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01A170"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00F0CAF3" w14:textId="698EFCA2" w:rsidR="00642EFE" w:rsidRPr="00064ADD" w:rsidRDefault="003078E1"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064ADD">
        <w:rPr>
          <w:rFonts w:ascii="GHEA Grapalat" w:hAnsi="GHEA Grapalat"/>
          <w:i w:val="0"/>
          <w:lang w:val="af-ZA"/>
        </w:rPr>
        <w:t xml:space="preserve"> ՄԱՍԻՆ</w:t>
      </w:r>
    </w:p>
    <w:p w14:paraId="30A686F3"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303B39C1" w14:textId="7C3D7B4E" w:rsidR="003F4AFE" w:rsidRPr="00A71D81" w:rsidRDefault="003F4AFE" w:rsidP="003F4AFE">
      <w:pPr>
        <w:pStyle w:val="BodyTextIndent"/>
        <w:spacing w:line="240" w:lineRule="auto"/>
        <w:jc w:val="center"/>
        <w:rPr>
          <w:rFonts w:ascii="GHEA Grapalat" w:hAnsi="GHEA Grapalat"/>
          <w:i w:val="0"/>
          <w:lang w:val="af-ZA"/>
        </w:rPr>
      </w:pPr>
      <w:r w:rsidRPr="001D071A">
        <w:rPr>
          <w:rFonts w:ascii="GHEA Grapalat" w:hAnsi="GHEA Grapalat"/>
          <w:b/>
          <w:i w:val="0"/>
          <w:color w:val="2E74B5"/>
          <w:lang w:val="af-ZA"/>
        </w:rPr>
        <w:t>2022 թվականի «</w:t>
      </w:r>
      <w:r w:rsidR="00812D6D">
        <w:rPr>
          <w:rFonts w:ascii="GHEA Grapalat" w:hAnsi="GHEA Grapalat"/>
          <w:b/>
          <w:i w:val="0"/>
          <w:color w:val="2E74B5"/>
          <w:lang w:val="af-ZA"/>
        </w:rPr>
        <w:t>սեպտեմբերի</w:t>
      </w:r>
      <w:r w:rsidRPr="001D071A">
        <w:rPr>
          <w:rFonts w:ascii="GHEA Grapalat" w:hAnsi="GHEA Grapalat"/>
          <w:b/>
          <w:i w:val="0"/>
          <w:color w:val="2E74B5"/>
          <w:lang w:val="af-ZA"/>
        </w:rPr>
        <w:t>»  «</w:t>
      </w:r>
      <w:r w:rsidR="00CE2D98">
        <w:rPr>
          <w:rFonts w:ascii="GHEA Grapalat" w:hAnsi="GHEA Grapalat"/>
          <w:b/>
          <w:i w:val="0"/>
          <w:color w:val="2E74B5"/>
          <w:lang w:val="af-ZA"/>
        </w:rPr>
        <w:t>0</w:t>
      </w:r>
      <w:r w:rsidR="00812D6D">
        <w:rPr>
          <w:rFonts w:ascii="GHEA Grapalat" w:hAnsi="GHEA Grapalat"/>
          <w:b/>
          <w:i w:val="0"/>
          <w:color w:val="2E74B5"/>
          <w:lang w:val="af-ZA"/>
        </w:rPr>
        <w:t>9</w:t>
      </w:r>
      <w:r w:rsidRPr="001D071A">
        <w:rPr>
          <w:rFonts w:ascii="GHEA Grapalat" w:hAnsi="GHEA Grapalat"/>
          <w:b/>
          <w:i w:val="0"/>
          <w:color w:val="2E74B5"/>
          <w:lang w:val="af-ZA"/>
        </w:rPr>
        <w:t>» «թիվ 1»</w:t>
      </w:r>
      <w:r w:rsidRPr="00A71D81">
        <w:rPr>
          <w:rFonts w:ascii="GHEA Grapalat" w:hAnsi="GHEA Grapalat"/>
          <w:i w:val="0"/>
          <w:lang w:val="af-ZA"/>
        </w:rPr>
        <w:t xml:space="preserve"> որոշմամբ </w:t>
      </w:r>
    </w:p>
    <w:p w14:paraId="6547196A" w14:textId="77777777" w:rsidR="0091042F" w:rsidRPr="00064ADD" w:rsidRDefault="0091042F" w:rsidP="00EF3662">
      <w:pPr>
        <w:pStyle w:val="BodyTextIndent"/>
        <w:spacing w:line="240" w:lineRule="auto"/>
        <w:jc w:val="center"/>
        <w:rPr>
          <w:rFonts w:ascii="GHEA Grapalat" w:hAnsi="GHEA Grapalat"/>
          <w:i w:val="0"/>
          <w:lang w:val="af-ZA"/>
        </w:rPr>
      </w:pPr>
    </w:p>
    <w:p w14:paraId="73A6D218" w14:textId="4972234B" w:rsidR="0091042F" w:rsidRPr="00064ADD" w:rsidRDefault="00496E18"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3078E1">
        <w:rPr>
          <w:rFonts w:ascii="GHEA Grapalat" w:hAnsi="GHEA Grapalat"/>
          <w:b/>
          <w:i w:val="0"/>
          <w:color w:val="2E74B5"/>
          <w:lang w:val="af-ZA"/>
        </w:rPr>
        <w:t>ԶԻՆԱՌ-ԳՀԾՁԲ-22/9</w:t>
      </w:r>
    </w:p>
    <w:p w14:paraId="61D6D3B5" w14:textId="77777777" w:rsidR="0091042F" w:rsidRPr="00064ADD" w:rsidRDefault="0091042F" w:rsidP="00EF3662">
      <w:pPr>
        <w:pStyle w:val="BodyTextIndent"/>
        <w:spacing w:line="240" w:lineRule="auto"/>
        <w:rPr>
          <w:rFonts w:ascii="GHEA Grapalat" w:hAnsi="GHEA Grapalat"/>
          <w:i w:val="0"/>
          <w:lang w:val="af-ZA"/>
        </w:rPr>
      </w:pPr>
    </w:p>
    <w:p w14:paraId="1BA8710D" w14:textId="7334AB9F" w:rsidR="00642EFE" w:rsidRPr="00064ADD" w:rsidRDefault="00DB5FC3"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 xml:space="preserve">Պատվիրատուն` </w:t>
      </w:r>
      <w:r w:rsidRPr="001D071A">
        <w:rPr>
          <w:rFonts w:ascii="GHEA Grapalat" w:hAnsi="GHEA Grapalat"/>
          <w:b/>
          <w:i w:val="0"/>
          <w:color w:val="2E74B5"/>
          <w:lang w:val="af-ZA"/>
        </w:rPr>
        <w:t>Զինառ ՓԲԸ-ն</w:t>
      </w:r>
      <w:r w:rsidRPr="00AE2768">
        <w:rPr>
          <w:rFonts w:ascii="GHEA Grapalat" w:hAnsi="GHEA Grapalat"/>
          <w:i w:val="0"/>
          <w:lang w:val="af-ZA"/>
        </w:rPr>
        <w:t>, որը գտնվում է</w:t>
      </w:r>
      <w:r>
        <w:rPr>
          <w:rFonts w:ascii="GHEA Grapalat" w:hAnsi="GHEA Grapalat"/>
          <w:i w:val="0"/>
          <w:lang w:val="af-ZA"/>
        </w:rPr>
        <w:t xml:space="preserve"> </w:t>
      </w:r>
      <w:r w:rsidRPr="008A352A">
        <w:rPr>
          <w:rFonts w:ascii="GHEA Grapalat" w:hAnsi="GHEA Grapalat"/>
          <w:b/>
          <w:i w:val="0"/>
          <w:color w:val="2E74B5"/>
          <w:lang w:val="ru-RU"/>
        </w:rPr>
        <w:t>ք</w:t>
      </w:r>
      <w:r w:rsidRPr="008A352A">
        <w:rPr>
          <w:rFonts w:ascii="GHEA Grapalat" w:hAnsi="GHEA Grapalat"/>
          <w:b/>
          <w:i w:val="0"/>
          <w:color w:val="2E74B5"/>
          <w:lang w:val="af-ZA"/>
        </w:rPr>
        <w:t xml:space="preserve">. </w:t>
      </w:r>
      <w:r w:rsidRPr="008A352A">
        <w:rPr>
          <w:rFonts w:ascii="GHEA Grapalat" w:hAnsi="GHEA Grapalat"/>
          <w:b/>
          <w:i w:val="0"/>
          <w:color w:val="2E74B5"/>
          <w:lang w:val="ru-RU"/>
        </w:rPr>
        <w:t>Երևան</w:t>
      </w:r>
      <w:r w:rsidRPr="008A352A">
        <w:rPr>
          <w:rFonts w:ascii="GHEA Grapalat" w:hAnsi="GHEA Grapalat"/>
          <w:b/>
          <w:i w:val="0"/>
          <w:color w:val="2E74B5"/>
          <w:lang w:val="af-ZA"/>
        </w:rPr>
        <w:t>, Արարատյան 99</w:t>
      </w:r>
      <w:r>
        <w:rPr>
          <w:rFonts w:ascii="GHEA Grapalat" w:hAnsi="GHEA Grapalat"/>
          <w:i w:val="0"/>
          <w:lang w:val="af-ZA"/>
        </w:rPr>
        <w:t xml:space="preserve"> </w:t>
      </w:r>
      <w:r w:rsidRPr="00AE2768">
        <w:rPr>
          <w:rFonts w:ascii="GHEA Grapalat" w:hAnsi="GHEA Grapalat"/>
          <w:i w:val="0"/>
          <w:lang w:val="af-ZA"/>
        </w:rPr>
        <w:t>հասցեում</w:t>
      </w:r>
      <w:r w:rsidRPr="00064ADD">
        <w:rPr>
          <w:rFonts w:ascii="GHEA Grapalat" w:hAnsi="GHEA Grapalat"/>
          <w:i w:val="0"/>
          <w:lang w:val="af-ZA"/>
        </w:rPr>
        <w:t xml:space="preserve"> </w:t>
      </w:r>
      <w:r w:rsidR="00642EFE" w:rsidRPr="00064ADD">
        <w:rPr>
          <w:rFonts w:ascii="GHEA Grapalat" w:hAnsi="GHEA Grapalat"/>
          <w:i w:val="0"/>
          <w:lang w:val="af-ZA"/>
        </w:rPr>
        <w:t xml:space="preserve">հայտարարում է </w:t>
      </w:r>
      <w:r w:rsidR="003078E1">
        <w:rPr>
          <w:rFonts w:ascii="GHEA Grapalat" w:hAnsi="GHEA Grapalat"/>
          <w:i w:val="0"/>
          <w:lang w:val="af-ZA"/>
        </w:rPr>
        <w:t>ԳՆԱՆՇՄԱՆ ՀԱՐՑՄԱՆ</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14:paraId="7F424B7A" w14:textId="22907663" w:rsidR="00496E18" w:rsidRPr="00064ADD" w:rsidRDefault="00A20B69" w:rsidP="007419DD">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5A72A2">
        <w:rPr>
          <w:rFonts w:ascii="GHEA Grapalat" w:hAnsi="GHEA Grapalat"/>
          <w:i w:val="0"/>
          <w:lang w:val="af-ZA"/>
        </w:rPr>
        <w:t xml:space="preserve"> </w:t>
      </w:r>
      <w:r w:rsidR="005A56FF" w:rsidRPr="005A56FF">
        <w:rPr>
          <w:rFonts w:ascii="GHEA Grapalat" w:hAnsi="GHEA Grapalat"/>
          <w:i w:val="0"/>
          <w:lang w:val="af-ZA"/>
        </w:rPr>
        <w:t xml:space="preserve"> </w:t>
      </w:r>
      <w:r w:rsidR="003078E1">
        <w:rPr>
          <w:rFonts w:ascii="GHEA Grapalat" w:hAnsi="GHEA Grapalat"/>
          <w:b/>
          <w:i w:val="0"/>
          <w:color w:val="2E74B5"/>
          <w:lang w:val="af-ZA"/>
        </w:rPr>
        <w:t>Բժշկական ապահովագրության</w:t>
      </w:r>
      <w:r w:rsidR="00693B01" w:rsidRPr="00C93A6F">
        <w:rPr>
          <w:rFonts w:ascii="GHEA Grapalat" w:hAnsi="GHEA Grapalat"/>
          <w:b/>
          <w:i w:val="0"/>
          <w:color w:val="2E74B5"/>
          <w:lang w:val="af-ZA"/>
        </w:rPr>
        <w:t xml:space="preserve"> ծառայություններ</w:t>
      </w:r>
      <w:r w:rsidR="00C93A6F">
        <w:rPr>
          <w:rFonts w:ascii="GHEA Grapalat" w:hAnsi="GHEA Grapalat"/>
          <w:b/>
          <w:i w:val="0"/>
          <w:color w:val="2E74B5"/>
          <w:lang w:val="af-ZA"/>
        </w:rPr>
        <w:t>ի</w:t>
      </w:r>
      <w:r w:rsidR="00693B01" w:rsidRPr="00693B01">
        <w:rPr>
          <w:rFonts w:ascii="GHEA Grapalat" w:hAnsi="GHEA Grapalat"/>
          <w:i w:val="0"/>
          <w:lang w:val="af-ZA"/>
        </w:rPr>
        <w:t xml:space="preserve"> </w:t>
      </w:r>
      <w:r w:rsidR="00693B01">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14:paraId="2D5691F0" w14:textId="77777777" w:rsidR="00357D48" w:rsidRPr="00064ADD" w:rsidRDefault="00642EFE" w:rsidP="00EF3662">
      <w:pPr>
        <w:pStyle w:val="BodyTextIndent"/>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752CF155" w14:textId="191A7491" w:rsidR="000E2427" w:rsidRPr="00064ADD" w:rsidRDefault="000E2427"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 </w:t>
      </w:r>
      <w:r w:rsidRPr="00064ADD">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917CA8">
        <w:rPr>
          <w:rFonts w:ascii="GHEA Grapalat" w:hAnsi="GHEA Grapalat"/>
          <w:i w:val="0"/>
          <w:lang w:val="af-ZA"/>
        </w:rPr>
        <w:t>:</w:t>
      </w:r>
    </w:p>
    <w:p w14:paraId="58332D9B" w14:textId="77777777"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1F198FF1" w14:textId="6A29F56E" w:rsidR="004F3455" w:rsidRPr="00A71D81" w:rsidRDefault="003E7559" w:rsidP="004F3455">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4F3455" w:rsidRPr="004D716B">
        <w:rPr>
          <w:rFonts w:ascii="GHEA Grapalat" w:hAnsi="GHEA Grapalat"/>
          <w:b/>
          <w:i w:val="0"/>
          <w:color w:val="2E74B5"/>
          <w:lang w:val="ru-RU"/>
        </w:rPr>
        <w:t>ք</w:t>
      </w:r>
      <w:r w:rsidR="004F3455" w:rsidRPr="004D716B">
        <w:rPr>
          <w:rFonts w:ascii="GHEA Grapalat" w:hAnsi="GHEA Grapalat"/>
          <w:b/>
          <w:i w:val="0"/>
          <w:color w:val="2E74B5"/>
          <w:lang w:val="af-ZA"/>
        </w:rPr>
        <w:t xml:space="preserve">. </w:t>
      </w:r>
      <w:r w:rsidR="004F3455" w:rsidRPr="004D716B">
        <w:rPr>
          <w:rFonts w:ascii="GHEA Grapalat" w:hAnsi="GHEA Grapalat"/>
          <w:b/>
          <w:i w:val="0"/>
          <w:color w:val="2E74B5"/>
          <w:lang w:val="ru-RU"/>
        </w:rPr>
        <w:t>Երևան</w:t>
      </w:r>
      <w:r w:rsidR="004F3455" w:rsidRPr="004D716B">
        <w:rPr>
          <w:rFonts w:ascii="GHEA Grapalat" w:hAnsi="GHEA Grapalat"/>
          <w:b/>
          <w:i w:val="0"/>
          <w:color w:val="2E74B5"/>
          <w:lang w:val="af-ZA"/>
        </w:rPr>
        <w:t>, Արարատյան 99</w:t>
      </w:r>
      <w:r w:rsidR="004F3455">
        <w:rPr>
          <w:rFonts w:ascii="GHEA Grapalat" w:hAnsi="GHEA Grapalat"/>
          <w:i w:val="0"/>
          <w:lang w:val="af-ZA"/>
        </w:rPr>
        <w:t xml:space="preserve"> </w:t>
      </w:r>
      <w:r w:rsidR="004F3455" w:rsidRPr="00A71D81">
        <w:rPr>
          <w:rFonts w:ascii="GHEA Grapalat" w:hAnsi="GHEA Grapalat"/>
          <w:i w:val="0"/>
          <w:lang w:val="af-ZA"/>
        </w:rPr>
        <w:t xml:space="preserve"> հասցեով, փաստաթղթային ձևով</w:t>
      </w:r>
      <w:r w:rsidR="004F3455" w:rsidRPr="00A71D81">
        <w:rPr>
          <w:rFonts w:ascii="GHEA Grapalat" w:hAnsi="GHEA Grapalat"/>
          <w:i w:val="0"/>
          <w:lang w:val="af-ZA" w:eastAsia="ru-RU"/>
        </w:rPr>
        <w:t xml:space="preserve"> </w:t>
      </w:r>
      <w:r w:rsidR="004F3455" w:rsidRPr="00A71D81">
        <w:rPr>
          <w:rFonts w:ascii="GHEA Grapalat" w:hAnsi="GHEA Grapalat"/>
          <w:i w:val="0"/>
          <w:lang w:val="af-ZA"/>
        </w:rPr>
        <w:t xml:space="preserve">մինչև սույն հայտարարության հրապարակման օրվանից հաշված </w:t>
      </w:r>
      <w:r w:rsidR="00AB637E">
        <w:rPr>
          <w:rFonts w:ascii="GHEA Grapalat" w:hAnsi="GHEA Grapalat"/>
          <w:b/>
          <w:i w:val="0"/>
          <w:color w:val="2E74B5"/>
          <w:lang w:val="af-ZA"/>
        </w:rPr>
        <w:t>8</w:t>
      </w:r>
      <w:r w:rsidR="004F3455" w:rsidRPr="004E288A">
        <w:rPr>
          <w:rFonts w:ascii="GHEA Grapalat" w:hAnsi="GHEA Grapalat"/>
          <w:b/>
          <w:i w:val="0"/>
          <w:color w:val="2E74B5"/>
          <w:lang w:val="af-ZA"/>
        </w:rPr>
        <w:t xml:space="preserve">-րդ օրը ժամը </w:t>
      </w:r>
      <w:r w:rsidR="004F3455">
        <w:rPr>
          <w:rFonts w:ascii="GHEA Grapalat" w:hAnsi="GHEA Grapalat"/>
          <w:b/>
          <w:i w:val="0"/>
          <w:color w:val="2E74B5"/>
          <w:lang w:val="af-ZA"/>
        </w:rPr>
        <w:t>1</w:t>
      </w:r>
      <w:r w:rsidR="00F2198F">
        <w:rPr>
          <w:rFonts w:ascii="GHEA Grapalat" w:hAnsi="GHEA Grapalat"/>
          <w:b/>
          <w:i w:val="0"/>
          <w:color w:val="2E74B5"/>
          <w:lang w:val="af-ZA"/>
        </w:rPr>
        <w:t>2</w:t>
      </w:r>
      <w:r w:rsidR="004F3455">
        <w:rPr>
          <w:rFonts w:ascii="GHEA Grapalat" w:hAnsi="GHEA Grapalat"/>
          <w:b/>
          <w:i w:val="0"/>
          <w:color w:val="2E74B5"/>
          <w:lang w:val="af-ZA"/>
        </w:rPr>
        <w:t>:00</w:t>
      </w:r>
      <w:r w:rsidR="004F3455" w:rsidRPr="004E288A">
        <w:rPr>
          <w:rFonts w:ascii="GHEA Grapalat" w:hAnsi="GHEA Grapalat"/>
          <w:b/>
          <w:i w:val="0"/>
          <w:color w:val="2E74B5"/>
          <w:lang w:val="af-ZA"/>
        </w:rPr>
        <w:t>-ն</w:t>
      </w:r>
      <w:r w:rsidR="004F3455" w:rsidRPr="00A71D81">
        <w:rPr>
          <w:rFonts w:ascii="GHEA Grapalat" w:hAnsi="GHEA Grapalat"/>
          <w:i w:val="0"/>
          <w:lang w:val="af-ZA"/>
        </w:rPr>
        <w:t xml:space="preserve">: </w:t>
      </w:r>
    </w:p>
    <w:p w14:paraId="355C72DA" w14:textId="6520318B" w:rsidR="003E7559" w:rsidRPr="00064ADD" w:rsidRDefault="003E7559" w:rsidP="004F3455">
      <w:pPr>
        <w:pStyle w:val="BodyTextIndent"/>
        <w:spacing w:line="240" w:lineRule="auto"/>
        <w:rPr>
          <w:rFonts w:ascii="GHEA Grapalat" w:hAnsi="GHEA Grapalat"/>
          <w:i w:val="0"/>
          <w:lang w:val="af-ZA"/>
        </w:rPr>
      </w:pPr>
      <w:r w:rsidRPr="00064ADD">
        <w:rPr>
          <w:rFonts w:ascii="GHEA Grapalat" w:hAnsi="GHEA Grapalat"/>
          <w:i w:val="0"/>
          <w:lang w:val="af-ZA"/>
        </w:rPr>
        <w:t xml:space="preserve">Հայտերը, հայերենից բացի, կարող են ներկայացվել նաև անգլերեն կամ ռուսերեն: </w:t>
      </w:r>
    </w:p>
    <w:p w14:paraId="0C20B5DF" w14:textId="1814658E" w:rsidR="00565FF7" w:rsidRPr="00F520D1" w:rsidRDefault="00565FF7" w:rsidP="00565FF7">
      <w:pPr>
        <w:pStyle w:val="BodyTextIndent"/>
        <w:spacing w:line="240" w:lineRule="auto"/>
        <w:ind w:firstLine="708"/>
        <w:rPr>
          <w:rFonts w:ascii="GHEA Grapalat" w:hAnsi="GHEA Grapalat"/>
          <w:b/>
          <w:i w:val="0"/>
          <w:color w:val="2E74B5"/>
          <w:lang w:val="af-ZA"/>
        </w:rPr>
      </w:pPr>
      <w:r w:rsidRPr="00A71D81">
        <w:rPr>
          <w:rFonts w:ascii="GHEA Grapalat" w:hAnsi="GHEA Grapalat"/>
          <w:i w:val="0"/>
          <w:lang w:val="af-ZA"/>
        </w:rPr>
        <w:t>Հայտերի բացումը տեղի կունենա</w:t>
      </w:r>
      <w:r w:rsidRPr="00F520D1">
        <w:rPr>
          <w:rFonts w:ascii="GHEA Grapalat" w:hAnsi="GHEA Grapalat"/>
          <w:b/>
          <w:i w:val="0"/>
          <w:color w:val="2E74B5"/>
          <w:lang w:val="af-ZA"/>
        </w:rPr>
        <w:t xml:space="preserve"> </w:t>
      </w:r>
      <w:r w:rsidRPr="004D716B">
        <w:rPr>
          <w:rFonts w:ascii="GHEA Grapalat" w:hAnsi="GHEA Grapalat"/>
          <w:b/>
          <w:i w:val="0"/>
          <w:color w:val="2E74B5"/>
          <w:lang w:val="ru-RU"/>
        </w:rPr>
        <w:t>ք</w:t>
      </w:r>
      <w:r w:rsidRPr="004D716B">
        <w:rPr>
          <w:rFonts w:ascii="GHEA Grapalat" w:hAnsi="GHEA Grapalat"/>
          <w:b/>
          <w:i w:val="0"/>
          <w:color w:val="2E74B5"/>
          <w:lang w:val="af-ZA"/>
        </w:rPr>
        <w:t xml:space="preserve">. </w:t>
      </w:r>
      <w:r w:rsidRPr="004D716B">
        <w:rPr>
          <w:rFonts w:ascii="GHEA Grapalat" w:hAnsi="GHEA Grapalat"/>
          <w:b/>
          <w:i w:val="0"/>
          <w:color w:val="2E74B5"/>
          <w:lang w:val="ru-RU"/>
        </w:rPr>
        <w:t>Երևան</w:t>
      </w:r>
      <w:r w:rsidRPr="004D716B">
        <w:rPr>
          <w:rFonts w:ascii="GHEA Grapalat" w:hAnsi="GHEA Grapalat"/>
          <w:b/>
          <w:i w:val="0"/>
          <w:color w:val="2E74B5"/>
          <w:lang w:val="af-ZA"/>
        </w:rPr>
        <w:t>, Արարատյան 99</w:t>
      </w:r>
      <w:r>
        <w:rPr>
          <w:rFonts w:ascii="GHEA Grapalat" w:hAnsi="GHEA Grapalat"/>
          <w:i w:val="0"/>
          <w:lang w:val="af-ZA"/>
        </w:rPr>
        <w:t xml:space="preserve"> </w:t>
      </w:r>
      <w:r w:rsidRPr="00A71D81">
        <w:rPr>
          <w:rFonts w:ascii="GHEA Grapalat" w:hAnsi="GHEA Grapalat"/>
          <w:i w:val="0"/>
          <w:lang w:val="af-ZA"/>
        </w:rPr>
        <w:t xml:space="preserve"> հասցեում,  </w:t>
      </w:r>
      <w:r w:rsidRPr="00F520D1">
        <w:rPr>
          <w:rFonts w:ascii="GHEA Grapalat" w:hAnsi="GHEA Grapalat"/>
          <w:b/>
          <w:i w:val="0"/>
          <w:color w:val="2E74B5"/>
          <w:lang w:val="af-ZA"/>
        </w:rPr>
        <w:t>«</w:t>
      </w:r>
      <w:r>
        <w:rPr>
          <w:rFonts w:ascii="GHEA Grapalat" w:hAnsi="GHEA Grapalat"/>
          <w:b/>
          <w:i w:val="0"/>
          <w:color w:val="2E74B5"/>
          <w:lang w:val="af-ZA"/>
        </w:rPr>
        <w:t>2022թ.</w:t>
      </w:r>
      <w:r w:rsidRPr="00F520D1">
        <w:rPr>
          <w:rFonts w:ascii="GHEA Grapalat" w:hAnsi="GHEA Grapalat"/>
          <w:b/>
          <w:i w:val="0"/>
          <w:color w:val="2E74B5"/>
          <w:lang w:val="af-ZA"/>
        </w:rPr>
        <w:t xml:space="preserve">» « </w:t>
      </w:r>
      <w:r w:rsidR="00D50BBE">
        <w:rPr>
          <w:rFonts w:ascii="GHEA Grapalat" w:hAnsi="GHEA Grapalat"/>
          <w:b/>
          <w:i w:val="0"/>
          <w:color w:val="2E74B5"/>
          <w:lang w:val="af-ZA"/>
        </w:rPr>
        <w:t>սեպտեմբերի</w:t>
      </w:r>
      <w:r w:rsidRPr="00F520D1">
        <w:rPr>
          <w:rFonts w:ascii="GHEA Grapalat" w:hAnsi="GHEA Grapalat"/>
          <w:b/>
          <w:i w:val="0"/>
          <w:color w:val="2E74B5"/>
          <w:lang w:val="af-ZA"/>
        </w:rPr>
        <w:t>» «</w:t>
      </w:r>
      <w:r w:rsidR="009350DE">
        <w:rPr>
          <w:rFonts w:ascii="GHEA Grapalat" w:hAnsi="GHEA Grapalat"/>
          <w:b/>
          <w:i w:val="0"/>
          <w:color w:val="2E74B5"/>
          <w:lang w:val="af-ZA"/>
        </w:rPr>
        <w:t>1</w:t>
      </w:r>
      <w:r w:rsidR="00D50BBE">
        <w:rPr>
          <w:rFonts w:ascii="GHEA Grapalat" w:hAnsi="GHEA Grapalat"/>
          <w:b/>
          <w:i w:val="0"/>
          <w:color w:val="2E74B5"/>
          <w:lang w:val="af-ZA"/>
        </w:rPr>
        <w:t>9</w:t>
      </w:r>
      <w:r w:rsidRPr="00F520D1">
        <w:rPr>
          <w:rFonts w:ascii="GHEA Grapalat" w:hAnsi="GHEA Grapalat"/>
          <w:b/>
          <w:i w:val="0"/>
          <w:color w:val="2E74B5"/>
          <w:lang w:val="af-ZA"/>
        </w:rPr>
        <w:t xml:space="preserve">» -ին ժամը  </w:t>
      </w:r>
      <w:r>
        <w:rPr>
          <w:rFonts w:ascii="GHEA Grapalat" w:hAnsi="GHEA Grapalat"/>
          <w:b/>
          <w:i w:val="0"/>
          <w:color w:val="2E74B5"/>
          <w:lang w:val="af-ZA"/>
        </w:rPr>
        <w:t>1</w:t>
      </w:r>
      <w:r w:rsidR="001807FD">
        <w:rPr>
          <w:rFonts w:ascii="GHEA Grapalat" w:hAnsi="GHEA Grapalat"/>
          <w:b/>
          <w:i w:val="0"/>
          <w:color w:val="2E74B5"/>
          <w:lang w:val="af-ZA"/>
        </w:rPr>
        <w:t>2</w:t>
      </w:r>
      <w:r>
        <w:rPr>
          <w:rFonts w:ascii="GHEA Grapalat" w:hAnsi="GHEA Grapalat"/>
          <w:b/>
          <w:i w:val="0"/>
          <w:color w:val="2E74B5"/>
          <w:lang w:val="af-ZA"/>
        </w:rPr>
        <w:t>:00</w:t>
      </w:r>
      <w:r w:rsidRPr="00F520D1">
        <w:rPr>
          <w:rFonts w:ascii="GHEA Grapalat" w:hAnsi="GHEA Grapalat"/>
          <w:b/>
          <w:i w:val="0"/>
          <w:color w:val="2E74B5"/>
          <w:lang w:val="af-ZA"/>
        </w:rPr>
        <w:t xml:space="preserve">-ին։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31CEC667" w14:textId="77777777" w:rsidR="00906B82" w:rsidRPr="00064ADD" w:rsidRDefault="00906B82" w:rsidP="00EF3662">
      <w:pPr>
        <w:pStyle w:val="BodyTextIndent"/>
        <w:spacing w:line="240" w:lineRule="auto"/>
        <w:rPr>
          <w:rFonts w:ascii="GHEA Grapalat" w:hAnsi="GHEA Grapalat"/>
          <w:i w:val="0"/>
          <w:lang w:val="hy-AM"/>
        </w:rPr>
      </w:pPr>
    </w:p>
    <w:p w14:paraId="596714FB" w14:textId="77777777" w:rsidR="0078022B" w:rsidRDefault="0078022B" w:rsidP="0078022B">
      <w:pPr>
        <w:pStyle w:val="BodyTextIndent"/>
        <w:spacing w:line="240" w:lineRule="auto"/>
        <w:rPr>
          <w:rFonts w:ascii="GHEA Grapalat" w:hAnsi="GHEA Grapalat"/>
          <w:i w:val="0"/>
          <w:lang w:val="af-ZA"/>
        </w:rPr>
      </w:pPr>
      <w:r w:rsidRPr="00A71D81">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Pr>
          <w:rFonts w:ascii="GHEA Grapalat" w:hAnsi="GHEA Grapalat"/>
          <w:i w:val="0"/>
          <w:lang w:val="af-ZA"/>
        </w:rPr>
        <w:t xml:space="preserve"> </w:t>
      </w:r>
      <w:r w:rsidRPr="001D071A">
        <w:rPr>
          <w:rFonts w:ascii="GHEA Grapalat" w:hAnsi="GHEA Grapalat"/>
          <w:b/>
          <w:i w:val="0"/>
          <w:color w:val="2E74B5"/>
          <w:lang w:val="af-ZA"/>
        </w:rPr>
        <w:t>Անի Չերքեզյանին</w:t>
      </w:r>
    </w:p>
    <w:p w14:paraId="629CD2ED" w14:textId="77777777" w:rsidR="0078022B" w:rsidRPr="00A71D81" w:rsidRDefault="0078022B" w:rsidP="0078022B">
      <w:pPr>
        <w:pStyle w:val="BodyTextIndent"/>
        <w:spacing w:line="240" w:lineRule="auto"/>
        <w:rPr>
          <w:rFonts w:ascii="GHEA Grapalat" w:hAnsi="GHEA Grapalat"/>
          <w:i w:val="0"/>
          <w:lang w:val="af-ZA"/>
        </w:rPr>
      </w:pPr>
    </w:p>
    <w:p w14:paraId="3554B49A" w14:textId="77777777" w:rsidR="0078022B" w:rsidRPr="00A71D81" w:rsidRDefault="0078022B" w:rsidP="0078022B">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Հեռախոս </w:t>
      </w:r>
      <w:r w:rsidRPr="00CA45AB">
        <w:rPr>
          <w:rFonts w:ascii="GHEA Grapalat" w:hAnsi="GHEA Grapalat"/>
          <w:b/>
          <w:i w:val="0"/>
          <w:color w:val="2E74B5"/>
          <w:u w:val="single"/>
          <w:lang w:val="af-ZA"/>
        </w:rPr>
        <w:t>+374 (55) 465456</w:t>
      </w:r>
    </w:p>
    <w:p w14:paraId="0DA13E02" w14:textId="77777777" w:rsidR="0078022B" w:rsidRPr="00A71D81" w:rsidRDefault="0078022B" w:rsidP="0078022B">
      <w:pPr>
        <w:pStyle w:val="BodyTextIndent"/>
        <w:spacing w:line="240" w:lineRule="auto"/>
        <w:rPr>
          <w:rFonts w:ascii="GHEA Grapalat" w:hAnsi="GHEA Grapalat"/>
          <w:i w:val="0"/>
          <w:lang w:val="af-ZA"/>
        </w:rPr>
      </w:pPr>
    </w:p>
    <w:p w14:paraId="7DD47FD4" w14:textId="77777777" w:rsidR="0078022B" w:rsidRPr="00A71D81" w:rsidRDefault="0078022B" w:rsidP="0078022B">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Էլ. փոստ </w:t>
      </w:r>
      <w:hyperlink r:id="rId8" w:history="1">
        <w:r w:rsidRPr="0050131D">
          <w:rPr>
            <w:rStyle w:val="Hyperlink"/>
            <w:rFonts w:ascii="GHEA Grapalat" w:hAnsi="GHEA Grapalat"/>
            <w:i w:val="0"/>
            <w:lang w:val="af-ZA"/>
          </w:rPr>
          <w:t>ani_cherkezyan@mail.ru</w:t>
        </w:r>
      </w:hyperlink>
      <w:r>
        <w:rPr>
          <w:rFonts w:ascii="GHEA Grapalat" w:hAnsi="GHEA Grapalat"/>
          <w:i w:val="0"/>
          <w:u w:val="single"/>
          <w:lang w:val="af-ZA"/>
        </w:rPr>
        <w:t xml:space="preserve"> </w:t>
      </w:r>
    </w:p>
    <w:p w14:paraId="5C38F58E" w14:textId="77777777" w:rsidR="0078022B" w:rsidRPr="00A71D81" w:rsidRDefault="0078022B" w:rsidP="0078022B">
      <w:pPr>
        <w:pStyle w:val="BodyTextIndent"/>
        <w:spacing w:line="240" w:lineRule="auto"/>
        <w:rPr>
          <w:rFonts w:ascii="GHEA Grapalat" w:hAnsi="GHEA Grapalat"/>
          <w:i w:val="0"/>
          <w:lang w:val="af-ZA"/>
        </w:rPr>
      </w:pPr>
    </w:p>
    <w:p w14:paraId="10312713" w14:textId="77777777" w:rsidR="0078022B" w:rsidRPr="00A71D81" w:rsidRDefault="0078022B" w:rsidP="0078022B">
      <w:pPr>
        <w:pStyle w:val="BodyTextIndent"/>
        <w:spacing w:line="240" w:lineRule="auto"/>
        <w:rPr>
          <w:rFonts w:ascii="GHEA Grapalat" w:hAnsi="GHEA Grapalat"/>
          <w:i w:val="0"/>
          <w:lang w:val="af-ZA"/>
        </w:rPr>
      </w:pPr>
    </w:p>
    <w:p w14:paraId="48B4B940" w14:textId="77777777" w:rsidR="0078022B" w:rsidRPr="00A71D81" w:rsidRDefault="0078022B" w:rsidP="0078022B">
      <w:pPr>
        <w:pStyle w:val="BodyTextIndent"/>
        <w:spacing w:line="240" w:lineRule="auto"/>
        <w:rPr>
          <w:rFonts w:ascii="GHEA Grapalat" w:hAnsi="GHEA Grapalat"/>
          <w:i w:val="0"/>
          <w:lang w:val="af-ZA"/>
        </w:rPr>
      </w:pPr>
    </w:p>
    <w:p w14:paraId="5833B2AD" w14:textId="77777777" w:rsidR="0078022B" w:rsidRPr="00A71D81" w:rsidRDefault="0078022B" w:rsidP="0078022B">
      <w:pPr>
        <w:pStyle w:val="BodyTextIndent"/>
        <w:spacing w:line="240" w:lineRule="auto"/>
        <w:ind w:firstLine="0"/>
        <w:jc w:val="left"/>
        <w:rPr>
          <w:rFonts w:ascii="GHEA Grapalat" w:hAnsi="GHEA Grapalat" w:cs="Sylfaen"/>
          <w:b/>
          <w:lang w:val="es-ES"/>
        </w:rPr>
      </w:pPr>
      <w:r w:rsidRPr="00A71D81">
        <w:rPr>
          <w:rFonts w:ascii="GHEA Grapalat" w:hAnsi="GHEA Grapalat"/>
          <w:i w:val="0"/>
          <w:lang w:val="af-ZA"/>
        </w:rPr>
        <w:t xml:space="preserve">Պատվիրատու </w:t>
      </w:r>
      <w:r w:rsidRPr="00A71D81">
        <w:rPr>
          <w:rFonts w:ascii="GHEA Grapalat" w:hAnsi="GHEA Grapalat"/>
          <w:i w:val="0"/>
          <w:u w:val="single"/>
          <w:lang w:val="af-ZA"/>
        </w:rPr>
        <w:tab/>
      </w:r>
      <w:r w:rsidRPr="001C6A15">
        <w:rPr>
          <w:rFonts w:ascii="GHEA Grapalat" w:hAnsi="GHEA Grapalat"/>
          <w:b/>
          <w:i w:val="0"/>
          <w:color w:val="2E74B5"/>
          <w:lang w:val="af-ZA"/>
        </w:rPr>
        <w:t>Զինառ ՓԲԸ</w:t>
      </w:r>
    </w:p>
    <w:p w14:paraId="34E3FFE9" w14:textId="77777777" w:rsidR="00754697" w:rsidRPr="00064ADD" w:rsidRDefault="00754697" w:rsidP="00EF3662">
      <w:pPr>
        <w:pStyle w:val="BodyTextIndent"/>
        <w:spacing w:line="240" w:lineRule="auto"/>
        <w:ind w:left="1404"/>
        <w:rPr>
          <w:rFonts w:ascii="GHEA Grapalat" w:hAnsi="GHEA Grapalat"/>
          <w:i w:val="0"/>
          <w:lang w:val="af-ZA"/>
        </w:rPr>
      </w:pPr>
    </w:p>
    <w:p w14:paraId="29DD5DAB" w14:textId="77777777" w:rsidR="00A12C95" w:rsidRPr="00064ADD" w:rsidRDefault="00A12C95" w:rsidP="00EF3662">
      <w:pPr>
        <w:pStyle w:val="BodyTextIndent"/>
        <w:spacing w:line="240" w:lineRule="auto"/>
        <w:ind w:left="1404"/>
        <w:rPr>
          <w:rFonts w:ascii="GHEA Grapalat" w:hAnsi="GHEA Grapalat"/>
          <w:i w:val="0"/>
          <w:lang w:val="af-ZA"/>
        </w:rPr>
      </w:pPr>
    </w:p>
    <w:p w14:paraId="2C5F42A9" w14:textId="77777777" w:rsidR="00055CC2" w:rsidRPr="00064ADD" w:rsidRDefault="00055CC2" w:rsidP="00EF3662">
      <w:pPr>
        <w:pStyle w:val="BodyText"/>
        <w:ind w:right="-7" w:firstLine="567"/>
        <w:jc w:val="right"/>
        <w:rPr>
          <w:rFonts w:ascii="GHEA Grapalat" w:hAnsi="GHEA Grapalat" w:cs="Sylfaen"/>
          <w:i/>
          <w:sz w:val="22"/>
          <w:lang w:val="af-ZA"/>
        </w:rPr>
      </w:pPr>
    </w:p>
    <w:p w14:paraId="5D8D298E" w14:textId="77777777" w:rsidR="00055CC2" w:rsidRPr="00064ADD" w:rsidRDefault="00055CC2" w:rsidP="00EF3662">
      <w:pPr>
        <w:pStyle w:val="BodyText"/>
        <w:ind w:right="-7" w:firstLine="567"/>
        <w:jc w:val="right"/>
        <w:rPr>
          <w:rFonts w:ascii="GHEA Grapalat" w:hAnsi="GHEA Grapalat" w:cs="Sylfaen"/>
          <w:i/>
          <w:sz w:val="22"/>
          <w:lang w:val="af-ZA"/>
        </w:rPr>
      </w:pPr>
    </w:p>
    <w:p w14:paraId="0B801677" w14:textId="77777777" w:rsidR="00055CC2" w:rsidRPr="00064ADD" w:rsidRDefault="00055CC2" w:rsidP="00EF3662">
      <w:pPr>
        <w:pStyle w:val="BodyText"/>
        <w:ind w:right="-7" w:firstLine="567"/>
        <w:jc w:val="right"/>
        <w:rPr>
          <w:rFonts w:ascii="GHEA Grapalat" w:hAnsi="GHEA Grapalat" w:cs="Sylfaen"/>
          <w:i/>
          <w:sz w:val="22"/>
          <w:lang w:val="af-ZA"/>
        </w:rPr>
      </w:pPr>
    </w:p>
    <w:p w14:paraId="4BEA7998" w14:textId="77777777" w:rsidR="00037DDE" w:rsidRPr="00064ADD" w:rsidRDefault="00037DDE" w:rsidP="00EF3662">
      <w:pPr>
        <w:pStyle w:val="BodyText"/>
        <w:ind w:right="-7" w:firstLine="567"/>
        <w:jc w:val="right"/>
        <w:rPr>
          <w:rFonts w:ascii="GHEA Grapalat" w:hAnsi="GHEA Grapalat" w:cs="Sylfaen"/>
          <w:i/>
          <w:sz w:val="22"/>
          <w:lang w:val="af-ZA"/>
        </w:rPr>
      </w:pPr>
    </w:p>
    <w:p w14:paraId="7D47960E" w14:textId="77777777" w:rsidR="00037DDE" w:rsidRPr="00064ADD" w:rsidRDefault="00037DDE" w:rsidP="00EF3662">
      <w:pPr>
        <w:pStyle w:val="BodyText"/>
        <w:ind w:right="-7" w:firstLine="567"/>
        <w:jc w:val="right"/>
        <w:rPr>
          <w:rFonts w:ascii="GHEA Grapalat" w:hAnsi="GHEA Grapalat" w:cs="Sylfaen"/>
          <w:i/>
          <w:sz w:val="22"/>
          <w:lang w:val="af-ZA"/>
        </w:rPr>
      </w:pPr>
    </w:p>
    <w:p w14:paraId="23F70EAD" w14:textId="77777777" w:rsidR="003B3949" w:rsidRPr="003078E1" w:rsidRDefault="003B3949" w:rsidP="00EF3662">
      <w:pPr>
        <w:pStyle w:val="BodyText"/>
        <w:spacing w:after="0"/>
        <w:ind w:firstLine="567"/>
        <w:jc w:val="right"/>
        <w:rPr>
          <w:rFonts w:ascii="GHEA Grapalat" w:hAnsi="GHEA Grapalat" w:cs="Sylfaen"/>
          <w:i/>
          <w:sz w:val="20"/>
          <w:szCs w:val="20"/>
          <w:lang w:val="af-ZA"/>
        </w:rPr>
      </w:pPr>
    </w:p>
    <w:p w14:paraId="4BE03568" w14:textId="77777777" w:rsidR="003B3949" w:rsidRPr="003078E1" w:rsidRDefault="003B3949" w:rsidP="00EF3662">
      <w:pPr>
        <w:pStyle w:val="BodyText"/>
        <w:spacing w:after="0"/>
        <w:ind w:firstLine="567"/>
        <w:jc w:val="right"/>
        <w:rPr>
          <w:rFonts w:ascii="GHEA Grapalat" w:hAnsi="GHEA Grapalat" w:cs="Sylfaen"/>
          <w:i/>
          <w:sz w:val="20"/>
          <w:szCs w:val="20"/>
          <w:lang w:val="af-ZA"/>
        </w:rPr>
      </w:pPr>
    </w:p>
    <w:p w14:paraId="50B365BA" w14:textId="77777777" w:rsidR="003B3949" w:rsidRPr="003078E1" w:rsidRDefault="003B3949" w:rsidP="00EF3662">
      <w:pPr>
        <w:pStyle w:val="BodyText"/>
        <w:spacing w:after="0"/>
        <w:ind w:firstLine="567"/>
        <w:jc w:val="right"/>
        <w:rPr>
          <w:rFonts w:ascii="GHEA Grapalat" w:hAnsi="GHEA Grapalat" w:cs="Sylfaen"/>
          <w:i/>
          <w:sz w:val="20"/>
          <w:szCs w:val="20"/>
          <w:lang w:val="af-ZA"/>
        </w:rPr>
      </w:pPr>
    </w:p>
    <w:p w14:paraId="30CB6D29" w14:textId="77777777" w:rsidR="003B3949" w:rsidRPr="003078E1" w:rsidRDefault="003B3949" w:rsidP="00EF3662">
      <w:pPr>
        <w:pStyle w:val="BodyText"/>
        <w:spacing w:after="0"/>
        <w:ind w:firstLine="567"/>
        <w:jc w:val="right"/>
        <w:rPr>
          <w:rFonts w:ascii="GHEA Grapalat" w:hAnsi="GHEA Grapalat" w:cs="Sylfaen"/>
          <w:i/>
          <w:sz w:val="20"/>
          <w:szCs w:val="20"/>
          <w:lang w:val="af-ZA"/>
        </w:rPr>
      </w:pPr>
    </w:p>
    <w:p w14:paraId="105A4DFF" w14:textId="77777777" w:rsidR="003B3949" w:rsidRPr="003078E1" w:rsidRDefault="003B3949" w:rsidP="00EF3662">
      <w:pPr>
        <w:pStyle w:val="BodyText"/>
        <w:spacing w:after="0"/>
        <w:ind w:firstLine="567"/>
        <w:jc w:val="right"/>
        <w:rPr>
          <w:rFonts w:ascii="GHEA Grapalat" w:hAnsi="GHEA Grapalat" w:cs="Sylfaen"/>
          <w:i/>
          <w:sz w:val="20"/>
          <w:szCs w:val="20"/>
          <w:lang w:val="af-ZA"/>
        </w:rPr>
      </w:pPr>
    </w:p>
    <w:p w14:paraId="00399F24" w14:textId="77777777" w:rsidR="003B3949" w:rsidRPr="003078E1" w:rsidRDefault="003B3949" w:rsidP="00EF3662">
      <w:pPr>
        <w:pStyle w:val="BodyText"/>
        <w:spacing w:after="0"/>
        <w:ind w:firstLine="567"/>
        <w:jc w:val="right"/>
        <w:rPr>
          <w:rFonts w:ascii="GHEA Grapalat" w:hAnsi="GHEA Grapalat" w:cs="Sylfaen"/>
          <w:i/>
          <w:sz w:val="20"/>
          <w:szCs w:val="20"/>
          <w:lang w:val="af-ZA"/>
        </w:rPr>
      </w:pPr>
    </w:p>
    <w:p w14:paraId="7A781626" w14:textId="77777777" w:rsidR="003B3949" w:rsidRPr="003078E1" w:rsidRDefault="003B3949" w:rsidP="00EF3662">
      <w:pPr>
        <w:pStyle w:val="BodyText"/>
        <w:spacing w:after="0"/>
        <w:ind w:firstLine="567"/>
        <w:jc w:val="right"/>
        <w:rPr>
          <w:rFonts w:ascii="GHEA Grapalat" w:hAnsi="GHEA Grapalat" w:cs="Sylfaen"/>
          <w:i/>
          <w:sz w:val="20"/>
          <w:szCs w:val="20"/>
          <w:lang w:val="af-ZA"/>
        </w:rPr>
      </w:pPr>
    </w:p>
    <w:p w14:paraId="73A83901" w14:textId="77777777" w:rsidR="003B3949" w:rsidRPr="003078E1" w:rsidRDefault="003B3949" w:rsidP="00EF3662">
      <w:pPr>
        <w:pStyle w:val="BodyText"/>
        <w:spacing w:after="0"/>
        <w:ind w:firstLine="567"/>
        <w:jc w:val="right"/>
        <w:rPr>
          <w:rFonts w:ascii="GHEA Grapalat" w:hAnsi="GHEA Grapalat" w:cs="Sylfaen"/>
          <w:i/>
          <w:sz w:val="20"/>
          <w:szCs w:val="20"/>
          <w:lang w:val="af-ZA"/>
        </w:rPr>
      </w:pPr>
    </w:p>
    <w:p w14:paraId="12CDE128" w14:textId="6BF6BC71" w:rsidR="00096865" w:rsidRPr="00064ADD" w:rsidRDefault="00096865" w:rsidP="00EF3662">
      <w:pPr>
        <w:pStyle w:val="BodyText"/>
        <w:spacing w:after="0"/>
        <w:ind w:firstLine="567"/>
        <w:jc w:val="right"/>
        <w:rPr>
          <w:rFonts w:ascii="GHEA Grapalat" w:hAnsi="GHEA Grapalat" w:cs="Sylfaen"/>
          <w:i/>
          <w:sz w:val="20"/>
          <w:szCs w:val="20"/>
          <w:lang w:val="af-ZA"/>
        </w:rPr>
      </w:pPr>
      <w:r w:rsidRPr="00064ADD">
        <w:rPr>
          <w:rFonts w:ascii="GHEA Grapalat" w:hAnsi="GHEA Grapalat" w:cs="Sylfaen"/>
          <w:i/>
          <w:sz w:val="20"/>
          <w:szCs w:val="20"/>
        </w:rPr>
        <w:t>Հաստատված</w:t>
      </w:r>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14:paraId="7F4382B6" w14:textId="0FCC0965" w:rsidR="00096865" w:rsidRPr="00064ADD" w:rsidRDefault="003078E1" w:rsidP="00EF3662">
      <w:pPr>
        <w:pStyle w:val="BodyText"/>
        <w:spacing w:after="0"/>
        <w:ind w:firstLine="567"/>
        <w:jc w:val="right"/>
        <w:rPr>
          <w:rFonts w:ascii="GHEA Grapalat" w:hAnsi="GHEA Grapalat" w:cs="Sylfaen"/>
          <w:i/>
          <w:sz w:val="20"/>
          <w:szCs w:val="20"/>
          <w:lang w:val="af-ZA"/>
        </w:rPr>
      </w:pPr>
      <w:r>
        <w:rPr>
          <w:rFonts w:ascii="GHEA Grapalat" w:hAnsi="GHEA Grapalat" w:cs="Times Armenian"/>
          <w:b/>
          <w:i/>
          <w:color w:val="2E74B5"/>
          <w:sz w:val="20"/>
          <w:szCs w:val="20"/>
          <w:lang w:val="af-ZA"/>
        </w:rPr>
        <w:t>ԶԻՆԱՌ-ԳՀԾՁԲ-22/9</w:t>
      </w:r>
      <w:r w:rsidR="00DC661D">
        <w:rPr>
          <w:rFonts w:ascii="GHEA Grapalat" w:hAnsi="GHEA Grapalat" w:cs="Sylfaen"/>
          <w:i/>
          <w:sz w:val="20"/>
          <w:szCs w:val="20"/>
          <w:u w:val="single"/>
          <w:lang w:val="af-ZA"/>
        </w:rPr>
        <w:t xml:space="preserve"> </w:t>
      </w:r>
      <w:r w:rsidR="00096865" w:rsidRPr="00064ADD">
        <w:rPr>
          <w:rFonts w:ascii="GHEA Grapalat" w:hAnsi="GHEA Grapalat" w:cs="Sylfaen"/>
          <w:i/>
          <w:sz w:val="20"/>
          <w:szCs w:val="20"/>
        </w:rPr>
        <w:t>ծածկա</w:t>
      </w:r>
      <w:r w:rsidR="00096865" w:rsidRPr="00064ADD">
        <w:rPr>
          <w:rFonts w:ascii="GHEA Grapalat" w:hAnsi="GHEA Grapalat" w:cs="Times Armenian"/>
          <w:i/>
          <w:sz w:val="20"/>
          <w:szCs w:val="20"/>
        </w:rPr>
        <w:t>գ</w:t>
      </w:r>
      <w:r w:rsidR="00096865" w:rsidRPr="00064ADD">
        <w:rPr>
          <w:rFonts w:ascii="GHEA Grapalat" w:hAnsi="GHEA Grapalat" w:cs="Sylfaen"/>
          <w:i/>
          <w:sz w:val="20"/>
          <w:szCs w:val="20"/>
        </w:rPr>
        <w:t>րով</w:t>
      </w:r>
      <w:r w:rsidR="00096865" w:rsidRPr="00064ADD">
        <w:rPr>
          <w:rFonts w:ascii="GHEA Grapalat" w:hAnsi="GHEA Grapalat" w:cs="Times Armenian"/>
          <w:i/>
          <w:sz w:val="20"/>
          <w:szCs w:val="20"/>
          <w:lang w:val="af-ZA"/>
        </w:rPr>
        <w:t xml:space="preserve"> </w:t>
      </w:r>
    </w:p>
    <w:p w14:paraId="5BFA6F62" w14:textId="5775A265" w:rsidR="00096865" w:rsidRPr="00064ADD" w:rsidRDefault="003078E1"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AB637E">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064ADD">
        <w:rPr>
          <w:rFonts w:ascii="GHEA Grapalat" w:hAnsi="GHEA Grapalat" w:cs="Times Armenian"/>
          <w:i/>
          <w:sz w:val="20"/>
          <w:szCs w:val="20"/>
          <w:lang w:val="af-ZA"/>
        </w:rPr>
        <w:t xml:space="preserve"> </w:t>
      </w:r>
      <w:r w:rsidR="00EE5855" w:rsidRPr="00064ADD">
        <w:rPr>
          <w:rFonts w:ascii="GHEA Grapalat" w:hAnsi="GHEA Grapalat" w:cs="Times Armenian"/>
          <w:i/>
          <w:sz w:val="20"/>
          <w:szCs w:val="20"/>
          <w:lang w:val="af-ZA"/>
        </w:rPr>
        <w:t xml:space="preserve">գնահատող </w:t>
      </w:r>
      <w:r w:rsidR="00096865" w:rsidRPr="00064ADD">
        <w:rPr>
          <w:rFonts w:ascii="GHEA Grapalat" w:hAnsi="GHEA Grapalat" w:cs="Sylfaen"/>
          <w:i/>
          <w:sz w:val="20"/>
          <w:szCs w:val="20"/>
        </w:rPr>
        <w:t>հանձնաժողովի</w:t>
      </w:r>
    </w:p>
    <w:p w14:paraId="5238AAC3" w14:textId="21D441C6" w:rsidR="000E52E8" w:rsidRPr="00A71D81" w:rsidRDefault="000E52E8" w:rsidP="000E52E8">
      <w:pPr>
        <w:pStyle w:val="BodyText"/>
        <w:spacing w:after="0"/>
        <w:ind w:firstLine="567"/>
        <w:jc w:val="right"/>
        <w:rPr>
          <w:rFonts w:ascii="GHEA Grapalat" w:hAnsi="GHEA Grapalat"/>
          <w:i/>
          <w:sz w:val="20"/>
          <w:szCs w:val="20"/>
          <w:lang w:val="af-ZA"/>
        </w:rPr>
      </w:pPr>
      <w:r w:rsidRPr="001D071A">
        <w:rPr>
          <w:rFonts w:ascii="GHEA Grapalat" w:hAnsi="GHEA Grapalat" w:cs="Sylfaen"/>
          <w:b/>
          <w:i/>
          <w:color w:val="2E74B5"/>
          <w:sz w:val="20"/>
          <w:szCs w:val="20"/>
          <w:u w:val="single"/>
          <w:lang w:val="af-ZA"/>
        </w:rPr>
        <w:t xml:space="preserve">2022 </w:t>
      </w:r>
      <w:r w:rsidRPr="001D071A">
        <w:rPr>
          <w:rFonts w:ascii="GHEA Grapalat" w:hAnsi="GHEA Grapalat" w:cs="Sylfaen"/>
          <w:b/>
          <w:i/>
          <w:color w:val="2E74B5"/>
          <w:sz w:val="20"/>
          <w:szCs w:val="20"/>
          <w:u w:val="single"/>
        </w:rPr>
        <w:t>թ</w:t>
      </w:r>
      <w:r w:rsidRPr="001D071A">
        <w:rPr>
          <w:rFonts w:ascii="GHEA Grapalat" w:hAnsi="GHEA Grapalat" w:cs="Times Armenian"/>
          <w:b/>
          <w:i/>
          <w:color w:val="2E74B5"/>
          <w:sz w:val="20"/>
          <w:szCs w:val="20"/>
          <w:u w:val="single"/>
          <w:lang w:val="af-ZA"/>
        </w:rPr>
        <w:t xml:space="preserve">.  </w:t>
      </w:r>
      <w:r w:rsidR="00252D62">
        <w:rPr>
          <w:rFonts w:ascii="GHEA Grapalat" w:hAnsi="GHEA Grapalat" w:cs="Times Armenian"/>
          <w:b/>
          <w:i/>
          <w:color w:val="2E74B5"/>
          <w:sz w:val="20"/>
          <w:szCs w:val="20"/>
          <w:u w:val="single"/>
          <w:lang w:val="af-ZA"/>
        </w:rPr>
        <w:t>Սեպտեմբերի 09</w:t>
      </w:r>
      <w:r w:rsidRPr="001D071A">
        <w:rPr>
          <w:rFonts w:ascii="GHEA Grapalat" w:hAnsi="GHEA Grapalat" w:cs="Times Armenian"/>
          <w:b/>
          <w:i/>
          <w:color w:val="2E74B5"/>
          <w:sz w:val="20"/>
          <w:szCs w:val="20"/>
          <w:u w:val="single"/>
          <w:lang w:val="af-ZA"/>
        </w:rPr>
        <w:t xml:space="preserve">-ի </w:t>
      </w:r>
      <w:r w:rsidRPr="001D071A">
        <w:rPr>
          <w:rFonts w:ascii="GHEA Grapalat" w:hAnsi="GHEA Grapalat" w:cs="Times Armenian"/>
          <w:b/>
          <w:i/>
          <w:color w:val="2E74B5"/>
          <w:sz w:val="20"/>
          <w:szCs w:val="20"/>
          <w:u w:val="single"/>
          <w:vertAlign w:val="subscript"/>
          <w:lang w:val="af-ZA"/>
        </w:rPr>
        <w:t xml:space="preserve"> </w:t>
      </w:r>
      <w:r w:rsidRPr="001D071A">
        <w:rPr>
          <w:rFonts w:ascii="GHEA Grapalat" w:hAnsi="GHEA Grapalat" w:cs="Times Armenian"/>
          <w:b/>
          <w:i/>
          <w:color w:val="2E74B5"/>
          <w:sz w:val="20"/>
          <w:szCs w:val="20"/>
          <w:u w:val="single"/>
          <w:lang w:val="af-ZA"/>
        </w:rPr>
        <w:t>N թիվ 1</w:t>
      </w:r>
      <w:r>
        <w:rPr>
          <w:rFonts w:ascii="GHEA Grapalat" w:hAnsi="GHEA Grapalat" w:cs="Times Armenian"/>
          <w:i/>
          <w:sz w:val="20"/>
          <w:szCs w:val="20"/>
          <w:u w:val="single"/>
          <w:lang w:val="af-ZA"/>
        </w:rPr>
        <w:t xml:space="preserve"> </w:t>
      </w:r>
      <w:r w:rsidRPr="00A71D81">
        <w:rPr>
          <w:rFonts w:ascii="GHEA Grapalat" w:hAnsi="GHEA Grapalat" w:cs="Sylfaen"/>
          <w:i/>
          <w:sz w:val="20"/>
          <w:szCs w:val="20"/>
        </w:rPr>
        <w:t>որոշմամբ</w:t>
      </w:r>
    </w:p>
    <w:p w14:paraId="7B473BD6" w14:textId="77777777" w:rsidR="00096865" w:rsidRPr="00064ADD" w:rsidRDefault="00096865" w:rsidP="000E52E8">
      <w:pPr>
        <w:pStyle w:val="BodyText"/>
        <w:ind w:right="-7" w:firstLine="567"/>
        <w:jc w:val="center"/>
        <w:rPr>
          <w:rFonts w:ascii="GHEA Grapalat" w:hAnsi="GHEA Grapalat"/>
          <w:lang w:val="af-ZA"/>
        </w:rPr>
      </w:pPr>
    </w:p>
    <w:p w14:paraId="7B3207F2" w14:textId="77777777" w:rsidR="00F60037" w:rsidRPr="00A71D81" w:rsidRDefault="00F60037" w:rsidP="00F60037">
      <w:pPr>
        <w:pStyle w:val="BodyText"/>
        <w:ind w:right="-7" w:firstLine="567"/>
        <w:jc w:val="center"/>
        <w:rPr>
          <w:rFonts w:ascii="GHEA Grapalat" w:hAnsi="GHEA Grapalat"/>
          <w:lang w:val="af-ZA"/>
        </w:rPr>
      </w:pPr>
      <w:r w:rsidRPr="001C6A15">
        <w:rPr>
          <w:rFonts w:ascii="GHEA Grapalat" w:hAnsi="GHEA Grapalat"/>
          <w:b/>
          <w:color w:val="2E74B5"/>
          <w:lang w:val="af-ZA"/>
        </w:rPr>
        <w:t>Զինառ ՓԲԸ</w:t>
      </w:r>
    </w:p>
    <w:p w14:paraId="10F1DFF4" w14:textId="77777777" w:rsidR="00CE0D95" w:rsidRPr="00064ADD" w:rsidRDefault="00CE0D95" w:rsidP="00EF3662">
      <w:pPr>
        <w:pStyle w:val="BodyText"/>
        <w:ind w:right="-7" w:firstLine="567"/>
        <w:jc w:val="center"/>
        <w:rPr>
          <w:rFonts w:ascii="GHEA Grapalat" w:hAnsi="GHEA Grapalat"/>
          <w:lang w:val="af-ZA"/>
        </w:rPr>
      </w:pPr>
    </w:p>
    <w:p w14:paraId="0EEA40EF" w14:textId="77777777" w:rsidR="00096865" w:rsidRPr="00064ADD" w:rsidRDefault="00096865" w:rsidP="00EF3662">
      <w:pPr>
        <w:pStyle w:val="BodyText"/>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7777777" w:rsidR="00096865" w:rsidRPr="00064ADD" w:rsidRDefault="00096865" w:rsidP="00EF3662">
      <w:pPr>
        <w:pStyle w:val="BodyText"/>
        <w:ind w:right="-7" w:firstLine="567"/>
        <w:jc w:val="center"/>
        <w:rPr>
          <w:rFonts w:ascii="GHEA Grapalat" w:hAnsi="GHEA Grapalat" w:cs="Sylfaen"/>
          <w:lang w:val="af-ZA"/>
        </w:rPr>
      </w:pPr>
    </w:p>
    <w:p w14:paraId="3FD1BE34" w14:textId="7EA9C591" w:rsidR="00096865" w:rsidRPr="00064ADD" w:rsidRDefault="00B47235" w:rsidP="00EF3662">
      <w:pPr>
        <w:pStyle w:val="BodyText"/>
        <w:ind w:right="-7"/>
        <w:jc w:val="center"/>
        <w:rPr>
          <w:rFonts w:ascii="GHEA Grapalat" w:hAnsi="GHEA Grapalat"/>
          <w:szCs w:val="22"/>
          <w:lang w:val="af-ZA"/>
        </w:rPr>
      </w:pPr>
      <w:r w:rsidRPr="001D071A">
        <w:rPr>
          <w:rFonts w:ascii="GHEA Grapalat" w:hAnsi="GHEA Grapalat" w:cs="Sylfaen"/>
          <w:b/>
          <w:color w:val="2E74B5"/>
          <w:lang w:val="af-ZA"/>
        </w:rPr>
        <w:t>ԶԻՆԱՌ ՓԲԸ-</w:t>
      </w:r>
      <w:r w:rsidRPr="001D071A">
        <w:rPr>
          <w:rFonts w:ascii="GHEA Grapalat" w:hAnsi="GHEA Grapalat" w:cs="Sylfaen"/>
          <w:b/>
          <w:color w:val="2E74B5"/>
        </w:rPr>
        <w:t>Ի</w:t>
      </w:r>
      <w:r w:rsidRPr="00A71D81">
        <w:rPr>
          <w:rFonts w:ascii="GHEA Grapalat" w:hAnsi="GHEA Grapalat" w:cs="Sylfaen"/>
          <w:lang w:val="af-ZA"/>
        </w:rPr>
        <w:t xml:space="preserve"> </w:t>
      </w:r>
      <w:r w:rsidR="002B32D6" w:rsidRPr="00064ADD">
        <w:rPr>
          <w:rFonts w:ascii="GHEA Grapalat" w:hAnsi="GHEA Grapalat" w:cs="Sylfaen"/>
        </w:rPr>
        <w:t>ԿԱՐԻՔՆԵՐԻ</w:t>
      </w:r>
      <w:r w:rsidR="002B32D6" w:rsidRPr="00064ADD">
        <w:rPr>
          <w:rFonts w:ascii="GHEA Grapalat" w:hAnsi="GHEA Grapalat" w:cs="Times Armenian"/>
          <w:lang w:val="af-ZA"/>
        </w:rPr>
        <w:t xml:space="preserve"> </w:t>
      </w:r>
      <w:r w:rsidR="002B32D6" w:rsidRPr="00064ADD">
        <w:rPr>
          <w:rFonts w:ascii="GHEA Grapalat" w:hAnsi="GHEA Grapalat" w:cs="Sylfaen"/>
        </w:rPr>
        <w:t>ՀԱՄԱՐ</w:t>
      </w:r>
      <w:r w:rsidR="002B32D6" w:rsidRPr="00064ADD">
        <w:rPr>
          <w:rFonts w:ascii="GHEA Grapalat" w:hAnsi="GHEA Grapalat" w:cs="Times Armenian"/>
          <w:lang w:val="af-ZA"/>
        </w:rPr>
        <w:t xml:space="preserve">` </w:t>
      </w:r>
      <w:r w:rsidR="002B32D6" w:rsidRPr="00064ADD">
        <w:rPr>
          <w:rFonts w:ascii="GHEA Grapalat" w:hAnsi="GHEA Grapalat" w:cs="Sylfaen"/>
          <w:lang w:val="af-ZA"/>
        </w:rPr>
        <w:t>«</w:t>
      </w:r>
      <w:r w:rsidR="003078E1">
        <w:rPr>
          <w:rFonts w:ascii="GHEA Grapalat" w:hAnsi="GHEA Grapalat"/>
          <w:b/>
          <w:color w:val="2E74B5"/>
          <w:lang w:val="af-ZA"/>
        </w:rPr>
        <w:t>ԲԺՇԿԱԿԱՆ ԱՊԱՀՈՎԱԳՐՈՒԹՅԱՆ</w:t>
      </w:r>
      <w:r w:rsidR="00C3362F" w:rsidRPr="008F0E45">
        <w:rPr>
          <w:rFonts w:ascii="GHEA Grapalat" w:hAnsi="GHEA Grapalat"/>
          <w:b/>
          <w:color w:val="2E74B5"/>
          <w:lang w:val="af-ZA"/>
        </w:rPr>
        <w:t xml:space="preserve"> ԾԱՌԱՅՈՒԹՅՈՒՆՆԵՐԻ</w:t>
      </w:r>
      <w:r w:rsidR="002B32D6" w:rsidRPr="00064ADD">
        <w:rPr>
          <w:rFonts w:ascii="GHEA Grapalat" w:hAnsi="GHEA Grapalat" w:cs="Sylfaen"/>
          <w:lang w:val="af-ZA"/>
        </w:rPr>
        <w:t xml:space="preserve">» </w:t>
      </w:r>
      <w:r w:rsidR="002B32D6" w:rsidRPr="00064ADD">
        <w:rPr>
          <w:rFonts w:ascii="GHEA Grapalat" w:hAnsi="GHEA Grapalat" w:cs="Sylfaen"/>
        </w:rPr>
        <w:t>ՁԵՌՔԲԵՐՄԱՆ</w:t>
      </w:r>
      <w:r w:rsidR="002B32D6" w:rsidRPr="00064ADD">
        <w:rPr>
          <w:rFonts w:ascii="GHEA Grapalat" w:hAnsi="GHEA Grapalat" w:cs="Times Armenian"/>
          <w:lang w:val="af-ZA"/>
        </w:rPr>
        <w:t xml:space="preserve"> </w:t>
      </w:r>
      <w:r w:rsidR="002B32D6" w:rsidRPr="00064ADD">
        <w:rPr>
          <w:rFonts w:ascii="GHEA Grapalat" w:hAnsi="GHEA Grapalat" w:cs="Sylfaen"/>
        </w:rPr>
        <w:t>ՆՊԱՏԱԿՈՎ</w:t>
      </w:r>
      <w:r w:rsidR="002B32D6" w:rsidRPr="00064ADD">
        <w:rPr>
          <w:rFonts w:ascii="GHEA Grapalat" w:hAnsi="GHEA Grapalat" w:cs="Sylfaen"/>
          <w:lang w:val="af-ZA"/>
        </w:rPr>
        <w:t xml:space="preserve"> </w:t>
      </w:r>
      <w:r w:rsidR="002B32D6" w:rsidRPr="00064ADD">
        <w:rPr>
          <w:rFonts w:ascii="GHEA Grapalat" w:hAnsi="GHEA Grapalat" w:cs="Times Armenian"/>
          <w:lang w:val="af-ZA"/>
        </w:rPr>
        <w:t xml:space="preserve"> </w:t>
      </w:r>
      <w:r w:rsidR="002B32D6" w:rsidRPr="00064ADD">
        <w:rPr>
          <w:rFonts w:ascii="GHEA Grapalat" w:hAnsi="GHEA Grapalat" w:cs="Sylfaen"/>
        </w:rPr>
        <w:t>ՀԱՅՏԱՐԱՐՎԱԾ</w:t>
      </w:r>
      <w:r w:rsidR="002B32D6" w:rsidRPr="00064ADD">
        <w:rPr>
          <w:rFonts w:ascii="GHEA Grapalat" w:hAnsi="GHEA Grapalat" w:cs="Times Armenian"/>
          <w:lang w:val="af-ZA"/>
        </w:rPr>
        <w:t xml:space="preserve"> </w:t>
      </w:r>
      <w:r w:rsidR="003078E1">
        <w:rPr>
          <w:rFonts w:ascii="GHEA Grapalat" w:hAnsi="GHEA Grapalat" w:cs="Sylfaen"/>
        </w:rPr>
        <w:t>ԳՆԱՆՇՄԱՆ</w:t>
      </w:r>
      <w:r w:rsidR="003078E1" w:rsidRPr="003078E1">
        <w:rPr>
          <w:rFonts w:ascii="GHEA Grapalat" w:hAnsi="GHEA Grapalat" w:cs="Sylfaen"/>
          <w:lang w:val="af-ZA"/>
        </w:rPr>
        <w:t xml:space="preserve"> </w:t>
      </w:r>
      <w:r w:rsidR="003078E1">
        <w:rPr>
          <w:rFonts w:ascii="GHEA Grapalat" w:hAnsi="GHEA Grapalat" w:cs="Sylfaen"/>
        </w:rPr>
        <w:t>ՀԱՐՑՄԱՆ</w:t>
      </w:r>
    </w:p>
    <w:p w14:paraId="6C7AAA81" w14:textId="77777777" w:rsidR="00096865" w:rsidRPr="00064ADD" w:rsidRDefault="00096865" w:rsidP="00EF3662">
      <w:pPr>
        <w:pStyle w:val="BodyText"/>
        <w:ind w:right="-7"/>
        <w:jc w:val="center"/>
        <w:rPr>
          <w:rFonts w:ascii="GHEA Grapalat" w:hAnsi="GHEA Grapalat"/>
          <w:szCs w:val="22"/>
          <w:lang w:val="af-ZA"/>
        </w:rPr>
      </w:pPr>
    </w:p>
    <w:p w14:paraId="38EBF9FF" w14:textId="77777777" w:rsidR="00096865" w:rsidRPr="00064ADD" w:rsidRDefault="00096865" w:rsidP="00EF3662">
      <w:pPr>
        <w:pStyle w:val="BodyText"/>
        <w:ind w:right="-7" w:firstLine="567"/>
        <w:jc w:val="center"/>
        <w:rPr>
          <w:rFonts w:ascii="GHEA Grapalat" w:hAnsi="GHEA Grapalat"/>
          <w:lang w:val="af-ZA"/>
        </w:rPr>
      </w:pPr>
    </w:p>
    <w:p w14:paraId="4FE26B1A" w14:textId="77777777" w:rsidR="00096865" w:rsidRPr="00064ADD" w:rsidRDefault="00096865" w:rsidP="00EF3662">
      <w:pPr>
        <w:pStyle w:val="BodyText"/>
        <w:ind w:right="-7" w:firstLine="567"/>
        <w:jc w:val="center"/>
        <w:rPr>
          <w:rFonts w:ascii="GHEA Grapalat" w:hAnsi="GHEA Grapalat"/>
          <w:lang w:val="af-ZA"/>
        </w:rPr>
      </w:pPr>
    </w:p>
    <w:p w14:paraId="3C339884" w14:textId="77777777" w:rsidR="00096865" w:rsidRPr="00064ADD" w:rsidRDefault="00096865" w:rsidP="00EF3662">
      <w:pPr>
        <w:pStyle w:val="BodyText"/>
        <w:ind w:right="-7" w:firstLine="567"/>
        <w:jc w:val="center"/>
        <w:rPr>
          <w:rFonts w:ascii="GHEA Grapalat" w:hAnsi="GHEA Grapalat"/>
          <w:lang w:val="af-ZA"/>
        </w:rPr>
      </w:pPr>
    </w:p>
    <w:p w14:paraId="226ED227" w14:textId="77777777" w:rsidR="00096865" w:rsidRPr="00064ADD" w:rsidRDefault="00096865" w:rsidP="00EF3662">
      <w:pPr>
        <w:pStyle w:val="BodyText"/>
        <w:ind w:right="-7" w:firstLine="567"/>
        <w:jc w:val="center"/>
        <w:rPr>
          <w:rFonts w:ascii="GHEA Grapalat" w:hAnsi="GHEA Grapalat"/>
          <w:lang w:val="af-ZA"/>
        </w:rPr>
      </w:pPr>
    </w:p>
    <w:p w14:paraId="1080DF9D" w14:textId="77777777" w:rsidR="00096865" w:rsidRPr="00064ADD" w:rsidRDefault="00096865" w:rsidP="00EF3662">
      <w:pPr>
        <w:pStyle w:val="BodyText"/>
        <w:ind w:right="-7" w:firstLine="567"/>
        <w:jc w:val="center"/>
        <w:rPr>
          <w:rFonts w:ascii="GHEA Grapalat" w:hAnsi="GHEA Grapalat"/>
          <w:lang w:val="af-ZA"/>
        </w:rPr>
      </w:pPr>
    </w:p>
    <w:p w14:paraId="3B0F3B6A" w14:textId="77777777" w:rsidR="00096865" w:rsidRPr="00064ADD" w:rsidRDefault="00096865" w:rsidP="00EF3662">
      <w:pPr>
        <w:pStyle w:val="BodyText"/>
        <w:ind w:right="-7" w:firstLine="567"/>
        <w:jc w:val="center"/>
        <w:rPr>
          <w:rFonts w:ascii="GHEA Grapalat" w:hAnsi="GHEA Grapalat"/>
          <w:lang w:val="af-ZA"/>
        </w:rPr>
      </w:pPr>
    </w:p>
    <w:p w14:paraId="52671FE2" w14:textId="77777777" w:rsidR="00096865" w:rsidRPr="00064ADD" w:rsidRDefault="00096865" w:rsidP="00EF3662">
      <w:pPr>
        <w:pStyle w:val="BodyText"/>
        <w:ind w:right="-7" w:firstLine="567"/>
        <w:jc w:val="center"/>
        <w:rPr>
          <w:rFonts w:ascii="GHEA Grapalat" w:hAnsi="GHEA Grapalat"/>
          <w:lang w:val="af-ZA"/>
        </w:rPr>
      </w:pPr>
    </w:p>
    <w:p w14:paraId="593EFACA" w14:textId="77777777" w:rsidR="00096865" w:rsidRPr="00064ADD" w:rsidRDefault="00096865" w:rsidP="00EF3662">
      <w:pPr>
        <w:pStyle w:val="BodyText"/>
        <w:ind w:right="-7" w:firstLine="567"/>
        <w:jc w:val="center"/>
        <w:rPr>
          <w:rFonts w:ascii="GHEA Grapalat" w:hAnsi="GHEA Grapalat"/>
          <w:lang w:val="af-ZA"/>
        </w:rPr>
      </w:pPr>
    </w:p>
    <w:p w14:paraId="6028017B" w14:textId="77777777" w:rsidR="002B32D6" w:rsidRPr="00064ADD" w:rsidRDefault="002B32D6" w:rsidP="00EF3662">
      <w:pPr>
        <w:pStyle w:val="BodyText"/>
        <w:ind w:right="-7" w:firstLine="567"/>
        <w:jc w:val="center"/>
        <w:rPr>
          <w:rFonts w:ascii="GHEA Grapalat" w:hAnsi="GHEA Grapalat"/>
          <w:lang w:val="af-ZA"/>
        </w:rPr>
      </w:pPr>
    </w:p>
    <w:p w14:paraId="79CDAD50" w14:textId="77777777" w:rsidR="00096865" w:rsidRPr="00064ADD" w:rsidRDefault="00096865" w:rsidP="00EF3662">
      <w:pPr>
        <w:pStyle w:val="BodyText"/>
        <w:ind w:right="-7" w:firstLine="567"/>
        <w:jc w:val="center"/>
        <w:rPr>
          <w:rFonts w:ascii="GHEA Grapalat" w:hAnsi="GHEA Grapalat"/>
          <w:lang w:val="af-ZA"/>
        </w:rPr>
      </w:pPr>
    </w:p>
    <w:p w14:paraId="627EC9E6" w14:textId="77777777" w:rsidR="00CE0D95" w:rsidRPr="00064ADD" w:rsidRDefault="00CE0D95" w:rsidP="00EF3662">
      <w:pPr>
        <w:pStyle w:val="BodyText"/>
        <w:ind w:right="-7" w:firstLine="567"/>
        <w:jc w:val="center"/>
        <w:rPr>
          <w:rFonts w:ascii="GHEA Grapalat" w:hAnsi="GHEA Grapalat"/>
          <w:lang w:val="af-ZA"/>
        </w:rPr>
      </w:pPr>
    </w:p>
    <w:p w14:paraId="351475DD" w14:textId="77777777" w:rsidR="00CE0D95" w:rsidRPr="00064ADD" w:rsidRDefault="00CE0D95" w:rsidP="00EF3662">
      <w:pPr>
        <w:pStyle w:val="BodyText"/>
        <w:ind w:right="-7" w:firstLine="567"/>
        <w:jc w:val="center"/>
        <w:rPr>
          <w:rFonts w:ascii="GHEA Grapalat" w:hAnsi="GHEA Grapalat"/>
          <w:lang w:val="af-ZA"/>
        </w:rPr>
      </w:pPr>
    </w:p>
    <w:p w14:paraId="6CFA7C0B" w14:textId="77777777" w:rsidR="00CE0D95" w:rsidRPr="00064ADD" w:rsidRDefault="00CE0D95" w:rsidP="00EF3662">
      <w:pPr>
        <w:pStyle w:val="BodyText"/>
        <w:ind w:right="-7" w:firstLine="567"/>
        <w:jc w:val="center"/>
        <w:rPr>
          <w:rFonts w:ascii="GHEA Grapalat" w:hAnsi="GHEA Grapalat"/>
          <w:lang w:val="af-ZA"/>
        </w:rPr>
      </w:pPr>
    </w:p>
    <w:p w14:paraId="1D8468D0" w14:textId="77817297" w:rsidR="001A43A4" w:rsidRPr="00064ADD" w:rsidRDefault="00096865"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rPr>
        <w:t>Հարգելի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Pr="00064ADD">
        <w:rPr>
          <w:rFonts w:ascii="GHEA Grapalat" w:hAnsi="GHEA Grapalat" w:cs="Sylfaen"/>
          <w:i/>
          <w:sz w:val="22"/>
          <w:szCs w:val="22"/>
        </w:rPr>
        <w:t>ախքան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կազմելը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ներկայացնելը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խնդրում</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ենք</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մանրամասնորեն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ուսումնասիրել</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սույն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քանի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որ</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հրավերին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չհամապատասխանող</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ենթակա</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3C160AD5" w:rsidR="00096865" w:rsidRDefault="00096865" w:rsidP="00EF3662">
      <w:pPr>
        <w:ind w:firstLine="567"/>
        <w:jc w:val="center"/>
        <w:rPr>
          <w:rFonts w:ascii="GHEA Grapalat" w:hAnsi="GHEA Grapalat"/>
          <w:b/>
          <w:sz w:val="20"/>
          <w:szCs w:val="22"/>
          <w:lang w:val="af-ZA"/>
        </w:rPr>
      </w:pPr>
    </w:p>
    <w:p w14:paraId="34AA7083" w14:textId="09AB10FC" w:rsidR="00490773" w:rsidRDefault="00490773" w:rsidP="00EF3662">
      <w:pPr>
        <w:ind w:firstLine="567"/>
        <w:jc w:val="center"/>
        <w:rPr>
          <w:rFonts w:ascii="GHEA Grapalat" w:hAnsi="GHEA Grapalat"/>
          <w:b/>
          <w:sz w:val="20"/>
          <w:szCs w:val="22"/>
          <w:lang w:val="af-ZA"/>
        </w:rPr>
      </w:pPr>
    </w:p>
    <w:p w14:paraId="02B73A4A" w14:textId="4A43D8D6" w:rsidR="00490773" w:rsidRDefault="00490773" w:rsidP="00EF3662">
      <w:pPr>
        <w:ind w:firstLine="567"/>
        <w:jc w:val="center"/>
        <w:rPr>
          <w:rFonts w:ascii="GHEA Grapalat" w:hAnsi="GHEA Grapalat"/>
          <w:b/>
          <w:sz w:val="20"/>
          <w:szCs w:val="22"/>
          <w:lang w:val="af-ZA"/>
        </w:rPr>
      </w:pPr>
    </w:p>
    <w:p w14:paraId="27E26D2D" w14:textId="34832340" w:rsidR="00490773" w:rsidRDefault="00490773" w:rsidP="00EF3662">
      <w:pPr>
        <w:ind w:firstLine="567"/>
        <w:jc w:val="center"/>
        <w:rPr>
          <w:rFonts w:ascii="GHEA Grapalat" w:hAnsi="GHEA Grapalat"/>
          <w:b/>
          <w:sz w:val="20"/>
          <w:szCs w:val="22"/>
          <w:lang w:val="af-ZA"/>
        </w:rPr>
      </w:pPr>
    </w:p>
    <w:p w14:paraId="25EC282A" w14:textId="6FCDABE5" w:rsidR="00490773" w:rsidRDefault="00490773" w:rsidP="00EF3662">
      <w:pPr>
        <w:ind w:firstLine="567"/>
        <w:jc w:val="center"/>
        <w:rPr>
          <w:rFonts w:ascii="GHEA Grapalat" w:hAnsi="GHEA Grapalat"/>
          <w:b/>
          <w:sz w:val="20"/>
          <w:szCs w:val="22"/>
          <w:lang w:val="af-ZA"/>
        </w:rPr>
      </w:pPr>
    </w:p>
    <w:p w14:paraId="40486BD3" w14:textId="355D4C67" w:rsidR="00490773" w:rsidRDefault="00490773" w:rsidP="00EF3662">
      <w:pPr>
        <w:ind w:firstLine="567"/>
        <w:jc w:val="center"/>
        <w:rPr>
          <w:rFonts w:ascii="GHEA Grapalat" w:hAnsi="GHEA Grapalat"/>
          <w:b/>
          <w:sz w:val="20"/>
          <w:szCs w:val="22"/>
          <w:lang w:val="af-ZA"/>
        </w:rPr>
      </w:pPr>
    </w:p>
    <w:p w14:paraId="5748E196" w14:textId="22030CFD" w:rsidR="00490773" w:rsidRDefault="00490773" w:rsidP="00EF3662">
      <w:pPr>
        <w:ind w:firstLine="567"/>
        <w:jc w:val="center"/>
        <w:rPr>
          <w:rFonts w:ascii="GHEA Grapalat" w:hAnsi="GHEA Grapalat"/>
          <w:b/>
          <w:sz w:val="20"/>
          <w:szCs w:val="22"/>
          <w:lang w:val="af-ZA"/>
        </w:rPr>
      </w:pPr>
    </w:p>
    <w:p w14:paraId="6A16030D" w14:textId="697FEBF4" w:rsidR="00490773" w:rsidRDefault="00490773" w:rsidP="00EF3662">
      <w:pPr>
        <w:ind w:firstLine="567"/>
        <w:jc w:val="center"/>
        <w:rPr>
          <w:rFonts w:ascii="GHEA Grapalat" w:hAnsi="GHEA Grapalat"/>
          <w:b/>
          <w:sz w:val="20"/>
          <w:szCs w:val="22"/>
          <w:lang w:val="af-ZA"/>
        </w:rPr>
      </w:pPr>
    </w:p>
    <w:p w14:paraId="6B8BCE7F" w14:textId="6D7DDCB0" w:rsidR="00490773" w:rsidRDefault="00490773" w:rsidP="00EF3662">
      <w:pPr>
        <w:ind w:firstLine="567"/>
        <w:jc w:val="center"/>
        <w:rPr>
          <w:rFonts w:ascii="GHEA Grapalat" w:hAnsi="GHEA Grapalat"/>
          <w:b/>
          <w:sz w:val="20"/>
          <w:szCs w:val="22"/>
          <w:lang w:val="af-ZA"/>
        </w:rPr>
      </w:pPr>
    </w:p>
    <w:p w14:paraId="10884433" w14:textId="56AD2088" w:rsidR="00490773" w:rsidRDefault="00490773" w:rsidP="00EF3662">
      <w:pPr>
        <w:ind w:firstLine="567"/>
        <w:jc w:val="center"/>
        <w:rPr>
          <w:rFonts w:ascii="GHEA Grapalat" w:hAnsi="GHEA Grapalat"/>
          <w:b/>
          <w:sz w:val="20"/>
          <w:szCs w:val="22"/>
          <w:lang w:val="af-ZA"/>
        </w:rPr>
      </w:pPr>
    </w:p>
    <w:p w14:paraId="4AC5F099" w14:textId="26AC0CB4" w:rsidR="00490773" w:rsidRDefault="00490773" w:rsidP="00EF3662">
      <w:pPr>
        <w:ind w:firstLine="567"/>
        <w:jc w:val="center"/>
        <w:rPr>
          <w:rFonts w:ascii="GHEA Grapalat" w:hAnsi="GHEA Grapalat"/>
          <w:b/>
          <w:sz w:val="20"/>
          <w:szCs w:val="22"/>
          <w:lang w:val="af-ZA"/>
        </w:rPr>
      </w:pPr>
    </w:p>
    <w:p w14:paraId="3170172E" w14:textId="77777777" w:rsidR="00490773" w:rsidRPr="00064ADD" w:rsidRDefault="00490773"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6BED01D4" w14:textId="77777777" w:rsidR="00160AE4" w:rsidRPr="00064ADD" w:rsidRDefault="00160AE4" w:rsidP="00EF3662">
      <w:pPr>
        <w:ind w:firstLine="567"/>
        <w:jc w:val="center"/>
        <w:rPr>
          <w:rFonts w:ascii="GHEA Grapalat" w:hAnsi="GHEA Grapalat"/>
          <w:i/>
          <w:sz w:val="20"/>
          <w:lang w:val="af-ZA"/>
        </w:rPr>
      </w:pPr>
    </w:p>
    <w:p w14:paraId="74EE10FA" w14:textId="5FDA8E73" w:rsidR="00096865" w:rsidRPr="00064ADD" w:rsidRDefault="000E2CA7" w:rsidP="009D3C35">
      <w:pPr>
        <w:ind w:firstLine="567"/>
        <w:jc w:val="center"/>
        <w:rPr>
          <w:rFonts w:ascii="GHEA Grapalat" w:hAnsi="GHEA Grapalat"/>
          <w:i/>
          <w:sz w:val="20"/>
          <w:lang w:val="af-ZA"/>
        </w:rPr>
      </w:pPr>
      <w:r w:rsidRPr="00F064A7">
        <w:rPr>
          <w:rFonts w:ascii="GHEA Grapalat" w:hAnsi="GHEA Grapalat" w:cs="Sylfaen"/>
          <w:b/>
          <w:color w:val="2E74B5"/>
          <w:sz w:val="20"/>
          <w:szCs w:val="20"/>
          <w:lang w:val="af-ZA"/>
        </w:rPr>
        <w:t>ԶԻՆԱՌ ՓԲԸ-Ի</w:t>
      </w:r>
      <w:r w:rsidR="000A749A" w:rsidRPr="00F064A7">
        <w:rPr>
          <w:rFonts w:ascii="GHEA Grapalat" w:hAnsi="GHEA Grapalat"/>
          <w:sz w:val="20"/>
          <w:szCs w:val="20"/>
          <w:lang w:val="af-ZA"/>
        </w:rPr>
        <w:t xml:space="preserve"> </w:t>
      </w:r>
      <w:r w:rsidR="00160AE4" w:rsidRPr="00F064A7">
        <w:rPr>
          <w:rFonts w:ascii="GHEA Grapalat" w:hAnsi="GHEA Grapalat"/>
          <w:b/>
          <w:sz w:val="20"/>
          <w:szCs w:val="20"/>
          <w:lang w:val="af-ZA"/>
        </w:rPr>
        <w:t>ԿԱՐԻՔՆԵՐԻ ՀԱՄԱՐ</w:t>
      </w:r>
      <w:r w:rsidR="00160AE4" w:rsidRPr="00F064A7">
        <w:rPr>
          <w:rFonts w:ascii="GHEA Grapalat" w:hAnsi="GHEA Grapalat"/>
          <w:sz w:val="20"/>
          <w:szCs w:val="20"/>
          <w:lang w:val="af-ZA"/>
        </w:rPr>
        <w:t xml:space="preserve">   </w:t>
      </w:r>
      <w:r w:rsidR="00951196" w:rsidRPr="00F064A7">
        <w:rPr>
          <w:rFonts w:ascii="GHEA Grapalat" w:hAnsi="GHEA Grapalat" w:cs="Sylfaen"/>
          <w:sz w:val="20"/>
          <w:szCs w:val="20"/>
          <w:lang w:val="af-ZA"/>
        </w:rPr>
        <w:t>«</w:t>
      </w:r>
      <w:r w:rsidR="003078E1">
        <w:rPr>
          <w:rFonts w:ascii="GHEA Grapalat" w:hAnsi="GHEA Grapalat"/>
          <w:b/>
          <w:color w:val="2E74B5"/>
          <w:sz w:val="20"/>
          <w:szCs w:val="20"/>
          <w:lang w:val="af-ZA"/>
        </w:rPr>
        <w:t>ԲԺՇԿԱԿԱՆ ԱՊԱՀՈՎԱԳՐՈՒԹՅԱՆ</w:t>
      </w:r>
      <w:r w:rsidR="00951196" w:rsidRPr="00F064A7">
        <w:rPr>
          <w:rFonts w:ascii="GHEA Grapalat" w:hAnsi="GHEA Grapalat"/>
          <w:b/>
          <w:color w:val="2E74B5"/>
          <w:sz w:val="20"/>
          <w:szCs w:val="20"/>
          <w:lang w:val="af-ZA"/>
        </w:rPr>
        <w:t xml:space="preserve"> ԾԱՌԱՅՈՒԹՅՈՒՆՆԵՐԻ</w:t>
      </w:r>
      <w:r w:rsidR="00951196" w:rsidRPr="00F064A7">
        <w:rPr>
          <w:rFonts w:ascii="GHEA Grapalat" w:hAnsi="GHEA Grapalat" w:cs="Sylfaen"/>
          <w:sz w:val="20"/>
          <w:szCs w:val="20"/>
          <w:lang w:val="af-ZA"/>
        </w:rPr>
        <w:t>»</w:t>
      </w:r>
      <w:r w:rsidR="00160AE4" w:rsidRPr="00F064A7">
        <w:rPr>
          <w:rFonts w:ascii="GHEA Grapalat" w:hAnsi="GHEA Grapalat"/>
          <w:b/>
          <w:sz w:val="20"/>
          <w:szCs w:val="20"/>
          <w:lang w:val="af-ZA"/>
        </w:rPr>
        <w:t xml:space="preserve">ՁԵՌՔԲԵՐՄԱՆ ՆՊԱՏԱԿՈՎ ՀԱՅՏԱՐԱՐՎԱԾ </w:t>
      </w:r>
      <w:r w:rsidR="003078E1">
        <w:rPr>
          <w:rFonts w:ascii="GHEA Grapalat" w:hAnsi="GHEA Grapalat"/>
          <w:b/>
          <w:sz w:val="20"/>
          <w:szCs w:val="20"/>
          <w:lang w:val="af-ZA"/>
        </w:rPr>
        <w:t>ԳՆԱՆՇՄԱՆ ՀԱՐՑՄԱՆ</w:t>
      </w:r>
      <w:r w:rsidR="00160AE4" w:rsidRPr="00064ADD">
        <w:rPr>
          <w:rFonts w:ascii="GHEA Grapalat" w:hAnsi="GHEA Grapalat"/>
          <w:b/>
          <w:sz w:val="20"/>
          <w:lang w:val="af-ZA"/>
        </w:rPr>
        <w:t xml:space="preserve"> 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005F875F"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078E1">
        <w:rPr>
          <w:rFonts w:ascii="GHEA Grapalat" w:hAnsi="GHEA Grapalat" w:cs="Sylfaen"/>
          <w:b/>
          <w:sz w:val="20"/>
        </w:rPr>
        <w:t>ԳՆԱՆՇՄԱՆ</w:t>
      </w:r>
      <w:r w:rsidR="003078E1" w:rsidRPr="00AB637E">
        <w:rPr>
          <w:rFonts w:ascii="GHEA Grapalat" w:hAnsi="GHEA Grapalat" w:cs="Sylfaen"/>
          <w:b/>
          <w:sz w:val="20"/>
          <w:lang w:val="af-ZA"/>
        </w:rPr>
        <w:t xml:space="preserve"> </w:t>
      </w:r>
      <w:proofErr w:type="gramStart"/>
      <w:r w:rsidR="003078E1">
        <w:rPr>
          <w:rFonts w:ascii="GHEA Grapalat" w:hAnsi="GHEA Grapalat" w:cs="Sylfaen"/>
          <w:b/>
          <w:sz w:val="20"/>
        </w:rPr>
        <w:t>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7B898B74"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3078E1">
        <w:rPr>
          <w:rFonts w:ascii="GHEA Grapalat" w:hAnsi="GHEA Grapalat" w:cs="Times Armenian"/>
          <w:b/>
          <w:i/>
          <w:color w:val="2E74B5"/>
          <w:sz w:val="20"/>
          <w:szCs w:val="20"/>
          <w:lang w:val="af-ZA"/>
        </w:rPr>
        <w:t>ԶԻՆԱՌ-ԳՀԾՁԲ-22/9</w:t>
      </w:r>
      <w:r w:rsidR="00500334" w:rsidRPr="00A83F74">
        <w:rPr>
          <w:rFonts w:ascii="GHEA Grapalat" w:hAnsi="GHEA Grapalat" w:cs="Sylfaen"/>
          <w:i/>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3078E1">
        <w:rPr>
          <w:rFonts w:ascii="GHEA Grapalat" w:hAnsi="GHEA Grapalat" w:cs="Sylfaen"/>
          <w:sz w:val="20"/>
        </w:rPr>
        <w:t>ԳՆԱՆՇՄԱՆ</w:t>
      </w:r>
      <w:r w:rsidR="003078E1" w:rsidRPr="003078E1">
        <w:rPr>
          <w:rFonts w:ascii="GHEA Grapalat" w:hAnsi="GHEA Grapalat" w:cs="Sylfaen"/>
          <w:sz w:val="20"/>
          <w:lang w:val="af-ZA"/>
        </w:rPr>
        <w:t xml:space="preserve"> </w:t>
      </w:r>
      <w:r w:rsidR="003078E1">
        <w:rPr>
          <w:rFonts w:ascii="GHEA Grapalat" w:hAnsi="GHEA Grapalat" w:cs="Sylfaen"/>
          <w:sz w:val="20"/>
        </w:rPr>
        <w:t>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350C020E" w14:textId="5D90A213"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CA2191" w:rsidRPr="009316AD">
        <w:rPr>
          <w:rFonts w:ascii="GHEA Grapalat" w:hAnsi="GHEA Grapalat"/>
          <w:b/>
          <w:color w:val="2E74B5"/>
          <w:sz w:val="20"/>
          <w:lang w:val="af-ZA"/>
        </w:rPr>
        <w:t>Զինառ ՓԲԸ</w:t>
      </w:r>
      <w:r w:rsidR="00CA2191" w:rsidRPr="00A71D81">
        <w:rPr>
          <w:rFonts w:ascii="GHEA Grapalat" w:hAnsi="GHEA Grapalat"/>
          <w:sz w:val="20"/>
          <w:lang w:val="af-ZA"/>
        </w:rPr>
        <w:t>-</w:t>
      </w:r>
      <w:r w:rsidR="00A00E74" w:rsidRPr="00064ADD">
        <w:rPr>
          <w:rFonts w:ascii="GHEA Grapalat" w:hAnsi="GHEA Grapalat"/>
          <w:sz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45FD0AB" w14:textId="76C521DC" w:rsidR="003E1421" w:rsidRPr="00064ADD" w:rsidRDefault="00A81DD5" w:rsidP="00EF3662">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էլեկտրոնային փոստի հասցեն է</w:t>
      </w:r>
      <w:r w:rsidR="00ED7D09" w:rsidRPr="00A71D81">
        <w:rPr>
          <w:rFonts w:ascii="GHEA Grapalat" w:hAnsi="GHEA Grapalat"/>
        </w:rPr>
        <w:t xml:space="preserve"> </w:t>
      </w:r>
      <w:hyperlink r:id="rId9" w:history="1">
        <w:r w:rsidR="00ED7D09" w:rsidRPr="0050131D">
          <w:rPr>
            <w:rStyle w:val="Hyperlink"/>
            <w:rFonts w:ascii="GHEA Grapalat" w:hAnsi="GHEA Grapalat"/>
          </w:rPr>
          <w:t>ani_cherkezyan@mail.ru</w:t>
        </w:r>
      </w:hyperlink>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64ADD" w:rsidRDefault="002B32D6" w:rsidP="006D0D73">
      <w:pPr>
        <w:numPr>
          <w:ilvl w:val="0"/>
          <w:numId w:val="1"/>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5BF65F39" w:rsidR="00096865" w:rsidRPr="00064ADD" w:rsidRDefault="00845AA5" w:rsidP="00EF3662">
      <w:pPr>
        <w:pStyle w:val="Heading3"/>
        <w:spacing w:line="240" w:lineRule="auto"/>
        <w:ind w:firstLine="567"/>
        <w:jc w:val="both"/>
        <w:rPr>
          <w:rFonts w:ascii="GHEA Grapalat" w:hAnsi="GHEA Grapalat"/>
          <w:i w:val="0"/>
          <w:lang w:val="af-ZA"/>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gramStart"/>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2A41A2" w:rsidRPr="009316AD">
        <w:rPr>
          <w:rFonts w:ascii="GHEA Grapalat" w:hAnsi="GHEA Grapalat"/>
          <w:b/>
          <w:i w:val="0"/>
          <w:color w:val="2E74B5"/>
          <w:lang w:val="af-ZA"/>
        </w:rPr>
        <w:t></w:t>
      </w:r>
      <w:proofErr w:type="gramEnd"/>
      <w:r w:rsidR="002A41A2" w:rsidRPr="009316AD">
        <w:rPr>
          <w:rFonts w:ascii="GHEA Grapalat" w:hAnsi="GHEA Grapalat"/>
          <w:b/>
          <w:i w:val="0"/>
          <w:color w:val="2E74B5"/>
          <w:lang w:val="af-ZA"/>
        </w:rPr>
        <w:t>Զինառ ՓԲԸ</w:t>
      </w:r>
      <w:r w:rsidR="002A41A2">
        <w:rPr>
          <w:rFonts w:ascii="GHEA Grapalat" w:hAnsi="GHEA Grapalat"/>
          <w:b/>
          <w:i w:val="0"/>
          <w:color w:val="2E74B5"/>
          <w:lang w:val="af-ZA"/>
        </w:rPr>
        <w:t>-ի</w:t>
      </w:r>
      <w:r w:rsidR="002A41A2" w:rsidRPr="009316AD">
        <w:rPr>
          <w:rFonts w:ascii="GHEA Grapalat" w:hAnsi="GHEA Grapalat"/>
          <w:sz w:val="16"/>
          <w:lang w:val="af-ZA"/>
        </w:rPr>
        <w:t xml:space="preserve"> </w:t>
      </w:r>
      <w:r w:rsidR="00096865" w:rsidRPr="00064ADD">
        <w:rPr>
          <w:rFonts w:ascii="GHEA Grapalat" w:hAnsi="GHEA Grapalat" w:cs="Sylfaen"/>
          <w:i w:val="0"/>
        </w:rPr>
        <w:t>կարիքների</w:t>
      </w:r>
      <w:r w:rsidR="00096865" w:rsidRPr="00064ADD">
        <w:rPr>
          <w:rFonts w:ascii="GHEA Grapalat" w:hAnsi="GHEA Grapalat" w:cs="Times Armenian"/>
          <w:i w:val="0"/>
          <w:lang w:val="af-ZA"/>
        </w:rPr>
        <w:t xml:space="preserve"> </w:t>
      </w:r>
      <w:r w:rsidR="00096865" w:rsidRPr="00064ADD">
        <w:rPr>
          <w:rFonts w:ascii="GHEA Grapalat" w:hAnsi="GHEA Grapalat" w:cs="Sylfaen"/>
          <w:i w:val="0"/>
        </w:rPr>
        <w:t>համար</w:t>
      </w:r>
      <w:r w:rsidR="00096865" w:rsidRPr="00064ADD">
        <w:rPr>
          <w:rFonts w:ascii="GHEA Grapalat" w:hAnsi="GHEA Grapalat" w:cs="Times Armenian"/>
          <w:i w:val="0"/>
          <w:lang w:val="af-ZA"/>
        </w:rPr>
        <w:t xml:space="preserve">` </w:t>
      </w:r>
      <w:r w:rsidR="003078E1">
        <w:rPr>
          <w:rFonts w:ascii="GHEA Grapalat" w:hAnsi="GHEA Grapalat"/>
          <w:b/>
          <w:i w:val="0"/>
          <w:color w:val="2E74B5"/>
          <w:lang w:val="af-ZA"/>
        </w:rPr>
        <w:t>Բժշկական ապահովագրության</w:t>
      </w:r>
      <w:r w:rsidR="001A7CD9" w:rsidRPr="00C93A6F">
        <w:rPr>
          <w:rFonts w:ascii="GHEA Grapalat" w:hAnsi="GHEA Grapalat"/>
          <w:b/>
          <w:i w:val="0"/>
          <w:color w:val="2E74B5"/>
          <w:lang w:val="af-ZA"/>
        </w:rPr>
        <w:t xml:space="preserve"> ծառայություններ</w:t>
      </w:r>
      <w:r w:rsidR="001A7CD9">
        <w:rPr>
          <w:rFonts w:ascii="GHEA Grapalat" w:hAnsi="GHEA Grapalat"/>
          <w:b/>
          <w:i w:val="0"/>
          <w:color w:val="2E74B5"/>
          <w:lang w:val="af-ZA"/>
        </w:rPr>
        <w:t xml:space="preserve">ի </w:t>
      </w:r>
      <w:r w:rsidR="00096865" w:rsidRPr="00064ADD">
        <w:rPr>
          <w:rFonts w:ascii="GHEA Grapalat" w:hAnsi="GHEA Grapalat"/>
          <w:i w:val="0"/>
        </w:rPr>
        <w:t>ձեռքբերումը</w:t>
      </w:r>
      <w:r w:rsidR="00816505" w:rsidRPr="00064ADD">
        <w:rPr>
          <w:rFonts w:ascii="GHEA Grapalat" w:hAnsi="GHEA Grapalat"/>
          <w:i w:val="0"/>
        </w:rPr>
        <w:t xml:space="preserve"> (այսուհետ` նաև </w:t>
      </w:r>
      <w:r w:rsidR="00DC39B5" w:rsidRPr="00064ADD">
        <w:rPr>
          <w:rFonts w:ascii="GHEA Grapalat" w:hAnsi="GHEA Grapalat"/>
          <w:i w:val="0"/>
        </w:rPr>
        <w:t>ծառայություն</w:t>
      </w:r>
      <w:r w:rsidR="00816505" w:rsidRPr="00064ADD">
        <w:rPr>
          <w:rFonts w:ascii="GHEA Grapalat" w:hAnsi="GHEA Grapalat"/>
          <w:i w:val="0"/>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r w:rsidR="00096865" w:rsidRPr="00064ADD">
        <w:rPr>
          <w:rFonts w:ascii="GHEA Grapalat" w:hAnsi="GHEA Grapalat"/>
          <w:i w:val="0"/>
        </w:rPr>
        <w:t>որոնք</w:t>
      </w:r>
      <w:r w:rsidR="00096865" w:rsidRPr="00064ADD">
        <w:rPr>
          <w:rFonts w:ascii="GHEA Grapalat" w:hAnsi="GHEA Grapalat"/>
          <w:i w:val="0"/>
          <w:lang w:val="af-ZA"/>
        </w:rPr>
        <w:t xml:space="preserve"> </w:t>
      </w:r>
      <w:r w:rsidR="00096865" w:rsidRPr="00064ADD">
        <w:rPr>
          <w:rFonts w:ascii="GHEA Grapalat" w:hAnsi="GHEA Grapalat"/>
          <w:i w:val="0"/>
        </w:rPr>
        <w:t>խմբավորված</w:t>
      </w:r>
      <w:r w:rsidR="00096865" w:rsidRPr="00064ADD">
        <w:rPr>
          <w:rFonts w:ascii="GHEA Grapalat" w:hAnsi="GHEA Grapalat"/>
          <w:i w:val="0"/>
          <w:lang w:val="af-ZA"/>
        </w:rPr>
        <w:t xml:space="preserve">  </w:t>
      </w:r>
      <w:r w:rsidR="00096865" w:rsidRPr="00064ADD">
        <w:rPr>
          <w:rFonts w:ascii="GHEA Grapalat" w:hAnsi="GHEA Grapalat"/>
          <w:i w:val="0"/>
        </w:rPr>
        <w:t>են</w:t>
      </w:r>
      <w:r w:rsidR="00096865" w:rsidRPr="00064ADD">
        <w:rPr>
          <w:rFonts w:ascii="GHEA Grapalat" w:hAnsi="GHEA Grapalat"/>
          <w:i w:val="0"/>
          <w:lang w:val="af-ZA"/>
        </w:rPr>
        <w:t xml:space="preserve"> </w:t>
      </w:r>
      <w:r w:rsidR="00A76C15" w:rsidRPr="00965B9B">
        <w:rPr>
          <w:rFonts w:ascii="GHEA Grapalat" w:hAnsi="GHEA Grapalat"/>
          <w:b/>
          <w:i w:val="0"/>
          <w:color w:val="2E74B5"/>
          <w:lang w:val="af-ZA"/>
        </w:rPr>
        <w:t>«</w:t>
      </w:r>
      <w:r w:rsidR="00965B9B">
        <w:rPr>
          <w:rFonts w:ascii="GHEA Grapalat" w:hAnsi="GHEA Grapalat"/>
          <w:b/>
          <w:i w:val="0"/>
          <w:color w:val="2E74B5"/>
          <w:lang w:val="af-ZA"/>
        </w:rPr>
        <w:t>1</w:t>
      </w:r>
      <w:r w:rsidR="00A76C15" w:rsidRPr="00965B9B">
        <w:rPr>
          <w:rFonts w:ascii="GHEA Grapalat" w:hAnsi="GHEA Grapalat"/>
          <w:b/>
          <w:i w:val="0"/>
          <w:color w:val="2E74B5"/>
          <w:lang w:val="af-ZA"/>
        </w:rPr>
        <w:t>»</w:t>
      </w:r>
      <w:r w:rsidR="00096865" w:rsidRPr="00064ADD">
        <w:rPr>
          <w:rFonts w:ascii="GHEA Grapalat" w:hAnsi="GHEA Grapalat"/>
          <w:i w:val="0"/>
          <w:lang w:val="af-ZA"/>
        </w:rPr>
        <w:t xml:space="preserve"> </w:t>
      </w:r>
      <w:r w:rsidR="00096865" w:rsidRPr="00064ADD">
        <w:rPr>
          <w:rFonts w:ascii="GHEA Grapalat" w:hAnsi="GHEA Grapalat" w:cs="Sylfaen"/>
          <w:i w:val="0"/>
        </w:rPr>
        <w:t>չափաբաժիներ</w:t>
      </w:r>
      <w:r w:rsidR="00753E6E" w:rsidRPr="00064ADD">
        <w:rPr>
          <w:rFonts w:ascii="GHEA Grapalat" w:hAnsi="GHEA Grapalat" w:cs="Sylfaen"/>
          <w:i w:val="0"/>
        </w:rPr>
        <w:t>ում</w:t>
      </w:r>
      <w:r w:rsidR="00096865" w:rsidRPr="00064AD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993392">
        <w:trPr>
          <w:trHeight w:val="166"/>
        </w:trPr>
        <w:tc>
          <w:tcPr>
            <w:tcW w:w="1701" w:type="dxa"/>
            <w:vAlign w:val="center"/>
          </w:tcPr>
          <w:p w14:paraId="3ED5EF4F"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04A7873" w14:textId="77777777" w:rsidR="005D26B6" w:rsidRPr="00064ADD" w:rsidRDefault="00C8495D" w:rsidP="002E1969">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064ADD" w:rsidRDefault="005D26B6" w:rsidP="00EF3662">
            <w:pPr>
              <w:pStyle w:val="BodyTextIndent2"/>
              <w:spacing w:line="240" w:lineRule="auto"/>
              <w:ind w:firstLine="0"/>
              <w:jc w:val="center"/>
              <w:rPr>
                <w:rFonts w:ascii="GHEA Grapalat" w:hAnsi="GHEA Grapalat"/>
                <w:b/>
                <w:bCs/>
                <w:i/>
                <w:iCs/>
              </w:rPr>
            </w:pPr>
          </w:p>
        </w:tc>
      </w:tr>
      <w:tr w:rsidR="005D26B6" w:rsidRPr="00E255F1" w14:paraId="14AFC9BC" w14:textId="77777777" w:rsidTr="00993392">
        <w:tc>
          <w:tcPr>
            <w:tcW w:w="1701" w:type="dxa"/>
            <w:vAlign w:val="center"/>
          </w:tcPr>
          <w:p w14:paraId="79053F48" w14:textId="77777777" w:rsidR="005D26B6" w:rsidRPr="00064ADD" w:rsidRDefault="005D26B6" w:rsidP="00EF3662">
            <w:pPr>
              <w:pStyle w:val="BodyTextIndent2"/>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14:paraId="5959B5C0" w14:textId="650665BB" w:rsidR="005D26B6" w:rsidRPr="00064ADD" w:rsidRDefault="00EB3D4F" w:rsidP="005D26B6">
            <w:pPr>
              <w:pStyle w:val="BodyTextIndent2"/>
              <w:spacing w:line="240" w:lineRule="auto"/>
              <w:ind w:firstLine="0"/>
              <w:jc w:val="center"/>
              <w:rPr>
                <w:rFonts w:ascii="GHEA Grapalat" w:hAnsi="GHEA Grapalat"/>
                <w:sz w:val="16"/>
              </w:rPr>
            </w:pPr>
            <w:r w:rsidRPr="00EB3D4F">
              <w:rPr>
                <w:rFonts w:ascii="GHEA Grapalat" w:hAnsi="GHEA Grapalat"/>
                <w:sz w:val="16"/>
              </w:rPr>
              <w:t>2,765,000</w:t>
            </w:r>
          </w:p>
        </w:tc>
        <w:tc>
          <w:tcPr>
            <w:tcW w:w="7231" w:type="dxa"/>
            <w:vAlign w:val="center"/>
          </w:tcPr>
          <w:p w14:paraId="619E65AF" w14:textId="19584BC4" w:rsidR="005D26B6" w:rsidRPr="00064ADD" w:rsidRDefault="003078E1" w:rsidP="00EF3662">
            <w:pPr>
              <w:pStyle w:val="BodyTextIndent2"/>
              <w:spacing w:line="240" w:lineRule="auto"/>
              <w:ind w:firstLine="0"/>
              <w:rPr>
                <w:rFonts w:ascii="GHEA Grapalat" w:hAnsi="GHEA Grapalat"/>
                <w:u w:val="single"/>
                <w:vertAlign w:val="subscript"/>
              </w:rPr>
            </w:pPr>
            <w:r>
              <w:rPr>
                <w:rFonts w:ascii="GHEA Grapalat" w:hAnsi="GHEA Grapalat"/>
                <w:b/>
                <w:color w:val="2E74B5"/>
              </w:rPr>
              <w:t>Բժշկական ապահովագրության</w:t>
            </w:r>
            <w:r w:rsidR="003E12D6" w:rsidRPr="00C93A6F">
              <w:rPr>
                <w:rFonts w:ascii="GHEA Grapalat" w:hAnsi="GHEA Grapalat"/>
                <w:b/>
                <w:color w:val="2E74B5"/>
              </w:rPr>
              <w:t xml:space="preserve"> ծառայություններ</w:t>
            </w:r>
          </w:p>
        </w:tc>
      </w:tr>
    </w:tbl>
    <w:p w14:paraId="7093E22F" w14:textId="77777777"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A26A498" w14:textId="77777777" w:rsidR="00845AA5" w:rsidRPr="00064ADD" w:rsidRDefault="00845AA5"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proofErr w:type="gramStart"/>
      <w:r w:rsidRPr="00064ADD">
        <w:rPr>
          <w:rFonts w:ascii="GHEA Grapalat" w:hAnsi="GHEA Grapalat" w:cs="Sylfaen"/>
          <w:b/>
          <w:sz w:val="20"/>
        </w:rPr>
        <w:t>ՉԱՓԱՆԻՇՆԵՐԸ</w:t>
      </w:r>
      <w:r w:rsidRPr="00064ADD">
        <w:rPr>
          <w:rFonts w:ascii="GHEA Grapalat" w:hAnsi="GHEA Grapalat"/>
          <w:b/>
          <w:sz w:val="20"/>
          <w:lang w:val="es-ES"/>
        </w:rPr>
        <w:t xml:space="preserve">  ԵՎ</w:t>
      </w:r>
      <w:proofErr w:type="gramEnd"/>
      <w:r w:rsidRPr="00064ADD">
        <w:rPr>
          <w:rFonts w:ascii="GHEA Grapalat" w:hAnsi="GHEA Grapalat"/>
          <w:b/>
          <w:sz w:val="20"/>
          <w:lang w:val="es-ES"/>
        </w:rPr>
        <w:t xml:space="preserve">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հանված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4C5B02AA"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6D0D73">
      <w:pPr>
        <w:pStyle w:val="ListParagraph"/>
        <w:numPr>
          <w:ilvl w:val="0"/>
          <w:numId w:val="10"/>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6D0D73">
      <w:pPr>
        <w:pStyle w:val="ListParagraph"/>
        <w:numPr>
          <w:ilvl w:val="0"/>
          <w:numId w:val="10"/>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39EE0AB3" w14:textId="77777777"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EB487B" w:rsidRPr="00064ADD">
        <w:rPr>
          <w:rFonts w:ascii="GHEA Grapalat" w:hAnsi="GHEA Grapalat" w:cs="Tahoma"/>
          <w:sz w:val="20"/>
          <w:szCs w:val="20"/>
          <w:lang w:val="es-ES"/>
        </w:rPr>
        <w:t xml:space="preserve"> </w:t>
      </w: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lastRenderedPageBreak/>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77777777"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32A0F225" w14:textId="77777777"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 Օրենքի 35-րդ հոդվածով սահմանված ժամկետում</w:t>
      </w:r>
      <w:r w:rsidR="005D3374" w:rsidRPr="00064ADD">
        <w:rPr>
          <w:rFonts w:ascii="GHEA Grapalat" w:hAnsi="GHEA Grapalat" w:cs="Arial"/>
          <w:sz w:val="20"/>
          <w:lang w:val="hy-AM"/>
        </w:rPr>
        <w:t xml:space="preserve"> և կարգով ներկայացնում է որակավորման ապահովում՝ իր ներկայացրած գնային առաջարկի </w:t>
      </w:r>
      <w:r w:rsidR="005D3374" w:rsidRPr="00064ADD">
        <w:rPr>
          <w:rFonts w:ascii="GHEA Grapalat" w:hAnsi="GHEA Grapalat"/>
          <w:color w:val="000000"/>
          <w:sz w:val="20"/>
          <w:szCs w:val="20"/>
          <w:lang w:val="hy-AM"/>
        </w:rPr>
        <w:t>15 տոկոսի</w:t>
      </w:r>
      <w:r w:rsidR="005D3374" w:rsidRPr="00064ADD">
        <w:rPr>
          <w:rStyle w:val="FootnoteReference"/>
          <w:rFonts w:ascii="GHEA Grapalat" w:hAnsi="GHEA Grapalat" w:cs="Arial"/>
          <w:sz w:val="20"/>
          <w:lang w:val="hy-AM"/>
        </w:rPr>
        <w:footnoteReference w:id="1"/>
      </w:r>
      <w:r w:rsidR="005D3374" w:rsidRPr="00064ADD">
        <w:rPr>
          <w:rFonts w:ascii="GHEA Grapalat" w:hAnsi="GHEA Grapalat"/>
          <w:color w:val="000000"/>
          <w:sz w:val="20"/>
          <w:szCs w:val="20"/>
          <w:vertAlign w:val="superscript"/>
          <w:lang w:val="hy-AM"/>
        </w:rPr>
        <w:t>.1</w:t>
      </w:r>
      <w:r w:rsidR="005D3374" w:rsidRPr="00064ADD">
        <w:rPr>
          <w:rFonts w:ascii="GHEA Grapalat" w:hAnsi="GHEA Grapalat"/>
          <w:color w:val="000000"/>
          <w:sz w:val="20"/>
          <w:szCs w:val="20"/>
          <w:lang w:val="hy-AM"/>
        </w:rPr>
        <w:t xml:space="preserve"> չափով: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10" w:tgtFrame="_blank" w:history="1">
        <w:r w:rsidR="005D3374" w:rsidRPr="00064ADD">
          <w:rPr>
            <w:rFonts w:ascii="GHEA Grapalat" w:hAnsi="GHEA Grapalat"/>
            <w:color w:val="000000"/>
            <w:sz w:val="20"/>
            <w:szCs w:val="20"/>
            <w:lang w:val="hy-AM"/>
          </w:rPr>
          <w:t>Standard &amp; Poor’s</w:t>
        </w:r>
      </w:hyperlink>
      <w:r w:rsidR="005D3374" w:rsidRPr="00064ADD">
        <w:rPr>
          <w:rFonts w:ascii="Calibri" w:hAnsi="Calibri" w:cs="Calibri"/>
          <w:color w:val="000000"/>
          <w:sz w:val="20"/>
          <w:szCs w:val="20"/>
          <w:lang w:val="hy-AM"/>
        </w:rPr>
        <w:t> </w:t>
      </w:r>
      <w:r w:rsidR="005D3374" w:rsidRPr="00064ADD">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D54E6F" w:rsidRPr="00064ADD">
        <w:rPr>
          <w:rStyle w:val="FootnoteReference"/>
          <w:rFonts w:ascii="GHEA Grapalat" w:hAnsi="GHEA Grapalat" w:cs="Sylfaen"/>
          <w:color w:val="FFFFFF"/>
          <w:sz w:val="20"/>
          <w:lang w:val="hy-AM"/>
        </w:rPr>
        <w:footnoteReference w:id="2"/>
      </w:r>
      <w:r w:rsidR="00D54E6F" w:rsidRPr="00064ADD">
        <w:rPr>
          <w:rFonts w:ascii="GHEA Grapalat" w:hAnsi="GHEA Grapalat" w:cs="Arial"/>
          <w:color w:val="FFFFFF"/>
          <w:sz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718962E5" w14:textId="37AEECF8" w:rsidR="00096865" w:rsidRPr="00064ADD" w:rsidRDefault="00FC7AA3" w:rsidP="00EF3662">
      <w:pPr>
        <w:ind w:firstLine="567"/>
        <w:jc w:val="both"/>
        <w:rPr>
          <w:rFonts w:ascii="GHEA Grapalat" w:hAnsi="GHEA Grapalat"/>
          <w:sz w:val="20"/>
          <w:szCs w:val="20"/>
          <w:lang w:val="af-ZA"/>
        </w:rPr>
      </w:pPr>
      <w:r w:rsidRPr="00DD7A15">
        <w:rPr>
          <w:rFonts w:ascii="GHEA Grapalat" w:hAnsi="GHEA Grapalat" w:cs="Sylfaen"/>
          <w:sz w:val="20"/>
          <w:lang w:val="af-ZA"/>
        </w:rPr>
        <w:t>«</w:t>
      </w:r>
      <w:r w:rsidRPr="00DD7A15">
        <w:rPr>
          <w:rFonts w:ascii="GHEA Grapalat" w:hAnsi="GHEA Grapalat" w:cs="Sylfaen"/>
          <w:sz w:val="20"/>
        </w:rPr>
        <w:t>Մասնակիցն</w:t>
      </w:r>
      <w:r w:rsidRPr="00DD7A15">
        <w:rPr>
          <w:rFonts w:ascii="GHEA Grapalat" w:hAnsi="GHEA Grapalat" w:cs="Sylfaen"/>
          <w:sz w:val="20"/>
          <w:lang w:val="af-ZA"/>
        </w:rPr>
        <w:t xml:space="preserve"> </w:t>
      </w:r>
      <w:r w:rsidRPr="00DD7A15">
        <w:rPr>
          <w:rFonts w:ascii="GHEA Grapalat" w:hAnsi="GHEA Grapalat" w:cs="Sylfaen"/>
          <w:sz w:val="20"/>
        </w:rPr>
        <w:t>իրավունք</w:t>
      </w:r>
      <w:r w:rsidRPr="00DD7A15">
        <w:rPr>
          <w:rFonts w:ascii="GHEA Grapalat" w:hAnsi="GHEA Grapalat" w:cs="Sylfaen"/>
          <w:sz w:val="20"/>
          <w:lang w:val="af-ZA"/>
        </w:rPr>
        <w:t xml:space="preserve"> </w:t>
      </w:r>
      <w:r w:rsidRPr="00DD7A15">
        <w:rPr>
          <w:rFonts w:ascii="GHEA Grapalat" w:hAnsi="GHEA Grapalat" w:cs="Sylfaen"/>
          <w:sz w:val="20"/>
        </w:rPr>
        <w:t>ունի</w:t>
      </w:r>
      <w:r w:rsidRPr="00DD7A15">
        <w:rPr>
          <w:rFonts w:ascii="GHEA Grapalat" w:hAnsi="GHEA Grapalat" w:cs="Sylfaen"/>
          <w:sz w:val="20"/>
          <w:lang w:val="af-ZA"/>
        </w:rPr>
        <w:t xml:space="preserve"> </w:t>
      </w:r>
      <w:r w:rsidRPr="00DD7A15">
        <w:rPr>
          <w:rFonts w:ascii="GHEA Grapalat" w:hAnsi="GHEA Grapalat" w:cs="Sylfaen"/>
          <w:sz w:val="20"/>
        </w:rPr>
        <w:t>հայտերի</w:t>
      </w:r>
      <w:r w:rsidRPr="00DD7A15">
        <w:rPr>
          <w:rFonts w:ascii="GHEA Grapalat" w:hAnsi="GHEA Grapalat" w:cs="Sylfaen"/>
          <w:sz w:val="20"/>
          <w:lang w:val="af-ZA"/>
        </w:rPr>
        <w:t xml:space="preserve"> </w:t>
      </w:r>
      <w:r w:rsidRPr="00DD7A15">
        <w:rPr>
          <w:rFonts w:ascii="GHEA Grapalat" w:hAnsi="GHEA Grapalat" w:cs="Sylfaen"/>
          <w:sz w:val="20"/>
        </w:rPr>
        <w:t>ներկայացման</w:t>
      </w:r>
      <w:r w:rsidRPr="00DD7A15">
        <w:rPr>
          <w:rFonts w:ascii="GHEA Grapalat" w:hAnsi="GHEA Grapalat" w:cs="Sylfaen"/>
          <w:sz w:val="20"/>
          <w:lang w:val="af-ZA"/>
        </w:rPr>
        <w:t xml:space="preserve"> </w:t>
      </w:r>
      <w:r w:rsidRPr="00DD7A15">
        <w:rPr>
          <w:rFonts w:ascii="GHEA Grapalat" w:hAnsi="GHEA Grapalat" w:cs="Sylfaen"/>
          <w:sz w:val="20"/>
        </w:rPr>
        <w:t>վերջնաժամկետը</w:t>
      </w:r>
      <w:r w:rsidRPr="00DD7A15">
        <w:rPr>
          <w:rFonts w:ascii="GHEA Grapalat" w:hAnsi="GHEA Grapalat" w:cs="Sylfaen"/>
          <w:sz w:val="20"/>
          <w:lang w:val="af-ZA"/>
        </w:rPr>
        <w:t xml:space="preserve"> </w:t>
      </w:r>
      <w:r w:rsidRPr="00DD7A15">
        <w:rPr>
          <w:rFonts w:ascii="GHEA Grapalat" w:hAnsi="GHEA Grapalat" w:cs="Sylfaen"/>
          <w:sz w:val="20"/>
        </w:rPr>
        <w:t>լրանալուց</w:t>
      </w:r>
      <w:r w:rsidRPr="00DD7A15">
        <w:rPr>
          <w:rFonts w:ascii="GHEA Grapalat" w:hAnsi="GHEA Grapalat" w:cs="Sylfaen"/>
          <w:sz w:val="20"/>
          <w:lang w:val="af-ZA"/>
        </w:rPr>
        <w:t xml:space="preserve"> </w:t>
      </w:r>
      <w:r w:rsidRPr="00DD7A15">
        <w:rPr>
          <w:rFonts w:ascii="GHEA Grapalat" w:hAnsi="GHEA Grapalat" w:cs="Sylfaen"/>
          <w:sz w:val="20"/>
        </w:rPr>
        <w:t>առնվազն</w:t>
      </w:r>
      <w:r w:rsidRPr="00DD7A15">
        <w:rPr>
          <w:rFonts w:ascii="GHEA Grapalat" w:hAnsi="GHEA Grapalat" w:cs="Sylfaen"/>
          <w:sz w:val="20"/>
          <w:lang w:val="af-ZA"/>
        </w:rPr>
        <w:t xml:space="preserve"> </w:t>
      </w:r>
      <w:r w:rsidRPr="00DD7A15">
        <w:rPr>
          <w:rFonts w:ascii="GHEA Grapalat" w:hAnsi="GHEA Grapalat" w:cs="Sylfaen"/>
          <w:sz w:val="20"/>
        </w:rPr>
        <w:t>մեկ</w:t>
      </w:r>
      <w:r w:rsidRPr="00DD7A15">
        <w:rPr>
          <w:rFonts w:ascii="GHEA Grapalat" w:hAnsi="GHEA Grapalat" w:cs="Sylfaen"/>
          <w:sz w:val="20"/>
          <w:lang w:val="af-ZA"/>
        </w:rPr>
        <w:t xml:space="preserve"> </w:t>
      </w:r>
      <w:r w:rsidRPr="00DD7A15">
        <w:rPr>
          <w:rFonts w:ascii="GHEA Grapalat" w:hAnsi="GHEA Grapalat" w:cs="Sylfaen"/>
          <w:sz w:val="20"/>
        </w:rPr>
        <w:t>օրացուցային</w:t>
      </w:r>
      <w:r w:rsidRPr="00DD7A15">
        <w:rPr>
          <w:rFonts w:ascii="GHEA Grapalat" w:hAnsi="GHEA Grapalat" w:cs="Sylfaen"/>
          <w:sz w:val="20"/>
          <w:lang w:val="af-ZA"/>
        </w:rPr>
        <w:t xml:space="preserve"> </w:t>
      </w:r>
      <w:r w:rsidRPr="00DD7A15">
        <w:rPr>
          <w:rFonts w:ascii="GHEA Grapalat" w:hAnsi="GHEA Grapalat" w:cs="Sylfaen"/>
          <w:sz w:val="20"/>
        </w:rPr>
        <w:t>օր</w:t>
      </w:r>
      <w:r w:rsidRPr="00DD7A15">
        <w:rPr>
          <w:rFonts w:ascii="GHEA Grapalat" w:hAnsi="GHEA Grapalat" w:cs="Sylfaen"/>
          <w:sz w:val="20"/>
          <w:lang w:val="af-ZA"/>
        </w:rPr>
        <w:t xml:space="preserve"> </w:t>
      </w:r>
      <w:r w:rsidRPr="00DD7A15">
        <w:rPr>
          <w:rFonts w:ascii="GHEA Grapalat" w:hAnsi="GHEA Grapalat" w:cs="Sylfaen"/>
          <w:sz w:val="20"/>
        </w:rPr>
        <w:t>առաջ</w:t>
      </w:r>
      <w:r w:rsidRPr="00DD7A15">
        <w:rPr>
          <w:rFonts w:ascii="GHEA Grapalat" w:hAnsi="GHEA Grapalat" w:cs="Sylfaen"/>
          <w:sz w:val="20"/>
          <w:lang w:val="af-ZA"/>
        </w:rPr>
        <w:t xml:space="preserve"> </w:t>
      </w:r>
      <w:r w:rsidRPr="00DD7A15">
        <w:rPr>
          <w:rFonts w:ascii="GHEA Grapalat" w:hAnsi="GHEA Grapalat" w:cs="Sylfaen"/>
          <w:sz w:val="20"/>
        </w:rPr>
        <w:t>հանձնաժողովից</w:t>
      </w:r>
      <w:r w:rsidRPr="00DD7A15">
        <w:rPr>
          <w:rFonts w:ascii="GHEA Grapalat" w:hAnsi="GHEA Grapalat" w:cs="Sylfaen"/>
          <w:sz w:val="20"/>
          <w:lang w:val="af-ZA"/>
        </w:rPr>
        <w:t xml:space="preserve"> </w:t>
      </w:r>
      <w:r w:rsidRPr="00DD7A15">
        <w:rPr>
          <w:rFonts w:ascii="GHEA Grapalat" w:hAnsi="GHEA Grapalat" w:cs="Sylfaen"/>
          <w:sz w:val="20"/>
        </w:rPr>
        <w:t>պահանջելու</w:t>
      </w:r>
      <w:r w:rsidRPr="00DD7A15">
        <w:rPr>
          <w:rFonts w:ascii="GHEA Grapalat" w:hAnsi="GHEA Grapalat" w:cs="Sylfaen"/>
          <w:sz w:val="20"/>
          <w:lang w:val="af-ZA"/>
        </w:rPr>
        <w:t xml:space="preserve"> </w:t>
      </w:r>
      <w:r w:rsidRPr="00DD7A15">
        <w:rPr>
          <w:rFonts w:ascii="GHEA Grapalat" w:hAnsi="GHEA Grapalat" w:cs="Sylfaen"/>
          <w:sz w:val="20"/>
        </w:rPr>
        <w:t>հրավերի</w:t>
      </w:r>
      <w:r w:rsidRPr="00DD7A15">
        <w:rPr>
          <w:rFonts w:ascii="GHEA Grapalat" w:hAnsi="GHEA Grapalat" w:cs="Sylfaen"/>
          <w:sz w:val="20"/>
          <w:lang w:val="af-ZA"/>
        </w:rPr>
        <w:t xml:space="preserve"> </w:t>
      </w:r>
      <w:r w:rsidRPr="00DD7A15">
        <w:rPr>
          <w:rFonts w:ascii="GHEA Grapalat" w:hAnsi="GHEA Grapalat" w:cs="Sylfaen"/>
          <w:sz w:val="20"/>
        </w:rPr>
        <w:t>պարզաբանում։</w:t>
      </w:r>
      <w:r w:rsidRPr="00DD7A15">
        <w:rPr>
          <w:rFonts w:ascii="GHEA Grapalat" w:hAnsi="GHEA Grapalat" w:cs="Sylfaen"/>
          <w:sz w:val="20"/>
          <w:lang w:val="af-ZA"/>
        </w:rPr>
        <w:t xml:space="preserve"> </w:t>
      </w:r>
      <w:r w:rsidRPr="00DD7A15">
        <w:rPr>
          <w:rFonts w:ascii="GHEA Grapalat" w:hAnsi="GHEA Grapalat" w:cs="Sylfaen"/>
          <w:sz w:val="20"/>
        </w:rPr>
        <w:t>Ընդ</w:t>
      </w:r>
      <w:r w:rsidRPr="00DD7A15">
        <w:rPr>
          <w:rFonts w:ascii="GHEA Grapalat" w:hAnsi="GHEA Grapalat" w:cs="Sylfaen"/>
          <w:sz w:val="20"/>
          <w:lang w:val="af-ZA"/>
        </w:rPr>
        <w:t xml:space="preserve"> </w:t>
      </w:r>
      <w:r w:rsidRPr="00DD7A15">
        <w:rPr>
          <w:rFonts w:ascii="GHEA Grapalat" w:hAnsi="GHEA Grapalat" w:cs="Sylfaen"/>
          <w:sz w:val="20"/>
        </w:rPr>
        <w:t>որում</w:t>
      </w:r>
      <w:r w:rsidRPr="00DD7A15">
        <w:rPr>
          <w:rFonts w:ascii="GHEA Grapalat" w:hAnsi="GHEA Grapalat" w:cs="Sylfaen"/>
          <w:sz w:val="20"/>
          <w:lang w:val="af-ZA"/>
        </w:rPr>
        <w:t xml:space="preserve"> </w:t>
      </w:r>
      <w:r w:rsidRPr="00DD7A15">
        <w:rPr>
          <w:rFonts w:ascii="GHEA Grapalat" w:hAnsi="GHEA Grapalat" w:cs="Sylfaen"/>
          <w:sz w:val="20"/>
        </w:rPr>
        <w:t>պարզաբանումը</w:t>
      </w:r>
      <w:r w:rsidRPr="00DD7A15">
        <w:rPr>
          <w:rFonts w:ascii="GHEA Grapalat" w:hAnsi="GHEA Grapalat" w:cs="Sylfaen"/>
          <w:sz w:val="20"/>
          <w:lang w:val="af-ZA"/>
        </w:rPr>
        <w:t xml:space="preserve"> </w:t>
      </w:r>
      <w:r w:rsidRPr="00DD7A15">
        <w:rPr>
          <w:rFonts w:ascii="GHEA Grapalat" w:hAnsi="GHEA Grapalat" w:cs="Sylfaen"/>
          <w:sz w:val="20"/>
        </w:rPr>
        <w:t>կարող</w:t>
      </w:r>
      <w:r w:rsidRPr="00DD7A15">
        <w:rPr>
          <w:rFonts w:ascii="GHEA Grapalat" w:hAnsi="GHEA Grapalat" w:cs="Sylfaen"/>
          <w:sz w:val="20"/>
          <w:lang w:val="af-ZA"/>
        </w:rPr>
        <w:t xml:space="preserve"> </w:t>
      </w:r>
      <w:r w:rsidRPr="00DD7A15">
        <w:rPr>
          <w:rFonts w:ascii="GHEA Grapalat" w:hAnsi="GHEA Grapalat" w:cs="Sylfaen"/>
          <w:sz w:val="20"/>
        </w:rPr>
        <w:t>է</w:t>
      </w:r>
      <w:r w:rsidRPr="00DD7A15">
        <w:rPr>
          <w:rFonts w:ascii="GHEA Grapalat" w:hAnsi="GHEA Grapalat" w:cs="Sylfaen"/>
          <w:sz w:val="20"/>
          <w:lang w:val="af-ZA"/>
        </w:rPr>
        <w:t xml:space="preserve"> </w:t>
      </w:r>
      <w:r w:rsidRPr="00DD7A15">
        <w:rPr>
          <w:rFonts w:ascii="GHEA Grapalat" w:hAnsi="GHEA Grapalat" w:cs="Sylfaen"/>
          <w:sz w:val="20"/>
        </w:rPr>
        <w:t>պահանջվել</w:t>
      </w:r>
      <w:r w:rsidRPr="00DD7A15">
        <w:rPr>
          <w:rFonts w:ascii="GHEA Grapalat" w:hAnsi="GHEA Grapalat" w:cs="Sylfaen"/>
          <w:sz w:val="20"/>
          <w:lang w:val="af-ZA"/>
        </w:rPr>
        <w:t xml:space="preserve"> </w:t>
      </w:r>
      <w:r w:rsidRPr="00DD7A15">
        <w:rPr>
          <w:rFonts w:ascii="GHEA Grapalat" w:hAnsi="GHEA Grapalat" w:cs="Sylfaen"/>
          <w:sz w:val="20"/>
        </w:rPr>
        <w:t>մինչև</w:t>
      </w:r>
      <w:r w:rsidRPr="00DD7A15">
        <w:rPr>
          <w:rFonts w:ascii="GHEA Grapalat" w:hAnsi="GHEA Grapalat" w:cs="Sylfaen"/>
          <w:sz w:val="20"/>
          <w:lang w:val="af-ZA"/>
        </w:rPr>
        <w:t xml:space="preserve"> </w:t>
      </w:r>
      <w:r w:rsidRPr="00DD7A15">
        <w:rPr>
          <w:rFonts w:ascii="GHEA Grapalat" w:hAnsi="GHEA Grapalat" w:cs="Sylfaen"/>
          <w:sz w:val="20"/>
        </w:rPr>
        <w:t>սույն</w:t>
      </w:r>
      <w:r w:rsidRPr="00DD7A15">
        <w:rPr>
          <w:rFonts w:ascii="GHEA Grapalat" w:hAnsi="GHEA Grapalat" w:cs="Sylfaen"/>
          <w:sz w:val="20"/>
          <w:lang w:val="af-ZA"/>
        </w:rPr>
        <w:t xml:space="preserve"> </w:t>
      </w:r>
      <w:r w:rsidRPr="00DD7A15">
        <w:rPr>
          <w:rFonts w:ascii="GHEA Grapalat" w:hAnsi="GHEA Grapalat" w:cs="Sylfaen"/>
          <w:sz w:val="20"/>
        </w:rPr>
        <w:t>կետում</w:t>
      </w:r>
      <w:r w:rsidRPr="00DD7A15">
        <w:rPr>
          <w:rFonts w:ascii="GHEA Grapalat" w:hAnsi="GHEA Grapalat" w:cs="Sylfaen"/>
          <w:sz w:val="20"/>
          <w:lang w:val="af-ZA"/>
        </w:rPr>
        <w:t xml:space="preserve"> </w:t>
      </w:r>
      <w:r w:rsidRPr="00DD7A15">
        <w:rPr>
          <w:rFonts w:ascii="GHEA Grapalat" w:hAnsi="GHEA Grapalat" w:cs="Sylfaen"/>
          <w:sz w:val="20"/>
        </w:rPr>
        <w:t>նշված</w:t>
      </w:r>
      <w:r w:rsidRPr="00DD7A15">
        <w:rPr>
          <w:rFonts w:ascii="GHEA Grapalat" w:hAnsi="GHEA Grapalat" w:cs="Sylfaen"/>
          <w:sz w:val="20"/>
          <w:lang w:val="af-ZA"/>
        </w:rPr>
        <w:t xml:space="preserve"> </w:t>
      </w:r>
      <w:r w:rsidRPr="00DD7A15">
        <w:rPr>
          <w:rFonts w:ascii="GHEA Grapalat" w:hAnsi="GHEA Grapalat" w:cs="Sylfaen"/>
          <w:sz w:val="20"/>
        </w:rPr>
        <w:t>օրվա</w:t>
      </w:r>
      <w:r w:rsidRPr="00DD7A15">
        <w:rPr>
          <w:rFonts w:ascii="GHEA Grapalat" w:hAnsi="GHEA Grapalat" w:cs="Sylfaen"/>
          <w:sz w:val="20"/>
          <w:lang w:val="af-ZA"/>
        </w:rPr>
        <w:t xml:space="preserve"> </w:t>
      </w:r>
      <w:r w:rsidRPr="00DD7A15">
        <w:rPr>
          <w:rFonts w:ascii="GHEA Grapalat" w:hAnsi="GHEA Grapalat" w:cs="Sylfaen"/>
          <w:sz w:val="20"/>
        </w:rPr>
        <w:t>ժամը</w:t>
      </w:r>
      <w:r w:rsidRPr="00DD7A15">
        <w:rPr>
          <w:rFonts w:ascii="GHEA Grapalat" w:hAnsi="GHEA Grapalat" w:cs="Sylfaen"/>
          <w:sz w:val="20"/>
          <w:lang w:val="af-ZA"/>
        </w:rPr>
        <w:t xml:space="preserve"> 17:00-</w:t>
      </w:r>
      <w:r w:rsidRPr="00DD7A15">
        <w:rPr>
          <w:rFonts w:ascii="GHEA Grapalat" w:hAnsi="GHEA Grapalat" w:cs="Sylfaen"/>
          <w:sz w:val="20"/>
        </w:rPr>
        <w:t>ն</w:t>
      </w:r>
      <w:r w:rsidRPr="00DD7A15">
        <w:rPr>
          <w:rFonts w:ascii="GHEA Grapalat" w:hAnsi="GHEA Grapalat" w:cs="Sylfaen"/>
          <w:sz w:val="20"/>
          <w:lang w:val="af-ZA"/>
        </w:rPr>
        <w:t xml:space="preserve"> (</w:t>
      </w:r>
      <w:r w:rsidRPr="00DD7A15">
        <w:rPr>
          <w:rFonts w:ascii="GHEA Grapalat" w:hAnsi="GHEA Grapalat" w:cs="Sylfaen"/>
          <w:sz w:val="20"/>
        </w:rPr>
        <w:t>Երևանի</w:t>
      </w:r>
      <w:r w:rsidRPr="00DD7A15">
        <w:rPr>
          <w:rFonts w:ascii="GHEA Grapalat" w:hAnsi="GHEA Grapalat" w:cs="Sylfaen"/>
          <w:sz w:val="20"/>
          <w:lang w:val="af-ZA"/>
        </w:rPr>
        <w:t xml:space="preserve"> </w:t>
      </w:r>
      <w:r w:rsidRPr="00DD7A15">
        <w:rPr>
          <w:rFonts w:ascii="GHEA Grapalat" w:hAnsi="GHEA Grapalat" w:cs="Sylfaen"/>
          <w:sz w:val="20"/>
        </w:rPr>
        <w:t>ժամանակով</w:t>
      </w:r>
      <w:r w:rsidRPr="00DD7A15">
        <w:rPr>
          <w:rFonts w:ascii="GHEA Grapalat" w:hAnsi="GHEA Grapalat" w:cs="Sylfaen"/>
          <w:sz w:val="20"/>
          <w:lang w:val="af-ZA"/>
        </w:rPr>
        <w:t xml:space="preserve">): </w:t>
      </w:r>
      <w:r w:rsidRPr="00DD7A15">
        <w:rPr>
          <w:rFonts w:ascii="GHEA Grapalat" w:hAnsi="GHEA Grapalat" w:cs="Sylfaen"/>
          <w:sz w:val="20"/>
        </w:rPr>
        <w:t>Հանձնաժողովը</w:t>
      </w:r>
      <w:r w:rsidRPr="00DD7A15">
        <w:rPr>
          <w:rFonts w:ascii="GHEA Grapalat" w:hAnsi="GHEA Grapalat" w:cs="Sylfaen"/>
          <w:sz w:val="20"/>
          <w:lang w:val="af-ZA"/>
        </w:rPr>
        <w:t xml:space="preserve"> </w:t>
      </w:r>
      <w:r w:rsidRPr="00DD7A15">
        <w:rPr>
          <w:rFonts w:ascii="GHEA Grapalat" w:hAnsi="GHEA Grapalat" w:cs="Sylfaen"/>
          <w:sz w:val="20"/>
        </w:rPr>
        <w:t>հարցումը</w:t>
      </w:r>
      <w:r w:rsidRPr="00DD7A15">
        <w:rPr>
          <w:rFonts w:ascii="GHEA Grapalat" w:hAnsi="GHEA Grapalat" w:cs="Sylfaen"/>
          <w:sz w:val="20"/>
          <w:lang w:val="af-ZA"/>
        </w:rPr>
        <w:t xml:space="preserve"> </w:t>
      </w:r>
      <w:r w:rsidRPr="00DD7A15">
        <w:rPr>
          <w:rFonts w:ascii="GHEA Grapalat" w:hAnsi="GHEA Grapalat" w:cs="Sylfaen"/>
          <w:sz w:val="20"/>
        </w:rPr>
        <w:t>կատարած</w:t>
      </w:r>
      <w:r w:rsidRPr="00DD7A15">
        <w:rPr>
          <w:rFonts w:ascii="GHEA Grapalat" w:hAnsi="GHEA Grapalat" w:cs="Sylfaen"/>
          <w:sz w:val="20"/>
          <w:lang w:val="af-ZA"/>
        </w:rPr>
        <w:t xml:space="preserve"> </w:t>
      </w:r>
      <w:r w:rsidRPr="00DD7A15">
        <w:rPr>
          <w:rFonts w:ascii="GHEA Grapalat" w:hAnsi="GHEA Grapalat" w:cs="Sylfaen"/>
          <w:sz w:val="20"/>
        </w:rPr>
        <w:t>մասնակցին</w:t>
      </w:r>
      <w:r w:rsidRPr="00DD7A15">
        <w:rPr>
          <w:rFonts w:ascii="GHEA Grapalat" w:hAnsi="GHEA Grapalat" w:cs="Sylfaen"/>
          <w:sz w:val="20"/>
          <w:lang w:val="af-ZA"/>
        </w:rPr>
        <w:t xml:space="preserve"> </w:t>
      </w:r>
      <w:r w:rsidRPr="00DD7A15">
        <w:rPr>
          <w:rFonts w:ascii="GHEA Grapalat" w:hAnsi="GHEA Grapalat" w:cs="Sylfaen"/>
          <w:sz w:val="20"/>
        </w:rPr>
        <w:t>պարզաբանումը</w:t>
      </w:r>
      <w:r w:rsidRPr="00DD7A15">
        <w:rPr>
          <w:rFonts w:ascii="GHEA Grapalat" w:hAnsi="GHEA Grapalat" w:cs="Sylfaen"/>
          <w:sz w:val="20"/>
          <w:lang w:val="af-ZA"/>
        </w:rPr>
        <w:t xml:space="preserve"> </w:t>
      </w:r>
      <w:r w:rsidRPr="00DD7A15">
        <w:rPr>
          <w:rFonts w:ascii="GHEA Grapalat" w:hAnsi="GHEA Grapalat" w:cs="Sylfaen"/>
          <w:sz w:val="20"/>
        </w:rPr>
        <w:t>տրամադրում</w:t>
      </w:r>
      <w:r w:rsidRPr="00DD7A15">
        <w:rPr>
          <w:rFonts w:ascii="GHEA Grapalat" w:hAnsi="GHEA Grapalat" w:cs="Sylfaen"/>
          <w:sz w:val="20"/>
          <w:lang w:val="af-ZA"/>
        </w:rPr>
        <w:t xml:space="preserve"> </w:t>
      </w:r>
      <w:r w:rsidRPr="00DD7A15">
        <w:rPr>
          <w:rFonts w:ascii="GHEA Grapalat" w:hAnsi="GHEA Grapalat" w:cs="Sylfaen"/>
          <w:sz w:val="20"/>
        </w:rPr>
        <w:t>է</w:t>
      </w:r>
      <w:r w:rsidRPr="00DD7A15">
        <w:rPr>
          <w:rFonts w:ascii="GHEA Grapalat" w:hAnsi="GHEA Grapalat" w:cs="Sylfaen"/>
          <w:sz w:val="20"/>
          <w:lang w:val="af-ZA"/>
        </w:rPr>
        <w:t xml:space="preserve"> </w:t>
      </w:r>
      <w:r w:rsidRPr="00DD7A15">
        <w:rPr>
          <w:rFonts w:ascii="GHEA Grapalat" w:hAnsi="GHEA Grapalat" w:cs="Sylfaen"/>
          <w:sz w:val="20"/>
        </w:rPr>
        <w:t>հարցումը</w:t>
      </w:r>
      <w:r w:rsidRPr="00DD7A15">
        <w:rPr>
          <w:rFonts w:ascii="GHEA Grapalat" w:hAnsi="GHEA Grapalat" w:cs="Sylfaen"/>
          <w:sz w:val="20"/>
          <w:lang w:val="af-ZA"/>
        </w:rPr>
        <w:t xml:space="preserve"> </w:t>
      </w:r>
      <w:r w:rsidRPr="00DD7A15">
        <w:rPr>
          <w:rFonts w:ascii="GHEA Grapalat" w:hAnsi="GHEA Grapalat" w:cs="Sylfaen"/>
          <w:sz w:val="20"/>
        </w:rPr>
        <w:t>ստանալու</w:t>
      </w:r>
      <w:r w:rsidRPr="00DD7A15">
        <w:rPr>
          <w:rFonts w:ascii="GHEA Grapalat" w:hAnsi="GHEA Grapalat" w:cs="Sylfaen"/>
          <w:sz w:val="20"/>
          <w:lang w:val="af-ZA"/>
        </w:rPr>
        <w:t xml:space="preserve"> </w:t>
      </w:r>
      <w:r w:rsidRPr="00DD7A15">
        <w:rPr>
          <w:rFonts w:ascii="GHEA Grapalat" w:hAnsi="GHEA Grapalat" w:cs="Sylfaen"/>
          <w:sz w:val="20"/>
        </w:rPr>
        <w:t>օրվան</w:t>
      </w:r>
      <w:r w:rsidRPr="00DD7A15">
        <w:rPr>
          <w:rFonts w:ascii="GHEA Grapalat" w:hAnsi="GHEA Grapalat" w:cs="Sylfaen"/>
          <w:sz w:val="20"/>
          <w:lang w:val="af-ZA"/>
        </w:rPr>
        <w:t xml:space="preserve"> </w:t>
      </w:r>
      <w:r w:rsidRPr="00DD7A15">
        <w:rPr>
          <w:rFonts w:ascii="GHEA Grapalat" w:hAnsi="GHEA Grapalat" w:cs="Sylfaen"/>
          <w:sz w:val="20"/>
        </w:rPr>
        <w:t>հաջորդող</w:t>
      </w:r>
      <w:r w:rsidRPr="00DD7A15">
        <w:rPr>
          <w:rFonts w:ascii="GHEA Grapalat" w:hAnsi="GHEA Grapalat" w:cs="Sylfaen"/>
          <w:sz w:val="20"/>
          <w:lang w:val="af-ZA"/>
        </w:rPr>
        <w:t xml:space="preserve"> </w:t>
      </w:r>
      <w:r w:rsidRPr="00DD7A15">
        <w:rPr>
          <w:rFonts w:ascii="GHEA Grapalat" w:hAnsi="GHEA Grapalat" w:cs="Sylfaen"/>
          <w:sz w:val="20"/>
        </w:rPr>
        <w:t>օրացուցային</w:t>
      </w:r>
      <w:r w:rsidRPr="00DD7A15">
        <w:rPr>
          <w:rFonts w:ascii="GHEA Grapalat" w:hAnsi="GHEA Grapalat" w:cs="Sylfaen"/>
          <w:sz w:val="20"/>
          <w:lang w:val="af-ZA"/>
        </w:rPr>
        <w:t xml:space="preserve"> </w:t>
      </w:r>
      <w:r w:rsidRPr="00DD7A15">
        <w:rPr>
          <w:rFonts w:ascii="GHEA Grapalat" w:hAnsi="GHEA Grapalat" w:cs="Sylfaen"/>
          <w:sz w:val="20"/>
        </w:rPr>
        <w:t>օրվա</w:t>
      </w:r>
      <w:r w:rsidRPr="00DD7A15">
        <w:rPr>
          <w:rFonts w:ascii="GHEA Grapalat" w:hAnsi="GHEA Grapalat" w:cs="Sylfaen"/>
          <w:sz w:val="20"/>
          <w:lang w:val="af-ZA"/>
        </w:rPr>
        <w:t xml:space="preserve"> </w:t>
      </w:r>
      <w:r w:rsidRPr="00DD7A15">
        <w:rPr>
          <w:rFonts w:ascii="GHEA Grapalat" w:hAnsi="GHEA Grapalat" w:cs="Sylfaen"/>
          <w:sz w:val="20"/>
        </w:rPr>
        <w:t>ընթացքում</w:t>
      </w:r>
      <w:r w:rsidRPr="00DD7A15">
        <w:rPr>
          <w:rFonts w:ascii="GHEA Grapalat" w:hAnsi="GHEA Grapalat" w:cs="Sylfaen"/>
          <w:sz w:val="20"/>
          <w:lang w:val="af-ZA"/>
        </w:rPr>
        <w:t xml:space="preserve">, </w:t>
      </w:r>
      <w:r w:rsidRPr="00DD7A15">
        <w:rPr>
          <w:rFonts w:ascii="GHEA Grapalat" w:hAnsi="GHEA Grapalat" w:cs="Sylfaen"/>
          <w:sz w:val="20"/>
        </w:rPr>
        <w:t>բայց</w:t>
      </w:r>
      <w:r w:rsidRPr="00DD7A15">
        <w:rPr>
          <w:rFonts w:ascii="GHEA Grapalat" w:hAnsi="GHEA Grapalat" w:cs="Sylfaen"/>
          <w:sz w:val="20"/>
          <w:lang w:val="af-ZA"/>
        </w:rPr>
        <w:t xml:space="preserve"> </w:t>
      </w:r>
      <w:r w:rsidRPr="00DD7A15">
        <w:rPr>
          <w:rFonts w:ascii="GHEA Grapalat" w:hAnsi="GHEA Grapalat" w:cs="Sylfaen"/>
          <w:sz w:val="20"/>
        </w:rPr>
        <w:t>ոչ</w:t>
      </w:r>
      <w:r w:rsidRPr="00DD7A15">
        <w:rPr>
          <w:rFonts w:ascii="GHEA Grapalat" w:hAnsi="GHEA Grapalat" w:cs="Sylfaen"/>
          <w:sz w:val="20"/>
          <w:lang w:val="af-ZA"/>
        </w:rPr>
        <w:t xml:space="preserve"> </w:t>
      </w:r>
      <w:r w:rsidRPr="00DD7A15">
        <w:rPr>
          <w:rFonts w:ascii="GHEA Grapalat" w:hAnsi="GHEA Grapalat" w:cs="Sylfaen"/>
          <w:sz w:val="20"/>
        </w:rPr>
        <w:t>ուշ</w:t>
      </w:r>
      <w:r w:rsidRPr="00DD7A15">
        <w:rPr>
          <w:rFonts w:ascii="GHEA Grapalat" w:hAnsi="GHEA Grapalat" w:cs="Sylfaen"/>
          <w:sz w:val="20"/>
          <w:lang w:val="af-ZA"/>
        </w:rPr>
        <w:t xml:space="preserve">, </w:t>
      </w:r>
      <w:r w:rsidRPr="00DD7A15">
        <w:rPr>
          <w:rFonts w:ascii="GHEA Grapalat" w:hAnsi="GHEA Grapalat" w:cs="Sylfaen"/>
          <w:sz w:val="20"/>
        </w:rPr>
        <w:t>քան</w:t>
      </w:r>
      <w:r w:rsidRPr="00DD7A15">
        <w:rPr>
          <w:rFonts w:ascii="GHEA Grapalat" w:hAnsi="GHEA Grapalat" w:cs="Sylfaen"/>
          <w:sz w:val="20"/>
          <w:lang w:val="af-ZA"/>
        </w:rPr>
        <w:t xml:space="preserve"> </w:t>
      </w:r>
      <w:r w:rsidRPr="00DD7A15">
        <w:rPr>
          <w:rFonts w:ascii="GHEA Grapalat" w:hAnsi="GHEA Grapalat" w:cs="Sylfaen"/>
          <w:sz w:val="20"/>
        </w:rPr>
        <w:t>ընթացակարգի</w:t>
      </w:r>
      <w:r w:rsidRPr="00DD7A15">
        <w:rPr>
          <w:rFonts w:ascii="GHEA Grapalat" w:hAnsi="GHEA Grapalat" w:cs="Sylfaen"/>
          <w:sz w:val="20"/>
          <w:lang w:val="af-ZA"/>
        </w:rPr>
        <w:t xml:space="preserve"> </w:t>
      </w:r>
      <w:r w:rsidRPr="00DD7A15">
        <w:rPr>
          <w:rFonts w:ascii="GHEA Grapalat" w:hAnsi="GHEA Grapalat" w:cs="Sylfaen"/>
          <w:sz w:val="20"/>
        </w:rPr>
        <w:t>հայտերի</w:t>
      </w:r>
      <w:r w:rsidRPr="00DD7A15">
        <w:rPr>
          <w:rFonts w:ascii="GHEA Grapalat" w:hAnsi="GHEA Grapalat" w:cs="Sylfaen"/>
          <w:sz w:val="20"/>
          <w:lang w:val="af-ZA"/>
        </w:rPr>
        <w:t xml:space="preserve"> </w:t>
      </w:r>
      <w:r w:rsidRPr="00DD7A15">
        <w:rPr>
          <w:rFonts w:ascii="GHEA Grapalat" w:hAnsi="GHEA Grapalat" w:cs="Sylfaen"/>
          <w:sz w:val="20"/>
        </w:rPr>
        <w:t>ներկայացման</w:t>
      </w:r>
      <w:r w:rsidRPr="00DD7A15">
        <w:rPr>
          <w:rFonts w:ascii="GHEA Grapalat" w:hAnsi="GHEA Grapalat" w:cs="Sylfaen"/>
          <w:sz w:val="20"/>
          <w:lang w:val="af-ZA"/>
        </w:rPr>
        <w:t xml:space="preserve"> </w:t>
      </w:r>
      <w:r w:rsidRPr="00DD7A15">
        <w:rPr>
          <w:rFonts w:ascii="GHEA Grapalat" w:hAnsi="GHEA Grapalat" w:cs="Sylfaen"/>
          <w:sz w:val="20"/>
        </w:rPr>
        <w:t>վերջնաժամկետը</w:t>
      </w:r>
      <w:r w:rsidRPr="00DD7A15">
        <w:rPr>
          <w:rFonts w:ascii="GHEA Grapalat" w:hAnsi="GHEA Grapalat" w:cs="Sylfaen"/>
          <w:sz w:val="20"/>
          <w:lang w:val="af-ZA"/>
        </w:rPr>
        <w:t xml:space="preserve"> </w:t>
      </w:r>
      <w:r w:rsidRPr="00DD7A15">
        <w:rPr>
          <w:rFonts w:ascii="GHEA Grapalat" w:hAnsi="GHEA Grapalat" w:cs="Sylfaen"/>
          <w:sz w:val="20"/>
        </w:rPr>
        <w:t>լրանալուց</w:t>
      </w:r>
      <w:r w:rsidRPr="00DD7A15">
        <w:rPr>
          <w:rFonts w:ascii="GHEA Grapalat" w:hAnsi="GHEA Grapalat" w:cs="Sylfaen"/>
          <w:sz w:val="20"/>
          <w:lang w:val="af-ZA"/>
        </w:rPr>
        <w:t xml:space="preserve"> </w:t>
      </w:r>
      <w:r w:rsidRPr="00DD7A15">
        <w:rPr>
          <w:rFonts w:ascii="GHEA Grapalat" w:hAnsi="GHEA Grapalat" w:cs="Sylfaen"/>
          <w:sz w:val="20"/>
        </w:rPr>
        <w:t>առնվազն</w:t>
      </w:r>
      <w:r w:rsidRPr="00DD7A15">
        <w:rPr>
          <w:rFonts w:ascii="GHEA Grapalat" w:hAnsi="GHEA Grapalat" w:cs="Sylfaen"/>
          <w:sz w:val="20"/>
          <w:lang w:val="af-ZA"/>
        </w:rPr>
        <w:t xml:space="preserve"> 3 </w:t>
      </w:r>
      <w:r w:rsidRPr="00DD7A15">
        <w:rPr>
          <w:rFonts w:ascii="GHEA Grapalat" w:hAnsi="GHEA Grapalat" w:cs="Sylfaen"/>
          <w:sz w:val="20"/>
        </w:rPr>
        <w:t>ժամ</w:t>
      </w:r>
      <w:r w:rsidRPr="00DD7A15">
        <w:rPr>
          <w:rFonts w:ascii="GHEA Grapalat" w:hAnsi="GHEA Grapalat" w:cs="Sylfaen"/>
          <w:sz w:val="20"/>
          <w:lang w:val="af-ZA"/>
        </w:rPr>
        <w:t xml:space="preserve"> </w:t>
      </w:r>
      <w:r w:rsidRPr="00DD7A15">
        <w:rPr>
          <w:rFonts w:ascii="GHEA Grapalat" w:hAnsi="GHEA Grapalat" w:cs="Sylfaen"/>
          <w:sz w:val="20"/>
        </w:rPr>
        <w:t>առաջ</w:t>
      </w:r>
      <w:r w:rsidRPr="00DD7A15">
        <w:rPr>
          <w:rFonts w:ascii="GHEA Grapalat" w:hAnsi="GHEA Grapalat" w:cs="Sylfaen"/>
          <w:sz w:val="20"/>
          <w:lang w:val="af-ZA"/>
        </w:rPr>
        <w:t xml:space="preserve">: </w:t>
      </w:r>
      <w:r w:rsidRPr="00DD7A15">
        <w:rPr>
          <w:rFonts w:ascii="GHEA Grapalat" w:hAnsi="GHEA Grapalat" w:cs="Sylfaen"/>
          <w:sz w:val="20"/>
        </w:rPr>
        <w:t>Սույն</w:t>
      </w:r>
      <w:r w:rsidRPr="00DD7A15">
        <w:rPr>
          <w:rFonts w:ascii="GHEA Grapalat" w:hAnsi="GHEA Grapalat" w:cs="Sylfaen"/>
          <w:sz w:val="20"/>
          <w:lang w:val="af-ZA"/>
        </w:rPr>
        <w:t xml:space="preserve"> </w:t>
      </w:r>
      <w:r w:rsidRPr="00DD7A15">
        <w:rPr>
          <w:rFonts w:ascii="GHEA Grapalat" w:hAnsi="GHEA Grapalat" w:cs="Sylfaen"/>
          <w:sz w:val="20"/>
        </w:rPr>
        <w:t>կետում</w:t>
      </w:r>
      <w:r w:rsidRPr="00DD7A15">
        <w:rPr>
          <w:rFonts w:ascii="GHEA Grapalat" w:hAnsi="GHEA Grapalat" w:cs="Sylfaen"/>
          <w:sz w:val="20"/>
          <w:lang w:val="af-ZA"/>
        </w:rPr>
        <w:t xml:space="preserve"> </w:t>
      </w:r>
      <w:r w:rsidRPr="00DD7A15">
        <w:rPr>
          <w:rFonts w:ascii="GHEA Grapalat" w:hAnsi="GHEA Grapalat" w:cs="Sylfaen"/>
          <w:sz w:val="20"/>
        </w:rPr>
        <w:t>նշված</w:t>
      </w:r>
      <w:r w:rsidRPr="00DD7A15">
        <w:rPr>
          <w:rFonts w:ascii="GHEA Grapalat" w:hAnsi="GHEA Grapalat" w:cs="Sylfaen"/>
          <w:sz w:val="20"/>
          <w:lang w:val="af-ZA"/>
        </w:rPr>
        <w:t xml:space="preserve"> </w:t>
      </w:r>
      <w:r w:rsidRPr="00DD7A15">
        <w:rPr>
          <w:rFonts w:ascii="GHEA Grapalat" w:hAnsi="GHEA Grapalat" w:cs="Sylfaen"/>
          <w:sz w:val="20"/>
        </w:rPr>
        <w:t>հարցումը</w:t>
      </w:r>
      <w:r w:rsidRPr="00DD7A15">
        <w:rPr>
          <w:rFonts w:ascii="GHEA Grapalat" w:hAnsi="GHEA Grapalat" w:cs="Sylfaen"/>
          <w:sz w:val="20"/>
          <w:lang w:val="af-ZA"/>
        </w:rPr>
        <w:t xml:space="preserve"> </w:t>
      </w:r>
      <w:r w:rsidRPr="00DD7A15">
        <w:rPr>
          <w:rFonts w:ascii="GHEA Grapalat" w:hAnsi="GHEA Grapalat" w:cs="Sylfaen"/>
          <w:sz w:val="20"/>
        </w:rPr>
        <w:t>մասնակիցը</w:t>
      </w:r>
      <w:r w:rsidRPr="00DD7A15">
        <w:rPr>
          <w:rFonts w:ascii="GHEA Grapalat" w:hAnsi="GHEA Grapalat" w:cs="Sylfaen"/>
          <w:sz w:val="20"/>
          <w:lang w:val="af-ZA"/>
        </w:rPr>
        <w:t xml:space="preserve"> </w:t>
      </w:r>
      <w:r w:rsidRPr="00DD7A15">
        <w:rPr>
          <w:rFonts w:ascii="GHEA Grapalat" w:hAnsi="GHEA Grapalat" w:cs="Sylfaen"/>
          <w:sz w:val="20"/>
        </w:rPr>
        <w:t>ներկայացնում</w:t>
      </w:r>
      <w:r w:rsidRPr="00DD7A15">
        <w:rPr>
          <w:rFonts w:ascii="GHEA Grapalat" w:hAnsi="GHEA Grapalat" w:cs="Sylfaen"/>
          <w:sz w:val="20"/>
          <w:lang w:val="af-ZA"/>
        </w:rPr>
        <w:t xml:space="preserve"> </w:t>
      </w:r>
      <w:r w:rsidRPr="00DD7A15">
        <w:rPr>
          <w:rFonts w:ascii="GHEA Grapalat" w:hAnsi="GHEA Grapalat" w:cs="Sylfaen"/>
          <w:sz w:val="20"/>
        </w:rPr>
        <w:t>է</w:t>
      </w:r>
      <w:r w:rsidRPr="00DD7A15">
        <w:rPr>
          <w:rFonts w:ascii="GHEA Grapalat" w:hAnsi="GHEA Grapalat" w:cs="Sylfaen"/>
          <w:sz w:val="20"/>
          <w:lang w:val="af-ZA"/>
        </w:rPr>
        <w:t xml:space="preserve"> </w:t>
      </w:r>
      <w:r w:rsidRPr="00DD7A15">
        <w:rPr>
          <w:rFonts w:ascii="GHEA Grapalat" w:hAnsi="GHEA Grapalat" w:cs="Sylfaen"/>
          <w:sz w:val="20"/>
        </w:rPr>
        <w:t>հանձնաժողովի</w:t>
      </w:r>
      <w:r w:rsidRPr="00DD7A15">
        <w:rPr>
          <w:rFonts w:ascii="GHEA Grapalat" w:hAnsi="GHEA Grapalat" w:cs="Sylfaen"/>
          <w:sz w:val="20"/>
          <w:lang w:val="af-ZA"/>
        </w:rPr>
        <w:t xml:space="preserve"> </w:t>
      </w:r>
      <w:r w:rsidRPr="00DD7A15">
        <w:rPr>
          <w:rFonts w:ascii="GHEA Grapalat" w:hAnsi="GHEA Grapalat" w:cs="Sylfaen"/>
          <w:sz w:val="20"/>
        </w:rPr>
        <w:t>քարտուղարի</w:t>
      </w:r>
      <w:r w:rsidRPr="00DD7A15">
        <w:rPr>
          <w:rFonts w:ascii="GHEA Grapalat" w:hAnsi="GHEA Grapalat" w:cs="Sylfaen"/>
          <w:sz w:val="20"/>
          <w:lang w:val="af-ZA"/>
        </w:rPr>
        <w:t xml:space="preserve"> </w:t>
      </w:r>
      <w:r w:rsidRPr="00DD7A15">
        <w:rPr>
          <w:rFonts w:ascii="GHEA Grapalat" w:hAnsi="GHEA Grapalat" w:cs="Sylfaen"/>
          <w:sz w:val="20"/>
        </w:rPr>
        <w:t>էլեկտրոնային</w:t>
      </w:r>
      <w:r w:rsidRPr="00DD7A15">
        <w:rPr>
          <w:rFonts w:ascii="GHEA Grapalat" w:hAnsi="GHEA Grapalat" w:cs="Sylfaen"/>
          <w:sz w:val="20"/>
          <w:lang w:val="af-ZA"/>
        </w:rPr>
        <w:t xml:space="preserve"> </w:t>
      </w:r>
      <w:r w:rsidRPr="00DD7A15">
        <w:rPr>
          <w:rFonts w:ascii="GHEA Grapalat" w:hAnsi="GHEA Grapalat" w:cs="Sylfaen"/>
          <w:sz w:val="20"/>
        </w:rPr>
        <w:t>փոստին</w:t>
      </w:r>
      <w:r w:rsidRPr="00DD7A15">
        <w:rPr>
          <w:rFonts w:ascii="GHEA Grapalat" w:hAnsi="GHEA Grapalat" w:cs="Sylfaen"/>
          <w:sz w:val="20"/>
          <w:lang w:val="af-ZA"/>
        </w:rPr>
        <w:t xml:space="preserve"> </w:t>
      </w:r>
      <w:r w:rsidRPr="00DD7A15">
        <w:rPr>
          <w:rFonts w:ascii="GHEA Grapalat" w:hAnsi="GHEA Grapalat" w:cs="Sylfaen"/>
          <w:sz w:val="20"/>
        </w:rPr>
        <w:t>ուղարկելու</w:t>
      </w:r>
      <w:r w:rsidRPr="00DD7A15">
        <w:rPr>
          <w:rFonts w:ascii="GHEA Grapalat" w:hAnsi="GHEA Grapalat" w:cs="Sylfaen"/>
          <w:sz w:val="20"/>
          <w:lang w:val="af-ZA"/>
        </w:rPr>
        <w:t xml:space="preserve"> </w:t>
      </w:r>
      <w:r w:rsidRPr="00DD7A15">
        <w:rPr>
          <w:rFonts w:ascii="GHEA Grapalat" w:hAnsi="GHEA Grapalat" w:cs="Sylfaen"/>
          <w:sz w:val="20"/>
        </w:rPr>
        <w:t>միջոցով</w:t>
      </w:r>
      <w:r w:rsidRPr="00DD7A15">
        <w:rPr>
          <w:rFonts w:ascii="GHEA Grapalat" w:hAnsi="GHEA Grapalat" w:cs="Sylfaen"/>
          <w:sz w:val="20"/>
          <w:lang w:val="af-ZA"/>
        </w:rPr>
        <w:t xml:space="preserve">: </w:t>
      </w:r>
      <w:r w:rsidRPr="00DD7A15">
        <w:rPr>
          <w:rFonts w:ascii="GHEA Grapalat" w:hAnsi="GHEA Grapalat" w:cs="Sylfaen"/>
          <w:sz w:val="20"/>
        </w:rPr>
        <w:t>Հարցման</w:t>
      </w:r>
      <w:r w:rsidRPr="00DD7A15">
        <w:rPr>
          <w:rFonts w:ascii="GHEA Grapalat" w:hAnsi="GHEA Grapalat" w:cs="Sylfaen"/>
          <w:sz w:val="20"/>
          <w:lang w:val="af-ZA"/>
        </w:rPr>
        <w:t xml:space="preserve"> </w:t>
      </w:r>
      <w:r w:rsidRPr="00DD7A15">
        <w:rPr>
          <w:rFonts w:ascii="GHEA Grapalat" w:hAnsi="GHEA Grapalat" w:cs="Sylfaen"/>
          <w:sz w:val="20"/>
        </w:rPr>
        <w:t>մասին</w:t>
      </w:r>
      <w:r w:rsidRPr="00DD7A15">
        <w:rPr>
          <w:rFonts w:ascii="GHEA Grapalat" w:hAnsi="GHEA Grapalat" w:cs="Sylfaen"/>
          <w:sz w:val="20"/>
          <w:lang w:val="af-ZA"/>
        </w:rPr>
        <w:t xml:space="preserve"> </w:t>
      </w:r>
      <w:r w:rsidRPr="00DD7A15">
        <w:rPr>
          <w:rFonts w:ascii="GHEA Grapalat" w:hAnsi="GHEA Grapalat" w:cs="Sylfaen"/>
          <w:sz w:val="20"/>
        </w:rPr>
        <w:t>պարզաբանումն</w:t>
      </w:r>
      <w:r w:rsidRPr="00DD7A15">
        <w:rPr>
          <w:rFonts w:ascii="GHEA Grapalat" w:hAnsi="GHEA Grapalat" w:cs="Sylfaen"/>
          <w:sz w:val="20"/>
          <w:lang w:val="af-ZA"/>
        </w:rPr>
        <w:t xml:space="preserve"> </w:t>
      </w:r>
      <w:r w:rsidRPr="00DD7A15">
        <w:rPr>
          <w:rFonts w:ascii="GHEA Grapalat" w:hAnsi="GHEA Grapalat" w:cs="Sylfaen"/>
          <w:sz w:val="20"/>
        </w:rPr>
        <w:t>ուղարկվում</w:t>
      </w:r>
      <w:r w:rsidRPr="00DD7A15">
        <w:rPr>
          <w:rFonts w:ascii="GHEA Grapalat" w:hAnsi="GHEA Grapalat" w:cs="Sylfaen"/>
          <w:sz w:val="20"/>
          <w:lang w:val="af-ZA"/>
        </w:rPr>
        <w:t xml:space="preserve"> </w:t>
      </w:r>
      <w:r w:rsidRPr="00DD7A15">
        <w:rPr>
          <w:rFonts w:ascii="GHEA Grapalat" w:hAnsi="GHEA Grapalat" w:cs="Sylfaen"/>
          <w:sz w:val="20"/>
        </w:rPr>
        <w:t>է</w:t>
      </w:r>
      <w:r w:rsidRPr="00DD7A15">
        <w:rPr>
          <w:rFonts w:ascii="GHEA Grapalat" w:hAnsi="GHEA Grapalat" w:cs="Sylfaen"/>
          <w:sz w:val="20"/>
          <w:lang w:val="af-ZA"/>
        </w:rPr>
        <w:t xml:space="preserve"> </w:t>
      </w:r>
      <w:r w:rsidRPr="00DD7A15">
        <w:rPr>
          <w:rFonts w:ascii="GHEA Grapalat" w:hAnsi="GHEA Grapalat" w:cs="Sylfaen"/>
          <w:sz w:val="20"/>
        </w:rPr>
        <w:t>հանձնաժողովի</w:t>
      </w:r>
      <w:r w:rsidRPr="00DD7A15">
        <w:rPr>
          <w:rFonts w:ascii="GHEA Grapalat" w:hAnsi="GHEA Grapalat" w:cs="Sylfaen"/>
          <w:sz w:val="20"/>
          <w:lang w:val="af-ZA"/>
        </w:rPr>
        <w:t xml:space="preserve"> </w:t>
      </w:r>
      <w:r w:rsidRPr="00DD7A15">
        <w:rPr>
          <w:rFonts w:ascii="GHEA Grapalat" w:hAnsi="GHEA Grapalat" w:cs="Sylfaen"/>
          <w:sz w:val="20"/>
        </w:rPr>
        <w:t>քարտուղարի</w:t>
      </w:r>
      <w:r w:rsidRPr="00DD7A15">
        <w:rPr>
          <w:rFonts w:ascii="GHEA Grapalat" w:hAnsi="GHEA Grapalat" w:cs="Sylfaen"/>
          <w:sz w:val="20"/>
          <w:lang w:val="af-ZA"/>
        </w:rPr>
        <w:t xml:space="preserve">` </w:t>
      </w:r>
      <w:r w:rsidRPr="00DD7A15">
        <w:rPr>
          <w:rFonts w:ascii="GHEA Grapalat" w:hAnsi="GHEA Grapalat" w:cs="Sylfaen"/>
          <w:sz w:val="20"/>
        </w:rPr>
        <w:t>սույն</w:t>
      </w:r>
      <w:r w:rsidRPr="00DD7A15">
        <w:rPr>
          <w:rFonts w:ascii="GHEA Grapalat" w:hAnsi="GHEA Grapalat" w:cs="Sylfaen"/>
          <w:sz w:val="20"/>
          <w:lang w:val="af-ZA"/>
        </w:rPr>
        <w:t xml:space="preserve"> </w:t>
      </w:r>
      <w:r w:rsidRPr="00DD7A15">
        <w:rPr>
          <w:rFonts w:ascii="GHEA Grapalat" w:hAnsi="GHEA Grapalat" w:cs="Sylfaen"/>
          <w:sz w:val="20"/>
        </w:rPr>
        <w:t>հրավերով</w:t>
      </w:r>
      <w:r w:rsidRPr="00DD7A15">
        <w:rPr>
          <w:rFonts w:ascii="GHEA Grapalat" w:hAnsi="GHEA Grapalat" w:cs="Sylfaen"/>
          <w:sz w:val="20"/>
          <w:lang w:val="af-ZA"/>
        </w:rPr>
        <w:t xml:space="preserve"> </w:t>
      </w:r>
      <w:r w:rsidRPr="00DD7A15">
        <w:rPr>
          <w:rFonts w:ascii="GHEA Grapalat" w:hAnsi="GHEA Grapalat" w:cs="Sylfaen"/>
          <w:sz w:val="20"/>
        </w:rPr>
        <w:t>նախատեսված</w:t>
      </w:r>
      <w:r w:rsidRPr="00DD7A15">
        <w:rPr>
          <w:rFonts w:ascii="GHEA Grapalat" w:hAnsi="GHEA Grapalat" w:cs="Sylfaen"/>
          <w:sz w:val="20"/>
          <w:lang w:val="af-ZA"/>
        </w:rPr>
        <w:t xml:space="preserve"> </w:t>
      </w:r>
      <w:r w:rsidRPr="00DD7A15">
        <w:rPr>
          <w:rFonts w:ascii="GHEA Grapalat" w:hAnsi="GHEA Grapalat" w:cs="Sylfaen"/>
          <w:sz w:val="20"/>
        </w:rPr>
        <w:t>էլեկտրոնային</w:t>
      </w:r>
      <w:r w:rsidRPr="00DD7A15">
        <w:rPr>
          <w:rFonts w:ascii="GHEA Grapalat" w:hAnsi="GHEA Grapalat" w:cs="Sylfaen"/>
          <w:sz w:val="20"/>
          <w:lang w:val="af-ZA"/>
        </w:rPr>
        <w:t xml:space="preserve"> </w:t>
      </w:r>
      <w:r w:rsidRPr="00DD7A15">
        <w:rPr>
          <w:rFonts w:ascii="GHEA Grapalat" w:hAnsi="GHEA Grapalat" w:cs="Sylfaen"/>
          <w:sz w:val="20"/>
        </w:rPr>
        <w:t>փոստից</w:t>
      </w:r>
      <w:r w:rsidRPr="00DD7A15">
        <w:rPr>
          <w:rFonts w:ascii="GHEA Grapalat" w:hAnsi="GHEA Grapalat" w:cs="Sylfaen"/>
          <w:sz w:val="20"/>
          <w:lang w:val="af-ZA"/>
        </w:rPr>
        <w:t xml:space="preserve"> </w:t>
      </w:r>
      <w:r w:rsidRPr="00DD7A15">
        <w:rPr>
          <w:rFonts w:ascii="GHEA Grapalat" w:hAnsi="GHEA Grapalat" w:cs="Sylfaen"/>
          <w:sz w:val="20"/>
        </w:rPr>
        <w:t>մասնակցի</w:t>
      </w:r>
      <w:r w:rsidRPr="00DD7A15">
        <w:rPr>
          <w:rFonts w:ascii="GHEA Grapalat" w:hAnsi="GHEA Grapalat" w:cs="Sylfaen"/>
          <w:sz w:val="20"/>
          <w:lang w:val="af-ZA"/>
        </w:rPr>
        <w:t xml:space="preserve">` </w:t>
      </w:r>
      <w:r w:rsidRPr="00DD7A15">
        <w:rPr>
          <w:rFonts w:ascii="GHEA Grapalat" w:hAnsi="GHEA Grapalat" w:cs="Sylfaen"/>
          <w:sz w:val="20"/>
        </w:rPr>
        <w:t>հարցումը</w:t>
      </w:r>
      <w:r w:rsidRPr="00DD7A15">
        <w:rPr>
          <w:rFonts w:ascii="GHEA Grapalat" w:hAnsi="GHEA Grapalat" w:cs="Sylfaen"/>
          <w:sz w:val="20"/>
          <w:lang w:val="af-ZA"/>
        </w:rPr>
        <w:t xml:space="preserve"> </w:t>
      </w:r>
      <w:r w:rsidRPr="00DD7A15">
        <w:rPr>
          <w:rFonts w:ascii="GHEA Grapalat" w:hAnsi="GHEA Grapalat" w:cs="Sylfaen"/>
          <w:sz w:val="20"/>
        </w:rPr>
        <w:t>ստացված</w:t>
      </w:r>
      <w:r w:rsidRPr="00DD7A15">
        <w:rPr>
          <w:rFonts w:ascii="GHEA Grapalat" w:hAnsi="GHEA Grapalat" w:cs="Sylfaen"/>
          <w:sz w:val="20"/>
          <w:lang w:val="af-ZA"/>
        </w:rPr>
        <w:t xml:space="preserve"> </w:t>
      </w:r>
      <w:r w:rsidRPr="00DD7A15">
        <w:rPr>
          <w:rFonts w:ascii="GHEA Grapalat" w:hAnsi="GHEA Grapalat" w:cs="Sylfaen"/>
          <w:sz w:val="20"/>
        </w:rPr>
        <w:t>էլեկտրոնային</w:t>
      </w:r>
      <w:r w:rsidRPr="00DD7A15">
        <w:rPr>
          <w:rFonts w:ascii="GHEA Grapalat" w:hAnsi="GHEA Grapalat" w:cs="Sylfaen"/>
          <w:sz w:val="20"/>
          <w:lang w:val="af-ZA"/>
        </w:rPr>
        <w:t xml:space="preserve"> </w:t>
      </w:r>
      <w:r w:rsidRPr="00DD7A15">
        <w:rPr>
          <w:rFonts w:ascii="GHEA Grapalat" w:hAnsi="GHEA Grapalat" w:cs="Sylfaen"/>
          <w:sz w:val="20"/>
        </w:rPr>
        <w:t>փոստին</w:t>
      </w:r>
      <w:r w:rsidRPr="00DD7A15">
        <w:rPr>
          <w:rFonts w:ascii="GHEA Grapalat" w:hAnsi="GHEA Grapalat" w:cs="Sylfaen"/>
          <w:sz w:val="20"/>
          <w:lang w:val="af-ZA"/>
        </w:rPr>
        <w:t xml:space="preserve"> </w:t>
      </w:r>
      <w:r w:rsidRPr="00DD7A15">
        <w:rPr>
          <w:rFonts w:ascii="GHEA Grapalat" w:hAnsi="GHEA Grapalat" w:cs="Sylfaen"/>
          <w:sz w:val="20"/>
        </w:rPr>
        <w:t>ուղարկելու</w:t>
      </w:r>
      <w:r w:rsidRPr="00DD7A15">
        <w:rPr>
          <w:rFonts w:ascii="GHEA Grapalat" w:hAnsi="GHEA Grapalat" w:cs="Sylfaen"/>
          <w:sz w:val="20"/>
          <w:lang w:val="af-ZA"/>
        </w:rPr>
        <w:t xml:space="preserve"> </w:t>
      </w:r>
      <w:r w:rsidRPr="00DD7A15">
        <w:rPr>
          <w:rFonts w:ascii="GHEA Grapalat" w:hAnsi="GHEA Grapalat" w:cs="Sylfaen"/>
          <w:sz w:val="20"/>
        </w:rPr>
        <w:t>միջոցով</w:t>
      </w:r>
      <w:r w:rsidRPr="00DD7A15">
        <w:rPr>
          <w:rFonts w:ascii="GHEA Grapalat" w:hAnsi="GHEA Grapalat" w:cs="Sylfaen"/>
          <w:sz w:val="20"/>
          <w:lang w:val="af-ZA"/>
        </w:rPr>
        <w:t>:</w:t>
      </w:r>
      <w:r w:rsidR="00096865" w:rsidRPr="00064ADD">
        <w:rPr>
          <w:rFonts w:ascii="GHEA Grapalat" w:hAnsi="GHEA Grapalat"/>
          <w:sz w:val="20"/>
          <w:lang w:val="af-ZA"/>
        </w:rPr>
        <w:t xml:space="preserve">3.2 </w:t>
      </w:r>
      <w:r w:rsidR="00096865" w:rsidRPr="00064ADD">
        <w:rPr>
          <w:rFonts w:ascii="GHEA Grapalat" w:hAnsi="GHEA Grapalat" w:cs="Sylfaen"/>
          <w:sz w:val="20"/>
        </w:rPr>
        <w:t>Հարցման</w:t>
      </w:r>
      <w:r w:rsidR="00096865" w:rsidRPr="00064ADD">
        <w:rPr>
          <w:rFonts w:ascii="GHEA Grapalat" w:hAnsi="GHEA Grapalat" w:cs="Arial"/>
          <w:sz w:val="20"/>
          <w:lang w:val="af-ZA"/>
        </w:rPr>
        <w:t xml:space="preserve"> </w:t>
      </w:r>
      <w:r w:rsidR="00096865" w:rsidRPr="00064ADD">
        <w:rPr>
          <w:rFonts w:ascii="GHEA Grapalat" w:hAnsi="GHEA Grapalat" w:cs="Sylfaen"/>
          <w:sz w:val="20"/>
        </w:rPr>
        <w:t>և</w:t>
      </w:r>
      <w:r w:rsidR="00096865" w:rsidRPr="00064ADD">
        <w:rPr>
          <w:rFonts w:ascii="GHEA Grapalat" w:hAnsi="GHEA Grapalat" w:cs="Arial"/>
          <w:sz w:val="20"/>
          <w:lang w:val="af-ZA"/>
        </w:rPr>
        <w:t xml:space="preserve"> </w:t>
      </w:r>
      <w:r w:rsidR="00096865" w:rsidRPr="00064ADD">
        <w:rPr>
          <w:rFonts w:ascii="GHEA Grapalat" w:hAnsi="GHEA Grapalat" w:cs="Sylfaen"/>
          <w:sz w:val="20"/>
        </w:rPr>
        <w:t>պարզաբանումների</w:t>
      </w:r>
      <w:r w:rsidR="00096865" w:rsidRPr="00064ADD">
        <w:rPr>
          <w:rFonts w:ascii="GHEA Grapalat" w:hAnsi="GHEA Grapalat" w:cs="Arial"/>
          <w:sz w:val="20"/>
          <w:lang w:val="af-ZA"/>
        </w:rPr>
        <w:t xml:space="preserve"> </w:t>
      </w:r>
      <w:r w:rsidR="00096865" w:rsidRPr="00064ADD">
        <w:rPr>
          <w:rFonts w:ascii="GHEA Grapalat" w:hAnsi="GHEA Grapalat" w:cs="Sylfaen"/>
          <w:sz w:val="20"/>
        </w:rPr>
        <w:t>բովանդակության</w:t>
      </w:r>
      <w:r w:rsidR="00096865" w:rsidRPr="00064ADD">
        <w:rPr>
          <w:rFonts w:ascii="GHEA Grapalat" w:hAnsi="GHEA Grapalat" w:cs="Arial"/>
          <w:sz w:val="20"/>
          <w:lang w:val="af-ZA"/>
        </w:rPr>
        <w:t xml:space="preserve"> </w:t>
      </w:r>
      <w:r w:rsidR="00096865" w:rsidRPr="00064ADD">
        <w:rPr>
          <w:rFonts w:ascii="GHEA Grapalat" w:hAnsi="GHEA Grapalat" w:cs="Sylfaen"/>
          <w:sz w:val="20"/>
        </w:rPr>
        <w:t>մասին</w:t>
      </w:r>
      <w:r w:rsidR="00096865" w:rsidRPr="00064ADD">
        <w:rPr>
          <w:rFonts w:ascii="GHEA Grapalat" w:hAnsi="GHEA Grapalat" w:cs="Arial"/>
          <w:sz w:val="20"/>
          <w:lang w:val="af-ZA"/>
        </w:rPr>
        <w:t xml:space="preserve"> </w:t>
      </w:r>
      <w:r w:rsidR="00096865" w:rsidRPr="00064ADD">
        <w:rPr>
          <w:rFonts w:ascii="GHEA Grapalat" w:hAnsi="GHEA Grapalat" w:cs="Sylfaen"/>
          <w:sz w:val="20"/>
        </w:rPr>
        <w:t>հայտարարությունը</w:t>
      </w:r>
      <w:r w:rsidR="00096865"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00096865" w:rsidRPr="00064ADD">
        <w:rPr>
          <w:rFonts w:ascii="GHEA Grapalat" w:hAnsi="GHEA Grapalat" w:cs="Sylfaen"/>
          <w:sz w:val="20"/>
        </w:rPr>
        <w:t>հրապարակվում</w:t>
      </w:r>
      <w:r w:rsidR="00096865" w:rsidRPr="00064ADD">
        <w:rPr>
          <w:rFonts w:ascii="GHEA Grapalat" w:hAnsi="GHEA Grapalat" w:cs="Arial"/>
          <w:sz w:val="20"/>
          <w:lang w:val="af-ZA"/>
        </w:rPr>
        <w:t xml:space="preserve"> </w:t>
      </w:r>
      <w:r w:rsidR="00096865" w:rsidRPr="00064ADD">
        <w:rPr>
          <w:rFonts w:ascii="GHEA Grapalat" w:hAnsi="GHEA Grapalat" w:cs="Sylfaen"/>
          <w:sz w:val="20"/>
        </w:rPr>
        <w:t>է</w:t>
      </w:r>
      <w:r w:rsidR="00096865"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00096865" w:rsidRPr="00064ADD">
        <w:rPr>
          <w:rFonts w:ascii="GHEA Grapalat" w:hAnsi="GHEA Grapalat" w:cs="Sylfaen"/>
          <w:sz w:val="20"/>
        </w:rPr>
        <w:t>առանց</w:t>
      </w:r>
      <w:r w:rsidR="00096865" w:rsidRPr="00064ADD">
        <w:rPr>
          <w:rFonts w:ascii="GHEA Grapalat" w:hAnsi="GHEA Grapalat" w:cs="Arial"/>
          <w:sz w:val="20"/>
          <w:lang w:val="af-ZA"/>
        </w:rPr>
        <w:t xml:space="preserve"> </w:t>
      </w:r>
      <w:r w:rsidR="00096865" w:rsidRPr="00064ADD">
        <w:rPr>
          <w:rFonts w:ascii="GHEA Grapalat" w:hAnsi="GHEA Grapalat" w:cs="Sylfaen"/>
          <w:sz w:val="20"/>
        </w:rPr>
        <w:t>նշելու</w:t>
      </w:r>
      <w:r w:rsidR="00096865" w:rsidRPr="00064ADD">
        <w:rPr>
          <w:rFonts w:ascii="GHEA Grapalat" w:hAnsi="GHEA Grapalat" w:cs="Arial"/>
          <w:sz w:val="20"/>
          <w:lang w:val="af-ZA"/>
        </w:rPr>
        <w:t xml:space="preserve"> </w:t>
      </w:r>
      <w:r w:rsidR="00096865" w:rsidRPr="00064ADD">
        <w:rPr>
          <w:rFonts w:ascii="GHEA Grapalat" w:hAnsi="GHEA Grapalat" w:cs="Sylfaen"/>
          <w:sz w:val="20"/>
        </w:rPr>
        <w:t>հարցումը</w:t>
      </w:r>
      <w:r w:rsidR="00096865" w:rsidRPr="00064ADD">
        <w:rPr>
          <w:rFonts w:ascii="GHEA Grapalat" w:hAnsi="GHEA Grapalat" w:cs="Arial"/>
          <w:sz w:val="20"/>
          <w:lang w:val="af-ZA"/>
        </w:rPr>
        <w:t xml:space="preserve"> </w:t>
      </w:r>
      <w:r w:rsidR="00096865" w:rsidRPr="00064ADD">
        <w:rPr>
          <w:rFonts w:ascii="GHEA Grapalat" w:hAnsi="GHEA Grapalat" w:cs="Sylfaen"/>
          <w:sz w:val="20"/>
        </w:rPr>
        <w:t>կատարած</w:t>
      </w:r>
      <w:r w:rsidR="00096865" w:rsidRPr="00064ADD">
        <w:rPr>
          <w:rFonts w:ascii="GHEA Grapalat" w:hAnsi="GHEA Grapalat" w:cs="Arial"/>
          <w:sz w:val="20"/>
          <w:lang w:val="af-ZA"/>
        </w:rPr>
        <w:t xml:space="preserve"> </w:t>
      </w:r>
      <w:r w:rsidR="00051B7F" w:rsidRPr="00064ADD">
        <w:rPr>
          <w:rFonts w:ascii="GHEA Grapalat" w:hAnsi="GHEA Grapalat" w:cs="Arial"/>
          <w:sz w:val="20"/>
        </w:rPr>
        <w:t>մ</w:t>
      </w:r>
      <w:r w:rsidR="00096865" w:rsidRPr="00064ADD">
        <w:rPr>
          <w:rFonts w:ascii="GHEA Grapalat" w:hAnsi="GHEA Grapalat" w:cs="Sylfaen"/>
          <w:sz w:val="20"/>
        </w:rPr>
        <w:t>ասնակցի</w:t>
      </w:r>
      <w:r w:rsidR="00096865" w:rsidRPr="00064ADD">
        <w:rPr>
          <w:rFonts w:ascii="GHEA Grapalat" w:hAnsi="GHEA Grapalat" w:cs="Arial"/>
          <w:sz w:val="20"/>
          <w:lang w:val="af-ZA"/>
        </w:rPr>
        <w:t xml:space="preserve"> </w:t>
      </w:r>
      <w:r w:rsidR="00096865"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743F5C9B" w14:textId="77777777" w:rsidR="00050715" w:rsidRPr="007B52CE" w:rsidRDefault="00096865" w:rsidP="00050715">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3.4 </w:t>
      </w:r>
      <w:r w:rsidR="00050715" w:rsidRPr="007B52CE">
        <w:rPr>
          <w:rFonts w:ascii="GHEA Grapalat" w:hAnsi="GHEA Grapalat" w:cs="Sylfaen"/>
          <w:sz w:val="20"/>
          <w:lang w:val="ru-RU"/>
        </w:rPr>
        <w:t>Հայտերի</w:t>
      </w:r>
      <w:r w:rsidR="00050715" w:rsidRPr="007B52CE">
        <w:rPr>
          <w:rFonts w:ascii="GHEA Grapalat" w:hAnsi="GHEA Grapalat" w:cs="Sylfaen"/>
          <w:sz w:val="20"/>
          <w:lang w:val="af-ZA"/>
        </w:rPr>
        <w:t xml:space="preserve"> </w:t>
      </w:r>
      <w:r w:rsidR="00050715" w:rsidRPr="007B52CE">
        <w:rPr>
          <w:rFonts w:ascii="GHEA Grapalat" w:hAnsi="GHEA Grapalat" w:cs="Sylfaen"/>
          <w:sz w:val="20"/>
          <w:lang w:val="ru-RU"/>
        </w:rPr>
        <w:t>ներկայացման</w:t>
      </w:r>
      <w:r w:rsidR="00050715" w:rsidRPr="007B52CE">
        <w:rPr>
          <w:rFonts w:ascii="GHEA Grapalat" w:hAnsi="GHEA Grapalat" w:cs="Sylfaen"/>
          <w:sz w:val="20"/>
          <w:lang w:val="af-ZA"/>
        </w:rPr>
        <w:t xml:space="preserve"> </w:t>
      </w:r>
      <w:r w:rsidR="00050715" w:rsidRPr="007B52CE">
        <w:rPr>
          <w:rFonts w:ascii="GHEA Grapalat" w:hAnsi="GHEA Grapalat" w:cs="Sylfaen"/>
          <w:sz w:val="20"/>
          <w:lang w:val="ru-RU"/>
        </w:rPr>
        <w:t>վերջնաժամկետը</w:t>
      </w:r>
      <w:r w:rsidR="00050715" w:rsidRPr="007B52CE">
        <w:rPr>
          <w:rFonts w:ascii="GHEA Grapalat" w:hAnsi="GHEA Grapalat" w:cs="Sylfaen"/>
          <w:sz w:val="20"/>
          <w:lang w:val="af-ZA"/>
        </w:rPr>
        <w:t xml:space="preserve"> </w:t>
      </w:r>
      <w:r w:rsidR="00050715" w:rsidRPr="007B52CE">
        <w:rPr>
          <w:rFonts w:ascii="GHEA Grapalat" w:hAnsi="GHEA Grapalat" w:cs="Sylfaen"/>
          <w:sz w:val="20"/>
          <w:lang w:val="ru-RU"/>
        </w:rPr>
        <w:t>լրանալուց</w:t>
      </w:r>
      <w:r w:rsidR="00050715" w:rsidRPr="007B52CE">
        <w:rPr>
          <w:rFonts w:ascii="GHEA Grapalat" w:hAnsi="GHEA Grapalat" w:cs="Sylfaen"/>
          <w:sz w:val="20"/>
          <w:lang w:val="af-ZA"/>
        </w:rPr>
        <w:t xml:space="preserve"> </w:t>
      </w:r>
      <w:r w:rsidR="00050715" w:rsidRPr="007B52CE">
        <w:rPr>
          <w:rFonts w:ascii="GHEA Grapalat" w:hAnsi="GHEA Grapalat" w:cs="Sylfaen"/>
          <w:sz w:val="20"/>
          <w:lang w:val="ru-RU"/>
        </w:rPr>
        <w:t>առնվազն</w:t>
      </w:r>
      <w:r w:rsidR="00050715" w:rsidRPr="007B52CE">
        <w:rPr>
          <w:rFonts w:ascii="GHEA Grapalat" w:hAnsi="GHEA Grapalat" w:cs="Sylfaen"/>
          <w:sz w:val="20"/>
          <w:lang w:val="af-ZA"/>
        </w:rPr>
        <w:t xml:space="preserve"> </w:t>
      </w:r>
      <w:r w:rsidR="00050715" w:rsidRPr="007B52CE">
        <w:rPr>
          <w:rFonts w:ascii="GHEA Grapalat" w:hAnsi="GHEA Grapalat" w:cs="Sylfaen"/>
          <w:sz w:val="20"/>
          <w:lang w:val="ru-RU"/>
        </w:rPr>
        <w:t>մեկ</w:t>
      </w:r>
      <w:r w:rsidR="00050715" w:rsidRPr="007B52CE">
        <w:rPr>
          <w:rFonts w:ascii="GHEA Grapalat" w:hAnsi="GHEA Grapalat" w:cs="Sylfaen"/>
          <w:sz w:val="20"/>
          <w:lang w:val="af-ZA"/>
        </w:rPr>
        <w:t xml:space="preserve"> </w:t>
      </w:r>
      <w:r w:rsidR="00050715" w:rsidRPr="007B52CE">
        <w:rPr>
          <w:rFonts w:ascii="GHEA Grapalat" w:hAnsi="GHEA Grapalat" w:cs="Sylfaen"/>
          <w:sz w:val="20"/>
          <w:lang w:val="ru-RU"/>
        </w:rPr>
        <w:t>օրացուցային</w:t>
      </w:r>
      <w:r w:rsidR="00050715" w:rsidRPr="007B52CE">
        <w:rPr>
          <w:rFonts w:ascii="GHEA Grapalat" w:hAnsi="GHEA Grapalat" w:cs="Sylfaen"/>
          <w:sz w:val="20"/>
          <w:lang w:val="af-ZA"/>
        </w:rPr>
        <w:t xml:space="preserve"> </w:t>
      </w:r>
      <w:r w:rsidR="00050715" w:rsidRPr="007B52CE">
        <w:rPr>
          <w:rFonts w:ascii="GHEA Grapalat" w:hAnsi="GHEA Grapalat" w:cs="Sylfaen"/>
          <w:sz w:val="20"/>
          <w:lang w:val="ru-RU"/>
        </w:rPr>
        <w:t>օր</w:t>
      </w:r>
      <w:r w:rsidR="00050715" w:rsidRPr="007B52CE">
        <w:rPr>
          <w:rFonts w:ascii="GHEA Grapalat" w:hAnsi="GHEA Grapalat" w:cs="Sylfaen"/>
          <w:sz w:val="20"/>
          <w:lang w:val="af-ZA"/>
        </w:rPr>
        <w:t xml:space="preserve"> </w:t>
      </w:r>
      <w:r w:rsidR="00050715" w:rsidRPr="007B52CE">
        <w:rPr>
          <w:rFonts w:ascii="GHEA Grapalat" w:hAnsi="GHEA Grapalat" w:cs="Sylfaen"/>
          <w:sz w:val="20"/>
          <w:lang w:val="ru-RU"/>
        </w:rPr>
        <w:t>առաջ</w:t>
      </w:r>
      <w:r w:rsidR="00050715" w:rsidRPr="007B52CE">
        <w:rPr>
          <w:rFonts w:ascii="GHEA Grapalat" w:hAnsi="GHEA Grapalat" w:cs="Sylfaen"/>
          <w:sz w:val="20"/>
          <w:lang w:val="af-ZA"/>
        </w:rPr>
        <w:t xml:space="preserve"> </w:t>
      </w:r>
      <w:r w:rsidR="00050715" w:rsidRPr="007B52CE">
        <w:rPr>
          <w:rFonts w:ascii="GHEA Grapalat" w:hAnsi="GHEA Grapalat" w:cs="Sylfaen"/>
          <w:sz w:val="20"/>
          <w:lang w:val="ru-RU"/>
        </w:rPr>
        <w:t>հրավերում</w:t>
      </w:r>
      <w:r w:rsidR="00050715" w:rsidRPr="007B52CE">
        <w:rPr>
          <w:rFonts w:ascii="GHEA Grapalat" w:hAnsi="GHEA Grapalat" w:cs="Sylfaen"/>
          <w:sz w:val="20"/>
          <w:lang w:val="af-ZA"/>
        </w:rPr>
        <w:t xml:space="preserve"> </w:t>
      </w:r>
      <w:r w:rsidR="00050715" w:rsidRPr="007B52CE">
        <w:rPr>
          <w:rFonts w:ascii="GHEA Grapalat" w:hAnsi="GHEA Grapalat" w:cs="Sylfaen"/>
          <w:sz w:val="20"/>
          <w:lang w:val="ru-RU"/>
        </w:rPr>
        <w:t>կարող</w:t>
      </w:r>
      <w:r w:rsidR="00050715" w:rsidRPr="007B52CE">
        <w:rPr>
          <w:rFonts w:ascii="GHEA Grapalat" w:hAnsi="GHEA Grapalat" w:cs="Sylfaen"/>
          <w:sz w:val="20"/>
          <w:lang w:val="af-ZA"/>
        </w:rPr>
        <w:t xml:space="preserve"> </w:t>
      </w:r>
      <w:r w:rsidR="00050715" w:rsidRPr="007B52CE">
        <w:rPr>
          <w:rFonts w:ascii="GHEA Grapalat" w:hAnsi="GHEA Grapalat" w:cs="Sylfaen"/>
          <w:sz w:val="20"/>
          <w:lang w:val="ru-RU"/>
        </w:rPr>
        <w:t>են</w:t>
      </w:r>
      <w:r w:rsidR="00050715" w:rsidRPr="007B52CE">
        <w:rPr>
          <w:rFonts w:ascii="GHEA Grapalat" w:hAnsi="GHEA Grapalat" w:cs="Sylfaen"/>
          <w:sz w:val="20"/>
          <w:lang w:val="af-ZA"/>
        </w:rPr>
        <w:t xml:space="preserve"> </w:t>
      </w:r>
      <w:r w:rsidR="00050715" w:rsidRPr="007B52CE">
        <w:rPr>
          <w:rFonts w:ascii="GHEA Grapalat" w:hAnsi="GHEA Grapalat" w:cs="Sylfaen"/>
          <w:sz w:val="20"/>
          <w:lang w:val="ru-RU"/>
        </w:rPr>
        <w:t>կատարվել</w:t>
      </w:r>
      <w:r w:rsidR="00050715" w:rsidRPr="007B52CE">
        <w:rPr>
          <w:rFonts w:ascii="GHEA Grapalat" w:hAnsi="GHEA Grapalat" w:cs="Sylfaen"/>
          <w:sz w:val="20"/>
          <w:lang w:val="af-ZA"/>
        </w:rPr>
        <w:t xml:space="preserve"> </w:t>
      </w:r>
      <w:r w:rsidR="00050715" w:rsidRPr="007B52CE">
        <w:rPr>
          <w:rFonts w:ascii="GHEA Grapalat" w:hAnsi="GHEA Grapalat" w:cs="Sylfaen"/>
          <w:sz w:val="20"/>
          <w:lang w:val="ru-RU"/>
        </w:rPr>
        <w:t>փոփոխություններ։</w:t>
      </w:r>
      <w:r w:rsidR="00050715" w:rsidRPr="007B52CE">
        <w:rPr>
          <w:rFonts w:ascii="GHEA Grapalat" w:hAnsi="GHEA Grapalat" w:cs="Sylfaen"/>
          <w:sz w:val="20"/>
          <w:lang w:val="af-ZA"/>
        </w:rPr>
        <w:t xml:space="preserve"> </w:t>
      </w:r>
      <w:r w:rsidR="00050715" w:rsidRPr="007B52CE">
        <w:rPr>
          <w:rFonts w:ascii="GHEA Grapalat" w:hAnsi="GHEA Grapalat" w:cs="Sylfaen"/>
          <w:sz w:val="20"/>
          <w:lang w:val="ru-RU"/>
        </w:rPr>
        <w:t>Փոփոխություն</w:t>
      </w:r>
      <w:r w:rsidR="00050715" w:rsidRPr="007B52CE">
        <w:rPr>
          <w:rFonts w:ascii="GHEA Grapalat" w:hAnsi="GHEA Grapalat" w:cs="Sylfaen"/>
          <w:sz w:val="20"/>
          <w:lang w:val="af-ZA"/>
        </w:rPr>
        <w:t xml:space="preserve"> </w:t>
      </w:r>
      <w:r w:rsidR="00050715" w:rsidRPr="007B52CE">
        <w:rPr>
          <w:rFonts w:ascii="GHEA Grapalat" w:hAnsi="GHEA Grapalat" w:cs="Sylfaen"/>
          <w:sz w:val="20"/>
          <w:lang w:val="ru-RU"/>
        </w:rPr>
        <w:t>կատարելու</w:t>
      </w:r>
      <w:r w:rsidR="00050715" w:rsidRPr="007B52CE">
        <w:rPr>
          <w:rFonts w:ascii="GHEA Grapalat" w:hAnsi="GHEA Grapalat" w:cs="Sylfaen"/>
          <w:sz w:val="20"/>
          <w:lang w:val="af-ZA"/>
        </w:rPr>
        <w:t xml:space="preserve"> </w:t>
      </w:r>
      <w:r w:rsidR="00050715" w:rsidRPr="007B52CE">
        <w:rPr>
          <w:rFonts w:ascii="GHEA Grapalat" w:hAnsi="GHEA Grapalat" w:cs="Sylfaen"/>
          <w:sz w:val="20"/>
          <w:lang w:val="ru-RU"/>
        </w:rPr>
        <w:t>օրը</w:t>
      </w:r>
      <w:r w:rsidR="00050715" w:rsidRPr="007B52CE">
        <w:rPr>
          <w:rFonts w:ascii="GHEA Grapalat" w:hAnsi="GHEA Grapalat" w:cs="Sylfaen"/>
          <w:sz w:val="20"/>
          <w:lang w:val="af-ZA"/>
        </w:rPr>
        <w:t xml:space="preserve"> </w:t>
      </w:r>
      <w:r w:rsidR="00050715" w:rsidRPr="007B52CE">
        <w:rPr>
          <w:rFonts w:ascii="GHEA Grapalat" w:hAnsi="GHEA Grapalat" w:cs="Sylfaen"/>
          <w:sz w:val="20"/>
          <w:lang w:val="ru-RU"/>
        </w:rPr>
        <w:t>փոփոխություն</w:t>
      </w:r>
      <w:r w:rsidR="00050715" w:rsidRPr="007B52CE">
        <w:rPr>
          <w:rFonts w:ascii="GHEA Grapalat" w:hAnsi="GHEA Grapalat" w:cs="Sylfaen"/>
          <w:sz w:val="20"/>
          <w:lang w:val="af-ZA"/>
        </w:rPr>
        <w:t xml:space="preserve"> </w:t>
      </w:r>
      <w:r w:rsidR="00050715" w:rsidRPr="007B52CE">
        <w:rPr>
          <w:rFonts w:ascii="GHEA Grapalat" w:hAnsi="GHEA Grapalat" w:cs="Sylfaen"/>
          <w:sz w:val="20"/>
          <w:lang w:val="ru-RU"/>
        </w:rPr>
        <w:t>կատարելու</w:t>
      </w:r>
      <w:r w:rsidR="00050715" w:rsidRPr="007B52CE">
        <w:rPr>
          <w:rFonts w:ascii="GHEA Grapalat" w:hAnsi="GHEA Grapalat" w:cs="Sylfaen"/>
          <w:sz w:val="20"/>
          <w:lang w:val="af-ZA"/>
        </w:rPr>
        <w:t xml:space="preserve"> </w:t>
      </w:r>
      <w:r w:rsidR="00050715" w:rsidRPr="007B52CE">
        <w:rPr>
          <w:rFonts w:ascii="GHEA Grapalat" w:hAnsi="GHEA Grapalat" w:cs="Sylfaen"/>
          <w:sz w:val="20"/>
          <w:lang w:val="ru-RU"/>
        </w:rPr>
        <w:t>մասին</w:t>
      </w:r>
      <w:r w:rsidR="00050715" w:rsidRPr="007B52CE">
        <w:rPr>
          <w:rFonts w:ascii="GHEA Grapalat" w:hAnsi="GHEA Grapalat" w:cs="Sylfaen"/>
          <w:sz w:val="20"/>
          <w:lang w:val="af-ZA"/>
        </w:rPr>
        <w:t xml:space="preserve"> </w:t>
      </w:r>
      <w:r w:rsidR="00050715" w:rsidRPr="007B52CE">
        <w:rPr>
          <w:rFonts w:ascii="GHEA Grapalat" w:hAnsi="GHEA Grapalat" w:cs="Sylfaen"/>
          <w:sz w:val="20"/>
          <w:lang w:val="ru-RU"/>
        </w:rPr>
        <w:t>հայտարարություն</w:t>
      </w:r>
      <w:r w:rsidR="00050715" w:rsidRPr="007B52CE">
        <w:rPr>
          <w:rFonts w:ascii="GHEA Grapalat" w:hAnsi="GHEA Grapalat" w:cs="Sylfaen"/>
          <w:sz w:val="20"/>
          <w:lang w:val="af-ZA"/>
        </w:rPr>
        <w:t xml:space="preserve"> </w:t>
      </w:r>
      <w:r w:rsidR="00050715" w:rsidRPr="007B52CE">
        <w:rPr>
          <w:rFonts w:ascii="GHEA Grapalat" w:hAnsi="GHEA Grapalat" w:cs="Sylfaen"/>
          <w:sz w:val="20"/>
          <w:lang w:val="ru-RU"/>
        </w:rPr>
        <w:t>է</w:t>
      </w:r>
      <w:r w:rsidR="00050715" w:rsidRPr="007B52CE">
        <w:rPr>
          <w:rFonts w:ascii="GHEA Grapalat" w:hAnsi="GHEA Grapalat" w:cs="Sylfaen"/>
          <w:sz w:val="20"/>
          <w:lang w:val="af-ZA"/>
        </w:rPr>
        <w:t xml:space="preserve"> </w:t>
      </w:r>
      <w:r w:rsidR="00050715" w:rsidRPr="007B52CE">
        <w:rPr>
          <w:rFonts w:ascii="GHEA Grapalat" w:hAnsi="GHEA Grapalat" w:cs="Sylfaen"/>
          <w:sz w:val="20"/>
          <w:lang w:val="ru-RU"/>
        </w:rPr>
        <w:t>հրապարակվում</w:t>
      </w:r>
      <w:r w:rsidR="00050715" w:rsidRPr="007B52CE">
        <w:rPr>
          <w:rFonts w:ascii="GHEA Grapalat" w:hAnsi="GHEA Grapalat" w:cs="Sylfaen"/>
          <w:sz w:val="20"/>
          <w:lang w:val="af-ZA"/>
        </w:rPr>
        <w:t xml:space="preserve"> </w:t>
      </w:r>
      <w:r w:rsidR="00050715" w:rsidRPr="007B52CE">
        <w:rPr>
          <w:rFonts w:ascii="GHEA Grapalat" w:hAnsi="GHEA Grapalat" w:cs="Sylfaen"/>
          <w:sz w:val="20"/>
          <w:lang w:val="ru-RU"/>
        </w:rPr>
        <w:t>տեղեկագրում</w:t>
      </w:r>
      <w:r w:rsidR="00050715" w:rsidRPr="007B52CE">
        <w:rPr>
          <w:rFonts w:ascii="GHEA Grapalat" w:hAnsi="GHEA Grapalat" w:cs="Sylfaen"/>
          <w:sz w:val="20"/>
          <w:lang w:val="af-ZA"/>
        </w:rPr>
        <w:t>:</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38AE8095"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27A0A762" w14:textId="77777777" w:rsidR="006C778B" w:rsidRPr="00064ADD"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385532D1"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3078E1">
        <w:rPr>
          <w:rFonts w:ascii="GHEA Grapalat" w:hAnsi="GHEA Grapalat" w:cs="Sylfaen"/>
          <w:szCs w:val="24"/>
          <w:lang w:val="hy-AM"/>
        </w:rPr>
        <w:t>ԳՆԱՆՇՄԱՆ ՀԱՐՑՄԱՆ</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9073889" w14:textId="47966A51" w:rsidR="00A3468D" w:rsidRPr="00064ADD" w:rsidRDefault="00096865"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9B22F2" w:rsidRPr="0036075E">
        <w:rPr>
          <w:rFonts w:ascii="GHEA Grapalat" w:hAnsi="GHEA Grapalat"/>
          <w:b/>
          <w:i/>
          <w:color w:val="2E74B5"/>
        </w:rPr>
        <w:t>«</w:t>
      </w:r>
      <w:r w:rsidR="00CB022C">
        <w:rPr>
          <w:rFonts w:ascii="GHEA Grapalat" w:hAnsi="GHEA Grapalat"/>
          <w:b/>
          <w:i/>
          <w:color w:val="2E74B5"/>
        </w:rPr>
        <w:t>7</w:t>
      </w:r>
      <w:r w:rsidR="009B22F2" w:rsidRPr="0036075E">
        <w:rPr>
          <w:rFonts w:ascii="GHEA Grapalat" w:hAnsi="GHEA Grapalat"/>
          <w:b/>
          <w:i/>
          <w:color w:val="2E74B5"/>
        </w:rPr>
        <w:t>»րդ օրվա ժամը «</w:t>
      </w:r>
      <w:r w:rsidR="00CB022C">
        <w:rPr>
          <w:rFonts w:ascii="GHEA Grapalat" w:hAnsi="GHEA Grapalat"/>
          <w:b/>
          <w:i/>
          <w:color w:val="2E74B5"/>
        </w:rPr>
        <w:t>12</w:t>
      </w:r>
      <w:r w:rsidR="009B22F2" w:rsidRPr="0036075E">
        <w:rPr>
          <w:rFonts w:ascii="GHEA Grapalat" w:hAnsi="GHEA Grapalat"/>
          <w:b/>
          <w:i/>
          <w:color w:val="2E74B5"/>
        </w:rPr>
        <w:t>:00»-ն ք</w:t>
      </w:r>
      <w:r w:rsidR="009B22F2" w:rsidRPr="004D716B">
        <w:rPr>
          <w:rFonts w:ascii="GHEA Grapalat" w:hAnsi="GHEA Grapalat"/>
          <w:b/>
          <w:i/>
          <w:color w:val="2E74B5"/>
        </w:rPr>
        <w:t xml:space="preserve">. </w:t>
      </w:r>
      <w:r w:rsidR="009B22F2" w:rsidRPr="0036075E">
        <w:rPr>
          <w:rFonts w:ascii="GHEA Grapalat" w:hAnsi="GHEA Grapalat"/>
          <w:b/>
          <w:i/>
          <w:color w:val="2E74B5"/>
        </w:rPr>
        <w:t>Երևան</w:t>
      </w:r>
      <w:r w:rsidR="009B22F2" w:rsidRPr="004D716B">
        <w:rPr>
          <w:rFonts w:ascii="GHEA Grapalat" w:hAnsi="GHEA Grapalat"/>
          <w:b/>
          <w:i/>
          <w:color w:val="2E74B5"/>
        </w:rPr>
        <w:t>, Արարատյան 99</w:t>
      </w:r>
      <w:r w:rsidR="009B22F2" w:rsidRPr="0036075E">
        <w:rPr>
          <w:rFonts w:ascii="GHEA Grapalat" w:hAnsi="GHEA Grapalat"/>
          <w:b/>
          <w:i/>
          <w:color w:val="2E74B5"/>
        </w:rPr>
        <w:t xml:space="preserve">  հասցեով։  </w:t>
      </w:r>
      <w:r w:rsidR="00A3468D"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C369E1" w:rsidRPr="00A71D81">
        <w:rPr>
          <w:rFonts w:ascii="GHEA Grapalat" w:hAnsi="GHEA Grapalat"/>
          <w:sz w:val="24"/>
          <w:szCs w:val="24"/>
        </w:rPr>
        <w:t>«</w:t>
      </w:r>
      <w:r w:rsidR="00C369E1">
        <w:rPr>
          <w:rFonts w:ascii="GHEA Grapalat" w:hAnsi="GHEA Grapalat"/>
          <w:b/>
          <w:i/>
          <w:color w:val="2E74B5"/>
        </w:rPr>
        <w:t>Անի Չերքեզյանին</w:t>
      </w:r>
      <w:r w:rsidR="00C369E1" w:rsidRPr="00A71D81">
        <w:rPr>
          <w:rFonts w:ascii="GHEA Grapalat" w:hAnsi="GHEA Grapalat"/>
          <w:sz w:val="24"/>
          <w:szCs w:val="24"/>
        </w:rPr>
        <w:t>»</w:t>
      </w:r>
      <w:r w:rsidR="00C369E1" w:rsidRPr="00A71D81">
        <w:rPr>
          <w:rFonts w:ascii="GHEA Grapalat" w:hAnsi="GHEA Grapalat" w:cs="Sylfaen"/>
          <w:szCs w:val="24"/>
          <w:lang w:val="hy-AM"/>
        </w:rPr>
        <w:t xml:space="preserve">։ </w:t>
      </w:r>
      <w:r w:rsidR="00A3468D" w:rsidRPr="00064ADD">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3"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 տվյալների համապատասխանության մասին.</w:t>
      </w:r>
    </w:p>
    <w:p w14:paraId="55BEF03C" w14:textId="77777777"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EA68B2" w:rsidRPr="00064ADD">
        <w:rPr>
          <w:rFonts w:ascii="GHEA Grapalat" w:hAnsi="GHEA Grapalat" w:cs="Sylfaen"/>
          <w:sz w:val="20"/>
          <w:lang w:val="hy-AM"/>
        </w:rPr>
        <w:t xml:space="preserve">ի 1-ին մասի 2.4 կետով </w:t>
      </w:r>
      <w:r w:rsidR="00C63E1C" w:rsidRPr="00064ADD">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77777777" w:rsidR="0039302D" w:rsidRPr="00064ADD"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64ADD">
        <w:rPr>
          <w:rFonts w:ascii="Cambria Math" w:hAnsi="Cambria Math" w:cs="Sylfaen"/>
          <w:sz w:val="20"/>
          <w:lang w:val="hy-AM"/>
        </w:rPr>
        <w:t>․</w:t>
      </w:r>
    </w:p>
    <w:p w14:paraId="1EA5A0BC" w14:textId="77777777" w:rsidR="00B67CCD" w:rsidRPr="00064ADD" w:rsidRDefault="00AC16CF" w:rsidP="0039302D">
      <w:pPr>
        <w:pStyle w:val="norm"/>
        <w:spacing w:line="240" w:lineRule="auto"/>
        <w:ind w:firstLine="630"/>
        <w:rPr>
          <w:rFonts w:ascii="GHEA Grapalat" w:hAnsi="GHEA Grapalat" w:cs="Sylfaen"/>
          <w:sz w:val="20"/>
          <w:szCs w:val="24"/>
          <w:lang w:val="hy-AM" w:eastAsia="en-US"/>
        </w:rPr>
      </w:pPr>
      <w:r w:rsidRPr="00064ADD">
        <w:rPr>
          <w:rFonts w:ascii="GHEA Grapalat" w:hAnsi="GHEA Grapalat"/>
          <w:b/>
          <w:sz w:val="20"/>
          <w:lang w:val="hy-AM"/>
        </w:rPr>
        <w:t xml:space="preserve"> </w:t>
      </w:r>
      <w:bookmarkEnd w:id="4"/>
      <w:r w:rsidR="003850A0" w:rsidRPr="00064ADD">
        <w:rPr>
          <w:rFonts w:ascii="GHEA Grapalat" w:hAnsi="GHEA Grapalat" w:cs="Sylfaen"/>
          <w:sz w:val="20"/>
          <w:szCs w:val="24"/>
          <w:lang w:val="hy-AM" w:eastAsia="en-US"/>
        </w:rPr>
        <w:t>2</w:t>
      </w:r>
      <w:r w:rsidR="003E3FD0" w:rsidRPr="00064ADD">
        <w:rPr>
          <w:rFonts w:ascii="GHEA Grapalat" w:hAnsi="GHEA Grapalat" w:cs="Sylfaen"/>
          <w:sz w:val="20"/>
          <w:szCs w:val="24"/>
          <w:lang w:val="hy-AM" w:eastAsia="en-US"/>
        </w:rPr>
        <w:t>)</w:t>
      </w:r>
      <w:r w:rsidR="00B67CCD" w:rsidRPr="00064ADD">
        <w:rPr>
          <w:rFonts w:ascii="GHEA Grapalat" w:hAnsi="GHEA Grapalat" w:cs="Sylfaen"/>
          <w:sz w:val="20"/>
          <w:szCs w:val="24"/>
          <w:lang w:val="hy-AM" w:eastAsia="en-US"/>
        </w:rPr>
        <w:t xml:space="preserve"> </w:t>
      </w:r>
      <w:r w:rsidR="0047117B" w:rsidRPr="00064ADD">
        <w:rPr>
          <w:rFonts w:ascii="GHEA Grapalat" w:hAnsi="GHEA Grapalat" w:cs="Sylfaen"/>
          <w:sz w:val="20"/>
          <w:szCs w:val="24"/>
          <w:lang w:val="hy-AM" w:eastAsia="en-US"/>
        </w:rPr>
        <w:t xml:space="preserve">իր կողմից հաստատված </w:t>
      </w:r>
      <w:r w:rsidR="00B67CCD" w:rsidRPr="00064ADD">
        <w:rPr>
          <w:rFonts w:ascii="GHEA Grapalat" w:hAnsi="GHEA Grapalat" w:cs="Sylfaen"/>
          <w:sz w:val="20"/>
          <w:szCs w:val="24"/>
          <w:lang w:val="hy-AM" w:eastAsia="en-US"/>
        </w:rPr>
        <w:t>գնային առաջարկ</w:t>
      </w:r>
      <w:r w:rsidR="001F0EE2" w:rsidRPr="00064ADD">
        <w:rPr>
          <w:rFonts w:ascii="GHEA Grapalat" w:hAnsi="GHEA Grapalat" w:cs="Sylfaen"/>
          <w:sz w:val="20"/>
          <w:szCs w:val="24"/>
          <w:lang w:val="hy-AM" w:eastAsia="en-US"/>
        </w:rPr>
        <w:t>.</w:t>
      </w:r>
    </w:p>
    <w:p w14:paraId="45A08E8D" w14:textId="77777777" w:rsidR="000845F6" w:rsidRPr="00064ADD" w:rsidRDefault="001F0EE2"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4</w:t>
      </w:r>
      <w:r w:rsidR="003E3FD0" w:rsidRPr="00064ADD">
        <w:rPr>
          <w:rFonts w:ascii="GHEA Grapalat" w:hAnsi="GHEA Grapalat" w:cs="Sylfaen"/>
          <w:sz w:val="20"/>
          <w:szCs w:val="24"/>
          <w:lang w:val="hy-AM" w:eastAsia="en-US"/>
        </w:rPr>
        <w:t>)</w:t>
      </w:r>
      <w:r w:rsidR="000845F6" w:rsidRPr="00064AD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064ADD">
        <w:rPr>
          <w:rFonts w:ascii="GHEA Grapalat" w:hAnsi="GHEA Grapalat" w:cs="Sylfaen"/>
          <w:sz w:val="20"/>
          <w:szCs w:val="24"/>
          <w:lang w:val="hy-AM" w:eastAsia="en-US"/>
        </w:rPr>
        <w:t xml:space="preserve">կնքվելիք </w:t>
      </w:r>
      <w:r w:rsidR="000845F6" w:rsidRPr="00064ADD">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064ADD" w:rsidRDefault="003850A0"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6</w:t>
      </w:r>
      <w:r w:rsidR="003E3FD0" w:rsidRPr="00064ADD">
        <w:rPr>
          <w:rFonts w:ascii="GHEA Grapalat" w:hAnsi="GHEA Grapalat" w:cs="Sylfaen"/>
          <w:sz w:val="20"/>
          <w:szCs w:val="24"/>
          <w:lang w:val="hy-AM" w:eastAsia="en-US"/>
        </w:rPr>
        <w:t>)</w:t>
      </w:r>
      <w:r w:rsidR="002B0AEA" w:rsidRPr="00064ADD">
        <w:rPr>
          <w:rFonts w:ascii="GHEA Grapalat" w:hAnsi="GHEA Grapalat" w:cs="Sylfaen"/>
          <w:sz w:val="20"/>
          <w:szCs w:val="24"/>
          <w:lang w:val="hy-AM" w:eastAsia="en-US"/>
        </w:rPr>
        <w:t xml:space="preserve"> համատեղ գործունեության պայմանագ</w:t>
      </w:r>
      <w:r w:rsidR="00B32124" w:rsidRPr="00064ADD">
        <w:rPr>
          <w:rFonts w:ascii="GHEA Grapalat" w:hAnsi="GHEA Grapalat" w:cs="Sylfaen"/>
          <w:sz w:val="20"/>
          <w:szCs w:val="24"/>
          <w:lang w:val="hy-AM" w:eastAsia="en-US"/>
        </w:rPr>
        <w:t>րի պատճենը</w:t>
      </w:r>
      <w:r w:rsidR="002B0AEA" w:rsidRPr="00064ADD">
        <w:rPr>
          <w:rFonts w:ascii="GHEA Grapalat" w:hAnsi="GHEA Grapalat" w:cs="Sylfaen"/>
          <w:sz w:val="20"/>
          <w:szCs w:val="24"/>
          <w:lang w:val="hy-AM" w:eastAsia="en-US"/>
        </w:rPr>
        <w:t xml:space="preserve">, եթե </w:t>
      </w:r>
      <w:r w:rsidR="00F97D3E" w:rsidRPr="00064ADD">
        <w:rPr>
          <w:rFonts w:ascii="GHEA Grapalat" w:hAnsi="GHEA Grapalat" w:cs="Sylfaen"/>
          <w:sz w:val="20"/>
          <w:szCs w:val="24"/>
          <w:lang w:val="hy-AM" w:eastAsia="en-US"/>
        </w:rPr>
        <w:t xml:space="preserve">մասնակիցները սույն </w:t>
      </w:r>
      <w:r w:rsidR="002B0AEA" w:rsidRPr="00064ADD">
        <w:rPr>
          <w:rFonts w:ascii="GHEA Grapalat" w:hAnsi="GHEA Grapalat" w:cs="Sylfaen"/>
          <w:sz w:val="20"/>
          <w:szCs w:val="24"/>
          <w:lang w:val="hy-AM" w:eastAsia="en-US"/>
        </w:rPr>
        <w:t xml:space="preserve">ընթացակարգին մասնակցում </w:t>
      </w:r>
      <w:r w:rsidR="00F97D3E" w:rsidRPr="00064ADD">
        <w:rPr>
          <w:rFonts w:ascii="GHEA Grapalat" w:hAnsi="GHEA Grapalat" w:cs="Sylfaen"/>
          <w:sz w:val="20"/>
          <w:szCs w:val="24"/>
          <w:lang w:val="hy-AM" w:eastAsia="en-US"/>
        </w:rPr>
        <w:t xml:space="preserve">են </w:t>
      </w:r>
      <w:r w:rsidR="002B0AEA" w:rsidRPr="00064ADD">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064ADD" w:rsidRDefault="00E410D5" w:rsidP="00E410D5">
      <w:pPr>
        <w:pStyle w:val="norm"/>
        <w:spacing w:line="240" w:lineRule="auto"/>
        <w:rPr>
          <w:rFonts w:ascii="GHEA Grapalat" w:hAnsi="GHEA Grapalat" w:cs="Sylfaen"/>
          <w:sz w:val="20"/>
          <w:szCs w:val="24"/>
          <w:lang w:val="hy-AM" w:eastAsia="en-US"/>
        </w:rPr>
      </w:pPr>
      <w:bookmarkStart w:id="5" w:name="_Hlk9262052"/>
      <w:r w:rsidRPr="00064AD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6D0D73">
      <w:pPr>
        <w:pStyle w:val="norm"/>
        <w:numPr>
          <w:ilvl w:val="0"/>
          <w:numId w:val="5"/>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6D0D73">
      <w:pPr>
        <w:pStyle w:val="norm"/>
        <w:numPr>
          <w:ilvl w:val="0"/>
          <w:numId w:val="5"/>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070FC8DE" w14:textId="77777777" w:rsidR="00337F3C" w:rsidRPr="009B745F" w:rsidRDefault="00337F3C" w:rsidP="00337F3C">
      <w:pPr>
        <w:pStyle w:val="norm"/>
        <w:spacing w:line="240" w:lineRule="auto"/>
        <w:rPr>
          <w:rFonts w:ascii="GHEA Grapalat" w:hAnsi="GHEA Grapalat" w:cs="Sylfaen"/>
          <w:strike/>
          <w:sz w:val="20"/>
          <w:szCs w:val="24"/>
          <w:lang w:val="hy-AM" w:eastAsia="en-US"/>
        </w:rPr>
      </w:pPr>
      <w:r w:rsidRPr="009B745F">
        <w:rPr>
          <w:rFonts w:ascii="GHEA Grapalat" w:hAnsi="GHEA Grapalat" w:cs="Sylfaen"/>
          <w:strike/>
          <w:sz w:val="20"/>
          <w:szCs w:val="24"/>
          <w:lang w:val="es-ES" w:eastAsia="en-US"/>
        </w:rPr>
        <w:t xml:space="preserve">բ) </w:t>
      </w:r>
      <w:r w:rsidRPr="009B745F">
        <w:rPr>
          <w:rFonts w:ascii="GHEA Grapalat" w:hAnsi="GHEA Grapalat" w:cs="Sylfaen"/>
          <w:strike/>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9B745F">
        <w:rPr>
          <w:rFonts w:ascii="GHEA Grapalat" w:hAnsi="GHEA Grapalat" w:cs="Sylfaen"/>
          <w:strike/>
          <w:sz w:val="20"/>
          <w:szCs w:val="24"/>
          <w:lang w:eastAsia="en-US"/>
        </w:rPr>
        <w:t>սույն</w:t>
      </w:r>
      <w:r w:rsidRPr="009B745F">
        <w:rPr>
          <w:rFonts w:ascii="GHEA Grapalat" w:hAnsi="GHEA Grapalat" w:cs="Sylfaen"/>
          <w:strike/>
          <w:sz w:val="20"/>
          <w:szCs w:val="24"/>
          <w:lang w:val="es-ES" w:eastAsia="en-US"/>
        </w:rPr>
        <w:t xml:space="preserve"> </w:t>
      </w:r>
      <w:r w:rsidRPr="009B745F">
        <w:rPr>
          <w:rFonts w:ascii="GHEA Grapalat" w:hAnsi="GHEA Grapalat" w:cs="Sylfaen"/>
          <w:strike/>
          <w:sz w:val="20"/>
          <w:szCs w:val="24"/>
          <w:lang w:val="hy-AM" w:eastAsia="en-US"/>
        </w:rPr>
        <w:t>հրավերով սահմանվ</w:t>
      </w:r>
      <w:r w:rsidRPr="009B745F">
        <w:rPr>
          <w:rFonts w:ascii="GHEA Grapalat" w:hAnsi="GHEA Grapalat" w:cs="Sylfaen"/>
          <w:strike/>
          <w:sz w:val="20"/>
          <w:szCs w:val="24"/>
          <w:lang w:eastAsia="en-US"/>
        </w:rPr>
        <w:t>ած</w:t>
      </w:r>
      <w:r w:rsidRPr="009B745F">
        <w:rPr>
          <w:rFonts w:ascii="GHEA Grapalat" w:hAnsi="GHEA Grapalat" w:cs="Sylfaen"/>
          <w:strike/>
          <w:sz w:val="20"/>
          <w:szCs w:val="24"/>
          <w:lang w:val="es-ES" w:eastAsia="en-US"/>
        </w:rPr>
        <w:t xml:space="preserve"> </w:t>
      </w:r>
      <w:r w:rsidRPr="009B745F">
        <w:rPr>
          <w:rFonts w:ascii="GHEA Grapalat" w:hAnsi="GHEA Grapalat" w:cs="Sylfaen"/>
          <w:strike/>
          <w:sz w:val="20"/>
          <w:szCs w:val="24"/>
          <w:lang w:val="hy-AM" w:eastAsia="en-US"/>
        </w:rPr>
        <w:t xml:space="preserve">ծառայության յուրաքանչյուր տեսակի մատուցման միավոր առավելագույն գների </w:t>
      </w:r>
      <w:r w:rsidRPr="009B745F">
        <w:rPr>
          <w:rFonts w:ascii="GHEA Grapalat" w:hAnsi="GHEA Grapalat" w:cs="Sylfaen"/>
          <w:strike/>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9B745F" w:rsidRDefault="00337F3C" w:rsidP="00337F3C">
      <w:pPr>
        <w:pStyle w:val="norm"/>
        <w:spacing w:line="240" w:lineRule="auto"/>
        <w:rPr>
          <w:rFonts w:ascii="GHEA Grapalat" w:hAnsi="GHEA Grapalat" w:cs="Sylfaen"/>
          <w:strike/>
          <w:sz w:val="20"/>
          <w:szCs w:val="24"/>
          <w:lang w:val="hy-AM" w:eastAsia="en-US"/>
        </w:rPr>
      </w:pPr>
      <w:r w:rsidRPr="009B745F">
        <w:rPr>
          <w:rFonts w:ascii="GHEA Grapalat" w:hAnsi="GHEA Grapalat" w:cs="Sylfaen"/>
          <w:strike/>
          <w:sz w:val="20"/>
          <w:szCs w:val="24"/>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9B745F" w:rsidRDefault="00337F3C" w:rsidP="00337F3C">
      <w:pPr>
        <w:pStyle w:val="norm"/>
        <w:spacing w:line="240" w:lineRule="auto"/>
        <w:rPr>
          <w:rFonts w:ascii="GHEA Grapalat" w:hAnsi="GHEA Grapalat" w:cs="Sylfaen"/>
          <w:strike/>
          <w:sz w:val="20"/>
          <w:szCs w:val="24"/>
          <w:lang w:val="hy-AM" w:eastAsia="en-US"/>
        </w:rPr>
      </w:pPr>
      <w:r w:rsidRPr="009B745F">
        <w:rPr>
          <w:rFonts w:ascii="GHEA Grapalat" w:hAnsi="GHEA Grapalat" w:cs="Sylfaen"/>
          <w:strike/>
          <w:sz w:val="20"/>
          <w:szCs w:val="24"/>
          <w:lang w:val="hy-AM" w:eastAsia="en-US"/>
        </w:rPr>
        <w:t>ՄԳ-ն ընտրված մասնակցի առաջարկած հանրագումարային գինն է.</w:t>
      </w:r>
    </w:p>
    <w:p w14:paraId="6BF4CB49" w14:textId="77777777" w:rsidR="00337F3C" w:rsidRPr="009B745F" w:rsidRDefault="00337F3C" w:rsidP="00337F3C">
      <w:pPr>
        <w:pStyle w:val="norm"/>
        <w:spacing w:line="240" w:lineRule="auto"/>
        <w:rPr>
          <w:rFonts w:ascii="GHEA Grapalat" w:hAnsi="GHEA Grapalat" w:cs="Sylfaen"/>
          <w:strike/>
          <w:sz w:val="20"/>
          <w:szCs w:val="24"/>
          <w:lang w:val="hy-AM" w:eastAsia="en-US"/>
        </w:rPr>
      </w:pPr>
      <w:r w:rsidRPr="009B745F">
        <w:rPr>
          <w:rFonts w:ascii="GHEA Grapalat" w:hAnsi="GHEA Grapalat" w:cs="Sylfaen"/>
          <w:strike/>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9B745F" w:rsidRDefault="00337F3C" w:rsidP="00337F3C">
      <w:pPr>
        <w:pStyle w:val="norm"/>
        <w:spacing w:line="240" w:lineRule="auto"/>
        <w:rPr>
          <w:rFonts w:ascii="GHEA Grapalat" w:hAnsi="GHEA Grapalat" w:cs="Sylfaen"/>
          <w:strike/>
          <w:sz w:val="20"/>
          <w:szCs w:val="24"/>
          <w:lang w:val="hy-AM" w:eastAsia="en-US"/>
        </w:rPr>
      </w:pPr>
      <w:r w:rsidRPr="009B745F">
        <w:rPr>
          <w:rFonts w:ascii="GHEA Grapalat" w:hAnsi="GHEA Grapalat" w:cs="Sylfaen"/>
          <w:strike/>
          <w:sz w:val="20"/>
          <w:szCs w:val="24"/>
          <w:lang w:val="hy-AM" w:eastAsia="en-US"/>
        </w:rPr>
        <w:t>Ծ-ն մատուցված ծառայության առավելագույն միավորի գինն է</w:t>
      </w:r>
    </w:p>
    <w:p w14:paraId="7059B74D" w14:textId="77777777" w:rsidR="00337F3C" w:rsidRPr="009B745F" w:rsidRDefault="00337F3C" w:rsidP="00337F3C">
      <w:pPr>
        <w:pStyle w:val="norm"/>
        <w:spacing w:line="240" w:lineRule="auto"/>
        <w:rPr>
          <w:rFonts w:ascii="GHEA Grapalat" w:hAnsi="GHEA Grapalat" w:cs="Sylfaen"/>
          <w:strike/>
          <w:sz w:val="20"/>
          <w:szCs w:val="24"/>
          <w:vertAlign w:val="superscript"/>
          <w:lang w:val="hy-AM" w:eastAsia="en-US"/>
        </w:rPr>
      </w:pPr>
      <w:r w:rsidRPr="009B745F">
        <w:rPr>
          <w:rFonts w:ascii="GHEA Grapalat" w:hAnsi="GHEA Grapalat" w:cs="Sylfaen"/>
          <w:strike/>
          <w:sz w:val="20"/>
          <w:szCs w:val="24"/>
          <w:lang w:val="hy-AM" w:eastAsia="en-US"/>
        </w:rPr>
        <w:t>Ք-ն մատուցված ծառայության քանակն է:</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540A08F8" w14:textId="770517DD" w:rsidR="007D018A" w:rsidRPr="006539FB" w:rsidRDefault="00FD2748" w:rsidP="007D018A">
      <w:pPr>
        <w:pStyle w:val="BodyTextIndent2"/>
        <w:spacing w:line="240" w:lineRule="auto"/>
        <w:ind w:firstLine="567"/>
        <w:rPr>
          <w:rFonts w:ascii="GHEA Grapalat" w:hAnsi="GHEA Grapalat"/>
          <w:b/>
          <w:i/>
          <w:color w:val="2E74B5"/>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F844F5">
        <w:rPr>
          <w:rFonts w:ascii="GHEA Grapalat" w:hAnsi="GHEA Grapalat" w:cs="Sylfaen"/>
          <w:szCs w:val="24"/>
        </w:rPr>
        <w:t></w:t>
      </w:r>
      <w:r w:rsidR="00F844F5">
        <w:rPr>
          <w:rFonts w:ascii="GHEA Grapalat" w:hAnsi="GHEA Grapalat"/>
          <w:b/>
          <w:i/>
          <w:color w:val="2E74B5"/>
        </w:rPr>
        <w:t>7</w:t>
      </w:r>
      <w:r w:rsidR="007D018A" w:rsidRPr="006539FB">
        <w:rPr>
          <w:rFonts w:ascii="GHEA Grapalat" w:hAnsi="GHEA Grapalat"/>
          <w:b/>
          <w:i/>
          <w:color w:val="2E74B5"/>
        </w:rPr>
        <w:t>»րդ օրվա ժամը «1</w:t>
      </w:r>
      <w:r w:rsidR="00F844F5">
        <w:rPr>
          <w:rFonts w:ascii="GHEA Grapalat" w:hAnsi="GHEA Grapalat"/>
          <w:b/>
          <w:i/>
          <w:color w:val="2E74B5"/>
        </w:rPr>
        <w:t>2</w:t>
      </w:r>
      <w:r w:rsidR="007D018A" w:rsidRPr="006539FB">
        <w:rPr>
          <w:rFonts w:ascii="GHEA Grapalat" w:hAnsi="GHEA Grapalat"/>
          <w:b/>
          <w:i/>
          <w:color w:val="2E74B5"/>
        </w:rPr>
        <w:t xml:space="preserve">:00»-ին։ </w:t>
      </w:r>
    </w:p>
    <w:p w14:paraId="339E2131" w14:textId="77780FFB" w:rsidR="00A3468D" w:rsidRPr="00064ADD" w:rsidRDefault="00A3468D" w:rsidP="007D018A">
      <w:pPr>
        <w:pStyle w:val="BodyTextIndent2"/>
        <w:spacing w:line="240" w:lineRule="auto"/>
        <w:ind w:firstLine="567"/>
        <w:rPr>
          <w:rFonts w:ascii="GHEA Grapalat" w:hAnsi="GHEA Grapalat" w:cs="Sylfaen"/>
        </w:rPr>
      </w:pPr>
      <w:r w:rsidRPr="00064ADD">
        <w:rPr>
          <w:rFonts w:ascii="GHEA Grapalat" w:hAnsi="GHEA Grapalat" w:cs="Sylfaen"/>
          <w:lang w:val="ru-RU"/>
        </w:rPr>
        <w:t>Հայտերի</w:t>
      </w:r>
      <w:r w:rsidRPr="00064ADD">
        <w:rPr>
          <w:rFonts w:ascii="GHEA Grapalat" w:hAnsi="GHEA Grapalat" w:cs="Sylfaen"/>
        </w:rPr>
        <w:t xml:space="preserve"> </w:t>
      </w:r>
      <w:r w:rsidRPr="00064ADD">
        <w:rPr>
          <w:rFonts w:ascii="GHEA Grapalat" w:hAnsi="GHEA Grapalat" w:cs="Sylfaen"/>
          <w:lang w:val="ru-RU"/>
        </w:rPr>
        <w:t>բացման</w:t>
      </w:r>
      <w:r w:rsidRPr="00064ADD">
        <w:rPr>
          <w:rFonts w:ascii="GHEA Grapalat" w:hAnsi="GHEA Grapalat" w:cs="Sylfaen"/>
        </w:rPr>
        <w:t xml:space="preserve"> և գնահատման </w:t>
      </w:r>
      <w:r w:rsidRPr="00064ADD">
        <w:rPr>
          <w:rFonts w:ascii="GHEA Grapalat" w:hAnsi="GHEA Grapalat" w:cs="Sylfaen"/>
          <w:lang w:val="ru-RU"/>
        </w:rPr>
        <w:t>նիստում</w:t>
      </w:r>
      <w:r w:rsidRPr="00064ADD">
        <w:rPr>
          <w:rFonts w:ascii="GHEA Grapalat" w:hAnsi="GHEA Grapalat" w:cs="Sylfaen"/>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lastRenderedPageBreak/>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CE72FB5" w14:textId="7BDD16B1" w:rsidR="00096865" w:rsidRPr="00064ADD" w:rsidRDefault="00FD2748" w:rsidP="00691FE6">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167144" w:rsidRPr="001D071A">
        <w:rPr>
          <w:rFonts w:ascii="GHEA Grapalat" w:hAnsi="GHEA Grapalat" w:cs="Sylfaen"/>
          <w:b/>
          <w:i w:val="0"/>
          <w:color w:val="2E74B5"/>
          <w:szCs w:val="24"/>
          <w:lang w:val="af-ZA"/>
        </w:rPr>
        <w:t xml:space="preserve">հայտը ներկայացնելու օրվա դրությամբ ՀՀ Կենտրոնական Բանկի </w:t>
      </w:r>
      <w:r w:rsidR="00167144" w:rsidRPr="00A71D81">
        <w:rPr>
          <w:rFonts w:ascii="GHEA Grapalat" w:hAnsi="GHEA Grapalat" w:cs="Sylfaen"/>
          <w:i w:val="0"/>
          <w:szCs w:val="24"/>
          <w:lang w:val="ru-RU"/>
        </w:rPr>
        <w:t>փոխարժեքով</w:t>
      </w:r>
      <w:r w:rsidR="00167144" w:rsidRPr="001E2990">
        <w:rPr>
          <w:rFonts w:ascii="GHEA Grapalat" w:hAnsi="GHEA Grapalat" w:cs="Sylfaen"/>
          <w:i w:val="0"/>
          <w:szCs w:val="24"/>
          <w:lang w:val="af-ZA"/>
        </w:rPr>
        <w:t>:</w:t>
      </w:r>
      <w:r w:rsidR="00507FEA" w:rsidRPr="00064ADD">
        <w:rPr>
          <w:rFonts w:ascii="GHEA Grapalat" w:hAnsi="GHEA Grapalat" w:cs="Sylfaen"/>
          <w:i w:val="0"/>
          <w:szCs w:val="24"/>
          <w:lang w:val="af-ZA"/>
        </w:rPr>
        <w:t xml:space="preserve"> </w:t>
      </w:r>
    </w:p>
    <w:p w14:paraId="0C1DF49F" w14:textId="77777777" w:rsidR="00096865" w:rsidRPr="00064ADD" w:rsidRDefault="00FD274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5</w:t>
      </w:r>
      <w:r w:rsidR="00D7435F"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Հ</w:t>
      </w:r>
      <w:r w:rsidR="00096865" w:rsidRPr="00064ADD">
        <w:rPr>
          <w:rFonts w:ascii="GHEA Grapalat" w:hAnsi="GHEA Grapalat" w:cs="Sylfaen"/>
          <w:i w:val="0"/>
          <w:szCs w:val="24"/>
          <w:lang w:val="ru-RU"/>
        </w:rPr>
        <w:t>անձնաժողովի</w:t>
      </w:r>
      <w:r w:rsidR="00096865"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պ</w:t>
      </w:r>
      <w:r w:rsidR="00153C87" w:rsidRPr="00064ADD">
        <w:rPr>
          <w:rFonts w:ascii="GHEA Grapalat" w:hAnsi="GHEA Grapalat" w:cs="Sylfaen"/>
          <w:i w:val="0"/>
          <w:szCs w:val="24"/>
          <w:lang w:val="ru-RU"/>
        </w:rPr>
        <w:t>ատվիրատուի</w:t>
      </w:r>
      <w:r w:rsidR="00153C87"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և</w:t>
      </w:r>
      <w:r w:rsidR="00096865"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մ</w:t>
      </w:r>
      <w:r w:rsidR="00153C87" w:rsidRPr="00064ADD">
        <w:rPr>
          <w:rFonts w:ascii="GHEA Grapalat" w:hAnsi="GHEA Grapalat" w:cs="Sylfaen"/>
          <w:i w:val="0"/>
          <w:szCs w:val="24"/>
          <w:lang w:val="ru-RU"/>
        </w:rPr>
        <w:t>ասնակիցների</w:t>
      </w:r>
      <w:r w:rsidR="00153C87"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բանակցություններն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արգելվում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բացառությամբ</w:t>
      </w:r>
      <w:r w:rsidR="00096865" w:rsidRPr="00064ADD">
        <w:rPr>
          <w:rFonts w:ascii="GHEA Grapalat" w:hAnsi="GHEA Grapalat" w:cs="Sylfaen"/>
          <w:i w:val="0"/>
          <w:szCs w:val="24"/>
          <w:lang w:val="af-ZA"/>
        </w:rPr>
        <w:t>`</w:t>
      </w:r>
    </w:p>
    <w:p w14:paraId="743E1E46" w14:textId="77777777" w:rsidR="00096865" w:rsidRPr="00064ADD" w:rsidRDefault="00096865" w:rsidP="00EF3662">
      <w:pPr>
        <w:pStyle w:val="BodyTextIndent"/>
        <w:spacing w:line="240" w:lineRule="auto"/>
        <w:rPr>
          <w:rFonts w:ascii="GHEA Grapalat" w:hAnsi="GHEA Grapalat" w:cs="Sylfaen"/>
          <w:i w:val="0"/>
          <w:szCs w:val="24"/>
          <w:lang w:val="af-ZA"/>
        </w:rPr>
      </w:pPr>
      <w:r w:rsidRPr="00064ADD">
        <w:rPr>
          <w:rFonts w:ascii="GHEA Grapalat" w:hAnsi="GHEA Grapalat" w:cs="Sylfaen"/>
          <w:i w:val="0"/>
          <w:szCs w:val="24"/>
          <w:lang w:val="af-ZA"/>
        </w:rPr>
        <w:t xml:space="preserve">1) </w:t>
      </w:r>
      <w:r w:rsidRPr="00064ADD">
        <w:rPr>
          <w:rFonts w:ascii="GHEA Grapalat" w:hAnsi="GHEA Grapalat" w:cs="Sylfaen"/>
          <w:i w:val="0"/>
          <w:szCs w:val="24"/>
          <w:lang w:val="ru-RU"/>
        </w:rPr>
        <w:t>երբ</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ընթացակարգին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մասնակցել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մեկ</w:t>
      </w:r>
      <w:r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մ</w:t>
      </w:r>
      <w:r w:rsidR="00153C87" w:rsidRPr="00064ADD">
        <w:rPr>
          <w:rFonts w:ascii="GHEA Grapalat" w:hAnsi="GHEA Grapalat" w:cs="Sylfaen"/>
          <w:i w:val="0"/>
          <w:szCs w:val="24"/>
          <w:lang w:val="ru-RU"/>
        </w:rPr>
        <w:t>ասնակից</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որի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ներկայացրած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համապատասխանում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հրավերի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պահանջներին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գնահատման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արդյունքում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հրավերի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պահանջներին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համապատասխան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գնահատվել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միայն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մեկ</w:t>
      </w:r>
      <w:r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մ</w:t>
      </w:r>
      <w:r w:rsidR="00153C87" w:rsidRPr="00064ADD">
        <w:rPr>
          <w:rFonts w:ascii="GHEA Grapalat" w:hAnsi="GHEA Grapalat" w:cs="Sylfaen"/>
          <w:i w:val="0"/>
          <w:szCs w:val="24"/>
          <w:lang w:val="ru-RU"/>
        </w:rPr>
        <w:t>ասնակցի</w:t>
      </w:r>
      <w:r w:rsidR="00153C87"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առաջարկված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նվազագույն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հավասարության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դեպքում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եթե</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ոչ</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գնային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պայմանները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բավարարող</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գնահատված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հայտեր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ներկայացրած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բոլոր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մասնակիցների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ներկայացրած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գնային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առաջարկները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գերազանցում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այդ</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գնումը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կատարելու</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համար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նախատեսված</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սույն</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հրավերի</w:t>
      </w:r>
      <w:r w:rsidR="00153C87" w:rsidRPr="00064ADD">
        <w:rPr>
          <w:rFonts w:ascii="GHEA Grapalat" w:hAnsi="GHEA Grapalat" w:cs="Sylfaen"/>
          <w:i w:val="0"/>
          <w:szCs w:val="24"/>
          <w:lang w:val="af-ZA"/>
        </w:rPr>
        <w:t xml:space="preserve"> 1-</w:t>
      </w:r>
      <w:r w:rsidR="00153C87" w:rsidRPr="00064ADD">
        <w:rPr>
          <w:rFonts w:ascii="GHEA Grapalat" w:hAnsi="GHEA Grapalat" w:cs="Sylfaen"/>
          <w:i w:val="0"/>
          <w:szCs w:val="24"/>
          <w:lang w:val="en-US"/>
        </w:rPr>
        <w:t>ին</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մասի</w:t>
      </w:r>
      <w:r w:rsidR="00153C87" w:rsidRPr="00064ADD">
        <w:rPr>
          <w:rFonts w:ascii="GHEA Grapalat" w:hAnsi="GHEA Grapalat" w:cs="Sylfaen"/>
          <w:i w:val="0"/>
          <w:szCs w:val="24"/>
          <w:lang w:val="af-ZA"/>
        </w:rPr>
        <w:t xml:space="preserve"> </w:t>
      </w:r>
      <w:r w:rsidR="00A150A9" w:rsidRPr="00064ADD">
        <w:rPr>
          <w:rFonts w:ascii="GHEA Grapalat" w:hAnsi="GHEA Grapalat" w:cs="Sylfaen"/>
          <w:i w:val="0"/>
          <w:szCs w:val="24"/>
          <w:lang w:val="af-ZA"/>
        </w:rPr>
        <w:t>8</w:t>
      </w:r>
      <w:r w:rsidR="00153C87" w:rsidRPr="00064ADD">
        <w:rPr>
          <w:rFonts w:ascii="GHEA Grapalat" w:hAnsi="GHEA Grapalat" w:cs="Sylfaen"/>
          <w:i w:val="0"/>
          <w:szCs w:val="24"/>
          <w:lang w:val="af-ZA"/>
        </w:rPr>
        <w:t xml:space="preserve">.1 </w:t>
      </w:r>
      <w:r w:rsidR="00153C87" w:rsidRPr="00064ADD">
        <w:rPr>
          <w:rFonts w:ascii="GHEA Grapalat" w:hAnsi="GHEA Grapalat" w:cs="Sylfaen"/>
          <w:i w:val="0"/>
          <w:szCs w:val="24"/>
          <w:lang w:val="en-US"/>
        </w:rPr>
        <w:t>կետի</w:t>
      </w:r>
      <w:r w:rsidR="00153C87" w:rsidRPr="00064ADD">
        <w:rPr>
          <w:rFonts w:ascii="GHEA Grapalat" w:hAnsi="GHEA Grapalat" w:cs="Sylfaen"/>
          <w:i w:val="0"/>
          <w:szCs w:val="24"/>
          <w:lang w:val="af-ZA"/>
        </w:rPr>
        <w:t xml:space="preserve"> 2-</w:t>
      </w:r>
      <w:r w:rsidR="00153C87" w:rsidRPr="00064ADD">
        <w:rPr>
          <w:rFonts w:ascii="GHEA Grapalat" w:hAnsi="GHEA Grapalat" w:cs="Sylfaen"/>
          <w:i w:val="0"/>
          <w:szCs w:val="24"/>
          <w:lang w:val="en-US"/>
        </w:rPr>
        <w:t>րդ</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պարբերությամբ</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նախատեսված</w:t>
      </w:r>
      <w:r w:rsidR="00153C87"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ֆինանսական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միջոցները</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կամ</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գնումն</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իրականացվում</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է</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Օրենքի</w:t>
      </w:r>
      <w:r w:rsidR="002D601F" w:rsidRPr="00064ADD">
        <w:rPr>
          <w:rFonts w:ascii="GHEA Grapalat" w:hAnsi="GHEA Grapalat" w:cs="Sylfaen"/>
          <w:i w:val="0"/>
          <w:szCs w:val="24"/>
          <w:lang w:val="af-ZA"/>
        </w:rPr>
        <w:t xml:space="preserve"> 15-</w:t>
      </w:r>
      <w:r w:rsidR="002D601F" w:rsidRPr="00064ADD">
        <w:rPr>
          <w:rFonts w:ascii="GHEA Grapalat" w:hAnsi="GHEA Grapalat" w:cs="Sylfaen"/>
          <w:i w:val="0"/>
          <w:szCs w:val="24"/>
          <w:lang w:val="ru-RU"/>
        </w:rPr>
        <w:t>րդ</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հոդվածի</w:t>
      </w:r>
      <w:r w:rsidR="002D601F" w:rsidRPr="00064ADD">
        <w:rPr>
          <w:rFonts w:ascii="GHEA Grapalat" w:hAnsi="GHEA Grapalat" w:cs="Sylfaen"/>
          <w:i w:val="0"/>
          <w:szCs w:val="24"/>
          <w:lang w:val="af-ZA"/>
        </w:rPr>
        <w:t xml:space="preserve"> 6-</w:t>
      </w:r>
      <w:r w:rsidR="002D601F" w:rsidRPr="00064ADD">
        <w:rPr>
          <w:rFonts w:ascii="GHEA Grapalat" w:hAnsi="GHEA Grapalat" w:cs="Sylfaen"/>
          <w:i w:val="0"/>
          <w:szCs w:val="24"/>
          <w:lang w:val="ru-RU"/>
        </w:rPr>
        <w:t>րդ</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մասի</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հիման</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վրա</w:t>
      </w:r>
      <w:r w:rsidR="004D5671" w:rsidRPr="00064ADD">
        <w:rPr>
          <w:rFonts w:ascii="GHEA Grapalat" w:hAnsi="GHEA Grapalat" w:cs="Sylfaen"/>
          <w:i w:val="0"/>
          <w:szCs w:val="24"/>
          <w:lang w:val="ru-RU"/>
        </w:rPr>
        <w:t>։</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Սույն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կետի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համաձայն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վարվող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բանակցությունները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կարող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հանգեցնել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միայն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առաջարկված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նվազեցմանը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վճարման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պայմանների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փոփոխությանը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իսկ</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բանակցությունները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վարվում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միաժամանակյա</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բոլոր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մասնակիցների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հետ</w:t>
      </w:r>
      <w:r w:rsidRPr="00064ADD">
        <w:rPr>
          <w:rFonts w:ascii="GHEA Grapalat" w:hAnsi="GHEA Grapalat" w:cs="Sylfaen"/>
          <w:i w:val="0"/>
          <w:szCs w:val="24"/>
          <w:lang w:val="af-ZA"/>
        </w:rPr>
        <w:t>.</w:t>
      </w:r>
    </w:p>
    <w:p w14:paraId="0E1C4B35" w14:textId="77777777" w:rsidR="00096865" w:rsidRPr="00064ADD" w:rsidDel="00992C40" w:rsidRDefault="000968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w:t>
      </w:r>
      <w:r w:rsidRPr="00064ADD">
        <w:rPr>
          <w:rFonts w:ascii="GHEA Grapalat" w:hAnsi="GHEA Grapalat" w:cs="Sylfaen"/>
          <w:szCs w:val="24"/>
          <w:lang w:val="ru-RU"/>
        </w:rPr>
        <w:t>Օրենքով</w:t>
      </w:r>
      <w:r w:rsidRPr="00064ADD">
        <w:rPr>
          <w:rFonts w:ascii="GHEA Grapalat" w:hAnsi="GHEA Grapalat" w:cs="Sylfaen"/>
          <w:szCs w:val="24"/>
        </w:rPr>
        <w:t xml:space="preserve"> </w:t>
      </w:r>
      <w:r w:rsidRPr="00064ADD">
        <w:rPr>
          <w:rFonts w:ascii="GHEA Grapalat" w:hAnsi="GHEA Grapalat" w:cs="Sylfaen"/>
          <w:szCs w:val="24"/>
          <w:lang w:val="ru-RU"/>
        </w:rPr>
        <w:t>նախատեսված</w:t>
      </w:r>
      <w:r w:rsidRPr="00064ADD">
        <w:rPr>
          <w:rFonts w:ascii="GHEA Grapalat" w:hAnsi="GHEA Grapalat" w:cs="Sylfaen"/>
          <w:szCs w:val="24"/>
        </w:rPr>
        <w:t xml:space="preserve"> </w:t>
      </w:r>
      <w:r w:rsidRPr="00064ADD">
        <w:rPr>
          <w:rFonts w:ascii="GHEA Grapalat" w:hAnsi="GHEA Grapalat" w:cs="Sylfaen"/>
          <w:szCs w:val="24"/>
          <w:lang w:val="ru-RU"/>
        </w:rPr>
        <w:t>այլ</w:t>
      </w:r>
      <w:r w:rsidRPr="00064ADD">
        <w:rPr>
          <w:rFonts w:ascii="GHEA Grapalat" w:hAnsi="GHEA Grapalat" w:cs="Sylfaen"/>
          <w:szCs w:val="24"/>
        </w:rPr>
        <w:t xml:space="preserve"> </w:t>
      </w:r>
      <w:r w:rsidRPr="00064ADD">
        <w:rPr>
          <w:rFonts w:ascii="GHEA Grapalat" w:hAnsi="GHEA Grapalat" w:cs="Sylfaen"/>
          <w:szCs w:val="24"/>
          <w:lang w:val="ru-RU"/>
        </w:rPr>
        <w:t>դեպքերի</w:t>
      </w:r>
      <w:r w:rsidR="004D5671" w:rsidRPr="00064ADD">
        <w:rPr>
          <w:rFonts w:ascii="GHEA Grapalat" w:hAnsi="GHEA Grapalat" w:cs="Sylfaen"/>
          <w:szCs w:val="24"/>
          <w:lang w:val="ru-RU"/>
        </w:rPr>
        <w:t>։</w:t>
      </w:r>
    </w:p>
    <w:p w14:paraId="6E7DF9C2" w14:textId="77777777"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33A58" w:rsidRPr="00064ADD">
        <w:rPr>
          <w:rFonts w:ascii="GHEA Grapalat" w:hAnsi="GHEA Grapalat"/>
          <w:sz w:val="20"/>
          <w:lang w:val="af-ZA" w:eastAsia="x-none"/>
        </w:rPr>
        <w:t>6</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կամ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եթե</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ոչ</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գնային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պայմաններին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բավարարող</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գնահատված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հայտեր</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ներկայացրած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բոլոր</w:t>
      </w:r>
      <w:r w:rsidR="009B6D58"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af-ZA" w:eastAsia="en-US"/>
        </w:rPr>
        <w:t>մ</w:t>
      </w:r>
      <w:r w:rsidR="009B6D58" w:rsidRPr="00064ADD">
        <w:rPr>
          <w:rFonts w:ascii="GHEA Grapalat" w:hAnsi="GHEA Grapalat" w:cs="Sylfaen"/>
          <w:sz w:val="20"/>
          <w:szCs w:val="24"/>
          <w:lang w:val="ru-RU" w:eastAsia="en-US"/>
        </w:rPr>
        <w:t>ասնակիցների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ներկայացրած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գնային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առաջարկները</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գերազանցում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են</w:t>
      </w:r>
      <w:r w:rsidR="009B6D58"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սույն</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ընթացակարգի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շրջանակում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գնվելիք</w:t>
      </w:r>
      <w:r w:rsidR="00973FB1" w:rsidRPr="00064ADD">
        <w:rPr>
          <w:rFonts w:ascii="GHEA Grapalat" w:hAnsi="GHEA Grapalat" w:cs="Sylfaen"/>
          <w:sz w:val="20"/>
          <w:szCs w:val="24"/>
          <w:lang w:val="af-ZA" w:eastAsia="en-US"/>
        </w:rPr>
        <w:t xml:space="preserve"> </w:t>
      </w:r>
      <w:r w:rsidR="00B872AD" w:rsidRPr="00064ADD">
        <w:rPr>
          <w:rFonts w:ascii="GHEA Grapalat" w:hAnsi="GHEA Grapalat" w:cs="Sylfaen"/>
          <w:sz w:val="20"/>
          <w:szCs w:val="24"/>
          <w:lang w:val="af-ZA" w:eastAsia="en-US"/>
        </w:rPr>
        <w:t xml:space="preserve">ծառայությունների </w:t>
      </w:r>
      <w:r w:rsidR="00973FB1" w:rsidRPr="00064ADD">
        <w:rPr>
          <w:rFonts w:ascii="GHEA Grapalat" w:hAnsi="GHEA Grapalat" w:cs="Sylfaen"/>
          <w:sz w:val="20"/>
          <w:szCs w:val="24"/>
          <w:lang w:val="ru-RU" w:eastAsia="en-US"/>
        </w:rPr>
        <w:t>գնման</w:t>
      </w:r>
      <w:r w:rsidR="00973FB1" w:rsidRPr="00064ADD">
        <w:rPr>
          <w:rFonts w:ascii="GHEA Grapalat" w:hAnsi="GHEA Grapalat" w:cs="Sylfaen"/>
          <w:sz w:val="20"/>
          <w:szCs w:val="24"/>
          <w:lang w:val="af-ZA" w:eastAsia="en-US"/>
        </w:rPr>
        <w:t xml:space="preserve"> </w:t>
      </w:r>
      <w:r w:rsidR="00AF3CCA" w:rsidRPr="00064ADD">
        <w:rPr>
          <w:rFonts w:ascii="GHEA Grapalat" w:hAnsi="GHEA Grapalat" w:cs="Sylfaen"/>
          <w:sz w:val="20"/>
          <w:szCs w:val="24"/>
          <w:lang w:val="hy-AM" w:eastAsia="en-US"/>
        </w:rPr>
        <w:t xml:space="preserve"> </w:t>
      </w:r>
      <w:r w:rsidR="00973FB1" w:rsidRPr="00064ADD">
        <w:rPr>
          <w:rFonts w:ascii="GHEA Grapalat" w:hAnsi="GHEA Grapalat" w:cs="Sylfaen"/>
          <w:sz w:val="20"/>
          <w:szCs w:val="24"/>
          <w:lang w:val="ru-RU" w:eastAsia="en-US"/>
        </w:rPr>
        <w:t>գինը</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կամ</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գնումն</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իրականացվում</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է</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Օրենքի</w:t>
      </w:r>
      <w:r w:rsidR="00FF3E3D" w:rsidRPr="00064ADD">
        <w:rPr>
          <w:rFonts w:ascii="GHEA Grapalat" w:hAnsi="GHEA Grapalat" w:cs="Sylfaen"/>
          <w:sz w:val="20"/>
          <w:szCs w:val="24"/>
          <w:lang w:val="af-ZA" w:eastAsia="en-US"/>
        </w:rPr>
        <w:t xml:space="preserve"> 15-</w:t>
      </w:r>
      <w:r w:rsidR="00FF3E3D" w:rsidRPr="00064ADD">
        <w:rPr>
          <w:rFonts w:ascii="GHEA Grapalat" w:hAnsi="GHEA Grapalat" w:cs="Sylfaen"/>
          <w:sz w:val="20"/>
          <w:szCs w:val="24"/>
          <w:lang w:val="ru-RU" w:eastAsia="en-US"/>
        </w:rPr>
        <w:t>րդ</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հոդվածի</w:t>
      </w:r>
      <w:r w:rsidR="00FF3E3D" w:rsidRPr="00064ADD">
        <w:rPr>
          <w:rFonts w:ascii="GHEA Grapalat" w:hAnsi="GHEA Grapalat" w:cs="Sylfaen"/>
          <w:sz w:val="20"/>
          <w:szCs w:val="24"/>
          <w:lang w:val="af-ZA" w:eastAsia="en-US"/>
        </w:rPr>
        <w:t xml:space="preserve"> 6-</w:t>
      </w:r>
      <w:r w:rsidR="00FF3E3D" w:rsidRPr="00064ADD">
        <w:rPr>
          <w:rFonts w:ascii="GHEA Grapalat" w:hAnsi="GHEA Grapalat" w:cs="Sylfaen"/>
          <w:sz w:val="20"/>
          <w:szCs w:val="24"/>
          <w:lang w:val="ru-RU" w:eastAsia="en-US"/>
        </w:rPr>
        <w:t>րդ</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մասի</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հիման</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վրա</w:t>
      </w:r>
      <w:r w:rsidR="009B6D58" w:rsidRPr="00064ADD">
        <w:rPr>
          <w:rFonts w:ascii="GHEA Grapalat" w:hAnsi="GHEA Grapalat" w:cs="Sylfaen"/>
          <w:sz w:val="20"/>
          <w:szCs w:val="24"/>
          <w:lang w:val="ru-RU" w:eastAsia="en-US"/>
        </w:rPr>
        <w:t>՝</w:t>
      </w:r>
      <w:r w:rsidR="009B6D58" w:rsidRPr="00064ADD">
        <w:rPr>
          <w:rFonts w:ascii="GHEA Grapalat" w:hAnsi="GHEA Grapalat" w:cs="Sylfaen"/>
          <w:sz w:val="20"/>
          <w:szCs w:val="24"/>
          <w:lang w:val="af-ZA" w:eastAsia="en-US"/>
        </w:rPr>
        <w:t xml:space="preserve"> </w:t>
      </w:r>
    </w:p>
    <w:p w14:paraId="71E36895"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պայման</w:t>
      </w:r>
      <w:r w:rsidRPr="00064ADD">
        <w:rPr>
          <w:rFonts w:ascii="GHEA Grapalat" w:hAnsi="GHEA Grapalat" w:cs="Sylfaen"/>
          <w:sz w:val="20"/>
          <w:szCs w:val="24"/>
          <w:lang w:val="af-ZA" w:eastAsia="en-US"/>
        </w:rPr>
        <w:softHyphen/>
      </w:r>
      <w:r w:rsidRPr="00064ADD">
        <w:rPr>
          <w:rFonts w:ascii="GHEA Grapalat" w:hAnsi="GHEA Grapalat" w:cs="Sylfaen"/>
          <w:sz w:val="20"/>
          <w:szCs w:val="24"/>
          <w:lang w:val="ru-RU" w:eastAsia="en-US"/>
        </w:rPr>
        <w:t>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բավարարող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գնահատված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բավարար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գնահատված</w:t>
      </w:r>
      <w:r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հայտեր</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72F65D82"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սահմանված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լրանալու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ըստ</w:t>
      </w:r>
      <w:r w:rsidR="00F4506C" w:rsidRPr="00064ADD">
        <w:rPr>
          <w:rFonts w:ascii="GHEA Grapalat" w:hAnsi="GHEA Grapalat" w:cs="Sylfaen"/>
          <w:sz w:val="20"/>
          <w:szCs w:val="24"/>
          <w:lang w:val="hy-AM" w:eastAsia="en-US"/>
        </w:rPr>
        <w:t xml:space="preserve"> դրան ներկա</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00A11BD0" w:rsidRPr="00064ADD">
        <w:rPr>
          <w:rFonts w:ascii="GHEA Grapalat" w:hAnsi="GHEA Grapalat" w:cs="Sylfaen"/>
          <w:sz w:val="20"/>
          <w:szCs w:val="24"/>
          <w:lang w:val="hy-AM" w:eastAsia="en-US"/>
        </w:rPr>
        <w:t>որոնք չեն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գերազանցում</w:t>
      </w:r>
      <w:r w:rsidR="00AB1DD6" w:rsidRPr="00064ADD">
        <w:rPr>
          <w:rFonts w:ascii="GHEA Grapalat" w:hAnsi="GHEA Grapalat" w:cs="Sylfaen"/>
          <w:sz w:val="20"/>
          <w:szCs w:val="24"/>
          <w:lang w:val="hy-AM" w:eastAsia="en-US"/>
        </w:rPr>
        <w:t xml:space="preserve"> գնման գինը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հայտարարվում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AB1DD6" w:rsidRPr="00064ADD">
        <w:rPr>
          <w:rFonts w:ascii="GHEA Grapalat" w:hAnsi="GHEA Grapalat" w:cs="Sylfaen"/>
          <w:sz w:val="20"/>
          <w:szCs w:val="24"/>
          <w:lang w:val="hy-AM" w:eastAsia="en-US"/>
        </w:rPr>
        <w:t>ընտրված</w:t>
      </w:r>
      <w:r w:rsidR="00AB1DD6" w:rsidRPr="00064ADD">
        <w:rPr>
          <w:rFonts w:ascii="GHEA Grapalat" w:hAnsi="GHEA Grapalat" w:cs="Sylfaen"/>
          <w:sz w:val="20"/>
          <w:szCs w:val="24"/>
          <w:lang w:val="af-ZA" w:eastAsia="en-US"/>
        </w:rPr>
        <w:t xml:space="preserve"> </w:t>
      </w:r>
      <w:r w:rsidR="00AF3CCA" w:rsidRPr="00064ADD">
        <w:rPr>
          <w:rFonts w:ascii="GHEA Grapalat" w:hAnsi="GHEA Grapalat" w:cs="Sylfaen"/>
          <w:sz w:val="20"/>
          <w:szCs w:val="24"/>
          <w:lang w:val="hy-AM" w:eastAsia="en-US"/>
        </w:rPr>
        <w:t xml:space="preserve"> և այդպիսին չճանաչված</w:t>
      </w:r>
      <w:r w:rsidR="00AF3CCA" w:rsidRPr="00064ADD" w:rsidDel="00AF3CCA">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w:t>
      </w:r>
    </w:p>
    <w:p w14:paraId="706E3331" w14:textId="77777777" w:rsidR="00AF3CCA" w:rsidRPr="00064ADD" w:rsidRDefault="009B6D58" w:rsidP="00FC415D">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ru-RU"/>
        </w:rPr>
        <w:t>զ</w:t>
      </w:r>
      <w:r w:rsidRPr="00064ADD">
        <w:rPr>
          <w:rFonts w:ascii="GHEA Grapalat" w:hAnsi="GHEA Grapalat" w:cs="Sylfaen"/>
          <w:sz w:val="20"/>
          <w:lang w:val="af-ZA"/>
        </w:rPr>
        <w:t xml:space="preserve">. </w:t>
      </w:r>
      <w:r w:rsidR="005D3374" w:rsidRPr="00064ADD">
        <w:rPr>
          <w:rFonts w:ascii="GHEA Grapalat" w:hAnsi="GHEA Grapalat" w:cs="Sylfaen"/>
          <w:sz w:val="20"/>
          <w:lang w:val="ru-RU"/>
        </w:rPr>
        <w:t>բանակցությունների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սահմանված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վերջնաժամկետը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լրանալու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պահին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եթե</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դրան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մասնակիցների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ներկայացրած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գերազանցում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գինը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ապա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գնահատող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հանձնաժողովը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կարող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բանակցությունների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արդյունքում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ցածր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առաջարկ</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ներկայացրած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մասնակցին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հայտարարել</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ընտրված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մասնակից՝</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վերջինիս</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հետ</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պայմանագրով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կողմերի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իրավունքներն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պարտականություններն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ուժի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մեջ</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մտնում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գինը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գերազանցող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չափով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նախատեսվելու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դրա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հիման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վրա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կողմերի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համաձայնագիր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կնքելու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դեպքում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Ընդ</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որում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համաձայնագիրը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նախատեսվելուն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հաջորդող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տասնհինգ</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աշխատանքային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ընթացքում՝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hy-AM"/>
        </w:rPr>
        <w:t xml:space="preserve">ծառայության մատուցման </w:t>
      </w:r>
      <w:r w:rsidR="005D3374" w:rsidRPr="00064ADD">
        <w:rPr>
          <w:rFonts w:ascii="GHEA Grapalat" w:hAnsi="GHEA Grapalat" w:cs="Sylfaen"/>
          <w:sz w:val="20"/>
          <w:lang w:val="ru-RU"/>
        </w:rPr>
        <w:t>ժամկետները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երկարաձգելով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օրվանից</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մինչև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ընկած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ժամանակահատվածով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Սույն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պարբերության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պայմանագիրը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լուծվում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եթե</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կնքելուն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հաջորդող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վաթսուն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օրացուցային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ընթացքում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չեն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նախատեսվում</w:t>
      </w:r>
      <w:r w:rsidR="00AF3CCA" w:rsidRPr="00064ADD">
        <w:rPr>
          <w:rFonts w:ascii="GHEA Grapalat" w:hAnsi="GHEA Grapalat" w:cs="Sylfaen"/>
          <w:sz w:val="20"/>
          <w:lang w:val="hy-AM"/>
        </w:rPr>
        <w:t>:</w:t>
      </w:r>
    </w:p>
    <w:p w14:paraId="4EAEDF74" w14:textId="77777777" w:rsidR="00AF3CCA" w:rsidRPr="00064ADD" w:rsidRDefault="00AF3CCA" w:rsidP="00AF3CCA">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Սույն</w:t>
      </w:r>
      <w:r w:rsidRPr="00064ADD">
        <w:rPr>
          <w:rFonts w:ascii="GHEA Grapalat" w:hAnsi="GHEA Grapalat" w:cs="Sylfaen"/>
          <w:sz w:val="20"/>
          <w:lang w:val="af-ZA"/>
        </w:rPr>
        <w:t xml:space="preserve"> </w:t>
      </w:r>
      <w:r w:rsidRPr="00064ADD">
        <w:rPr>
          <w:rFonts w:ascii="GHEA Grapalat" w:hAnsi="GHEA Grapalat" w:cs="Sylfaen"/>
          <w:sz w:val="20"/>
          <w:lang w:val="hy-AM"/>
        </w:rPr>
        <w:t>պարբերության</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պահանջները</w:t>
      </w:r>
      <w:r w:rsidRPr="00064ADD">
        <w:rPr>
          <w:rFonts w:ascii="GHEA Grapalat" w:hAnsi="GHEA Grapalat" w:cs="Sylfaen"/>
          <w:sz w:val="20"/>
          <w:lang w:val="af-ZA"/>
        </w:rPr>
        <w:t xml:space="preserve"> </w:t>
      </w:r>
      <w:r w:rsidRPr="00064ADD">
        <w:rPr>
          <w:rFonts w:ascii="GHEA Grapalat" w:hAnsi="GHEA Grapalat" w:cs="Sylfaen"/>
          <w:sz w:val="20"/>
          <w:lang w:val="hy-AM"/>
        </w:rPr>
        <w:t>չեն</w:t>
      </w:r>
      <w:r w:rsidRPr="00064ADD">
        <w:rPr>
          <w:rFonts w:ascii="GHEA Grapalat" w:hAnsi="GHEA Grapalat" w:cs="Sylfaen"/>
          <w:sz w:val="20"/>
          <w:lang w:val="af-ZA"/>
        </w:rPr>
        <w:t xml:space="preserve"> </w:t>
      </w:r>
      <w:r w:rsidRPr="00064ADD">
        <w:rPr>
          <w:rFonts w:ascii="GHEA Grapalat" w:hAnsi="GHEA Grapalat" w:cs="Sylfaen"/>
          <w:sz w:val="20"/>
          <w:lang w:val="hy-AM"/>
        </w:rPr>
        <w:t>կիրառվում</w:t>
      </w:r>
      <w:r w:rsidRPr="00064ADD">
        <w:rPr>
          <w:rFonts w:ascii="GHEA Grapalat" w:hAnsi="GHEA Grapalat" w:cs="Sylfaen"/>
          <w:sz w:val="20"/>
          <w:lang w:val="af-ZA"/>
        </w:rPr>
        <w:t xml:space="preserve"> </w:t>
      </w:r>
      <w:r w:rsidRPr="00064ADD">
        <w:rPr>
          <w:rFonts w:ascii="GHEA Grapalat" w:hAnsi="GHEA Grapalat" w:cs="Sylfaen"/>
          <w:sz w:val="20"/>
          <w:lang w:val="hy-AM"/>
        </w:rPr>
        <w:t>այն</w:t>
      </w:r>
      <w:r w:rsidRPr="00064ADD">
        <w:rPr>
          <w:rFonts w:ascii="GHEA Grapalat" w:hAnsi="GHEA Grapalat" w:cs="Sylfaen"/>
          <w:sz w:val="20"/>
          <w:lang w:val="af-ZA"/>
        </w:rPr>
        <w:t xml:space="preserve"> </w:t>
      </w:r>
      <w:r w:rsidRPr="00064ADD">
        <w:rPr>
          <w:rFonts w:ascii="GHEA Grapalat" w:hAnsi="GHEA Grapalat" w:cs="Sylfaen"/>
          <w:sz w:val="20"/>
          <w:lang w:val="hy-AM"/>
        </w:rPr>
        <w:t>դեպքում</w:t>
      </w:r>
      <w:r w:rsidRPr="00064ADD">
        <w:rPr>
          <w:rFonts w:ascii="GHEA Grapalat" w:hAnsi="GHEA Grapalat" w:cs="Sylfaen"/>
          <w:sz w:val="20"/>
          <w:lang w:val="af-ZA"/>
        </w:rPr>
        <w:t xml:space="preserve">, </w:t>
      </w:r>
      <w:r w:rsidRPr="00064ADD">
        <w:rPr>
          <w:rFonts w:ascii="GHEA Grapalat" w:hAnsi="GHEA Grapalat" w:cs="Sylfaen"/>
          <w:sz w:val="20"/>
          <w:lang w:val="hy-AM"/>
        </w:rPr>
        <w:t>երբ</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ներկայացել</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մասնակից</w:t>
      </w:r>
      <w:r w:rsidRPr="00064ADD">
        <w:rPr>
          <w:rFonts w:ascii="GHEA Grapalat" w:hAnsi="GHEA Grapalat" w:cs="Sylfaen"/>
          <w:sz w:val="20"/>
          <w:lang w:val="af-ZA"/>
        </w:rPr>
        <w:t xml:space="preserve"> </w:t>
      </w:r>
      <w:r w:rsidRPr="00064ADD">
        <w:rPr>
          <w:rFonts w:ascii="GHEA Grapalat" w:hAnsi="GHEA Grapalat" w:cs="Sylfaen"/>
          <w:sz w:val="20"/>
          <w:lang w:val="hy-AM"/>
        </w:rPr>
        <w:t>կամ</w:t>
      </w:r>
      <w:r w:rsidRPr="00064ADD">
        <w:rPr>
          <w:rFonts w:ascii="GHEA Grapalat" w:hAnsi="GHEA Grapalat" w:cs="Sylfaen"/>
          <w:sz w:val="20"/>
          <w:lang w:val="af-ZA"/>
        </w:rPr>
        <w:t xml:space="preserve"> </w:t>
      </w:r>
      <w:r w:rsidRPr="00064ADD">
        <w:rPr>
          <w:rFonts w:ascii="GHEA Grapalat" w:hAnsi="GHEA Grapalat" w:cs="Sylfaen"/>
          <w:sz w:val="20"/>
          <w:lang w:val="hy-AM"/>
        </w:rPr>
        <w:t>հրավերի</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պահանջներին</w:t>
      </w:r>
      <w:r w:rsidRPr="00064ADD">
        <w:rPr>
          <w:rFonts w:ascii="GHEA Grapalat" w:hAnsi="GHEA Grapalat" w:cs="Sylfaen"/>
          <w:sz w:val="20"/>
          <w:lang w:val="af-ZA"/>
        </w:rPr>
        <w:t xml:space="preserve"> </w:t>
      </w:r>
      <w:r w:rsidRPr="00064ADD">
        <w:rPr>
          <w:rFonts w:ascii="GHEA Grapalat" w:hAnsi="GHEA Grapalat" w:cs="Sylfaen"/>
          <w:sz w:val="20"/>
          <w:lang w:val="hy-AM"/>
        </w:rPr>
        <w:t>բավարար</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գնահատվել</w:t>
      </w:r>
      <w:r w:rsidRPr="00064ADD">
        <w:rPr>
          <w:rFonts w:ascii="GHEA Grapalat" w:hAnsi="GHEA Grapalat" w:cs="Sylfaen"/>
          <w:sz w:val="20"/>
          <w:lang w:val="af-ZA"/>
        </w:rPr>
        <w:t xml:space="preserve"> </w:t>
      </w:r>
      <w:r w:rsidRPr="00064ADD">
        <w:rPr>
          <w:rFonts w:ascii="GHEA Grapalat" w:hAnsi="GHEA Grapalat" w:cs="Sylfaen"/>
          <w:sz w:val="20"/>
          <w:lang w:val="hy-AM"/>
        </w:rPr>
        <w:t>միայն</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մասնակցի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p>
    <w:p w14:paraId="25BF3A56" w14:textId="77777777" w:rsidR="00387F66" w:rsidRPr="00064ADD" w:rsidRDefault="005D3374" w:rsidP="00FC415D">
      <w:pPr>
        <w:shd w:val="clear" w:color="auto" w:fill="FFFFFF"/>
        <w:ind w:firstLine="375"/>
        <w:jc w:val="both"/>
        <w:rPr>
          <w:rFonts w:ascii="GHEA Grapalat" w:hAnsi="GHEA Grapalat" w:cs="Sylfaen"/>
          <w:sz w:val="20"/>
          <w:lang w:val="hy-AM"/>
        </w:rPr>
      </w:pPr>
      <w:r w:rsidRPr="00064ADD" w:rsidDel="004830AB">
        <w:rPr>
          <w:rFonts w:ascii="GHEA Grapalat" w:hAnsi="GHEA Grapalat" w:cs="Sylfaen"/>
          <w:sz w:val="20"/>
          <w:lang w:val="af-ZA"/>
        </w:rPr>
        <w:t xml:space="preserve"> </w:t>
      </w:r>
    </w:p>
    <w:p w14:paraId="342DBCE0" w14:textId="77777777" w:rsidR="00C52CD8" w:rsidRPr="00064ADD" w:rsidRDefault="00704862" w:rsidP="00EF3662">
      <w:pPr>
        <w:ind w:firstLine="708"/>
        <w:jc w:val="both"/>
        <w:rPr>
          <w:rFonts w:ascii="GHEA Grapalat" w:hAnsi="GHEA Grapalat" w:cs="Sylfaen"/>
          <w:sz w:val="20"/>
          <w:lang w:val="hy-AM"/>
        </w:rPr>
      </w:pPr>
      <w:r w:rsidRPr="00064ADD">
        <w:rPr>
          <w:rFonts w:ascii="GHEA Grapalat" w:hAnsi="GHEA Grapalat" w:cs="Sylfaen"/>
          <w:sz w:val="20"/>
          <w:lang w:val="hy-AM"/>
        </w:rPr>
        <w:lastRenderedPageBreak/>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064ADD">
        <w:rPr>
          <w:rFonts w:ascii="GHEA Grapalat" w:hAnsi="GHEA Grapalat" w:cs="Sylfaen"/>
          <w:sz w:val="20"/>
          <w:lang w:val="hy-AM"/>
        </w:rPr>
        <w:t>կամ</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նվազագույն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գները</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հավասար</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են</w:t>
      </w:r>
      <w:r w:rsidR="00973FB1" w:rsidRPr="00064ADD">
        <w:rPr>
          <w:rFonts w:ascii="GHEA Grapalat" w:hAnsi="GHEA Grapalat" w:cs="Sylfaen"/>
          <w:sz w:val="20"/>
          <w:lang w:val="af-ZA"/>
        </w:rPr>
        <w:t>,</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գնման</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ընթացակարգը</w:t>
      </w:r>
      <w:r w:rsidR="009B6D58" w:rsidRPr="00064ADD">
        <w:rPr>
          <w:rFonts w:ascii="GHEA Grapalat" w:hAnsi="GHEA Grapalat" w:cs="Sylfaen"/>
          <w:sz w:val="20"/>
          <w:lang w:val="af-ZA"/>
        </w:rPr>
        <w:t xml:space="preserve"> </w:t>
      </w:r>
      <w:r w:rsidR="005A3DC6" w:rsidRPr="00064ADD">
        <w:rPr>
          <w:rFonts w:ascii="GHEA Grapalat" w:hAnsi="GHEA Grapalat" w:cs="Sylfaen"/>
          <w:sz w:val="20"/>
          <w:lang w:val="hy-AM"/>
        </w:rPr>
        <w:t>Օ</w:t>
      </w:r>
      <w:r w:rsidR="00973FB1" w:rsidRPr="00064ADD">
        <w:rPr>
          <w:rFonts w:ascii="GHEA Grapalat" w:hAnsi="GHEA Grapalat" w:cs="Sylfaen"/>
          <w:sz w:val="20"/>
          <w:lang w:val="hy-AM"/>
        </w:rPr>
        <w:t>րենքի</w:t>
      </w:r>
      <w:r w:rsidR="00973FB1" w:rsidRPr="00064ADD">
        <w:rPr>
          <w:rFonts w:ascii="GHEA Grapalat" w:hAnsi="GHEA Grapalat" w:cs="Sylfaen"/>
          <w:sz w:val="20"/>
          <w:lang w:val="af-ZA"/>
        </w:rPr>
        <w:t xml:space="preserve"> 37-</w:t>
      </w:r>
      <w:r w:rsidR="00973FB1" w:rsidRPr="00064ADD">
        <w:rPr>
          <w:rFonts w:ascii="GHEA Grapalat" w:hAnsi="GHEA Grapalat" w:cs="Sylfaen"/>
          <w:sz w:val="20"/>
          <w:lang w:val="hy-AM"/>
        </w:rPr>
        <w:t>րդ</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հոդվածի</w:t>
      </w:r>
      <w:r w:rsidR="00973FB1" w:rsidRPr="00064ADD">
        <w:rPr>
          <w:rFonts w:ascii="GHEA Grapalat" w:hAnsi="GHEA Grapalat" w:cs="Sylfaen"/>
          <w:sz w:val="20"/>
          <w:lang w:val="af-ZA"/>
        </w:rPr>
        <w:t xml:space="preserve"> 1-</w:t>
      </w:r>
      <w:r w:rsidR="00973FB1" w:rsidRPr="00064ADD">
        <w:rPr>
          <w:rFonts w:ascii="GHEA Grapalat" w:hAnsi="GHEA Grapalat" w:cs="Sylfaen"/>
          <w:sz w:val="20"/>
          <w:lang w:val="hy-AM"/>
        </w:rPr>
        <w:t>ին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մասի</w:t>
      </w:r>
      <w:r w:rsidR="00973FB1" w:rsidRPr="00064ADD">
        <w:rPr>
          <w:rFonts w:ascii="GHEA Grapalat" w:hAnsi="GHEA Grapalat" w:cs="Sylfaen"/>
          <w:sz w:val="20"/>
          <w:lang w:val="af-ZA"/>
        </w:rPr>
        <w:t xml:space="preserve"> 1-</w:t>
      </w:r>
      <w:r w:rsidR="00973FB1" w:rsidRPr="00064ADD">
        <w:rPr>
          <w:rFonts w:ascii="GHEA Grapalat" w:hAnsi="GHEA Grapalat" w:cs="Sylfaen"/>
          <w:sz w:val="20"/>
          <w:lang w:val="hy-AM"/>
        </w:rPr>
        <w:t>ին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կետի</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հիման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վրա</w:t>
      </w:r>
      <w:r w:rsidR="00973FB1" w:rsidRPr="00064ADD">
        <w:rPr>
          <w:rFonts w:ascii="GHEA Grapalat" w:hAnsi="GHEA Grapalat" w:cs="Sylfaen"/>
          <w:sz w:val="20"/>
          <w:lang w:val="af-ZA"/>
        </w:rPr>
        <w:t xml:space="preserve"> </w:t>
      </w:r>
      <w:r w:rsidR="009B6D58" w:rsidRPr="00064ADD">
        <w:rPr>
          <w:rFonts w:ascii="GHEA Grapalat" w:hAnsi="GHEA Grapalat" w:cs="Sylfaen"/>
          <w:sz w:val="20"/>
          <w:lang w:val="hy-AM"/>
        </w:rPr>
        <w:t>հայտարարվում</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է</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չկայացած</w:t>
      </w:r>
      <w:r w:rsidR="003D1FE3" w:rsidRPr="00064ADD">
        <w:rPr>
          <w:rFonts w:ascii="GHEA Grapalat" w:hAnsi="GHEA Grapalat" w:cs="Sylfaen"/>
          <w:sz w:val="20"/>
          <w:lang w:val="hy-AM"/>
        </w:rPr>
        <w:t>, բացառությամբ սույն ենթակետի «զ» պարբերությամբ նախատեսված դեպքի:</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6" w:name="_Hlk9262487"/>
      <w:r w:rsidR="00476579" w:rsidRPr="00064ADD">
        <w:rPr>
          <w:rFonts w:ascii="GHEA Grapalat" w:hAnsi="GHEA Grapalat" w:cs="Sylfaen"/>
          <w:sz w:val="20"/>
          <w:szCs w:val="24"/>
          <w:lang w:val="hy-AM" w:eastAsia="en-US"/>
        </w:rPr>
        <w:t xml:space="preserve"> </w:t>
      </w:r>
      <w:bookmarkEnd w:id="6"/>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77777777"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6F01F6B7" w14:textId="77777777"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lastRenderedPageBreak/>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14:paraId="3962CA62" w14:textId="77777777"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sidRPr="00993392">
        <w:rPr>
          <w:rFonts w:ascii="GHEA Grapalat" w:hAnsi="GHEA Grapalat" w:cs="Sylfaen"/>
          <w:sz w:val="20"/>
          <w:lang w:val="af-ZA"/>
        </w:rPr>
        <w:t>Ընդ որում, եթե՝</w:t>
      </w:r>
    </w:p>
    <w:p w14:paraId="1DFAEDD7" w14:textId="77777777" w:rsidR="00A04C67" w:rsidRPr="00993392" w:rsidRDefault="00A04C67" w:rsidP="006D0D73">
      <w:pPr>
        <w:pStyle w:val="ListParagraph"/>
        <w:numPr>
          <w:ilvl w:val="0"/>
          <w:numId w:val="5"/>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3E831B96" w14:textId="77777777" w:rsidR="00A04C67" w:rsidRPr="00993392" w:rsidRDefault="00A04C67" w:rsidP="006D0D73">
      <w:pPr>
        <w:pStyle w:val="ListParagraph"/>
        <w:numPr>
          <w:ilvl w:val="0"/>
          <w:numId w:val="5"/>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993392">
        <w:rPr>
          <w:rFonts w:ascii="GHEA Grapalat" w:hAnsi="GHEA Grapalat" w:cs="Sylfaen"/>
          <w:sz w:val="20"/>
          <w:lang w:val="en-US"/>
        </w:rPr>
        <w:t>քան</w:t>
      </w:r>
      <w:r w:rsidRPr="00993392">
        <w:rPr>
          <w:rFonts w:ascii="GHEA Grapalat" w:hAnsi="GHEA Grapalat" w:cs="Sylfaen"/>
          <w:sz w:val="20"/>
          <w:lang w:val="af-ZA"/>
        </w:rPr>
        <w:t xml:space="preserve"> </w:t>
      </w:r>
      <w:r w:rsidRPr="00993392">
        <w:rPr>
          <w:rFonts w:ascii="GHEA Grapalat" w:hAnsi="GHEA Grapalat" w:cs="Sylfaen"/>
          <w:sz w:val="20"/>
          <w:lang w:val="en-US"/>
        </w:rPr>
        <w:t>մասնակցին</w:t>
      </w:r>
      <w:r w:rsidRPr="00993392">
        <w:rPr>
          <w:rFonts w:ascii="GHEA Grapalat" w:hAnsi="GHEA Grapalat" w:cs="Sylfaen"/>
          <w:sz w:val="20"/>
          <w:lang w:val="af-ZA"/>
        </w:rPr>
        <w:t xml:space="preserve"> </w:t>
      </w:r>
      <w:r w:rsidRPr="00993392">
        <w:rPr>
          <w:rFonts w:ascii="GHEA Grapalat" w:hAnsi="GHEA Grapalat" w:cs="Sylfaen"/>
          <w:sz w:val="20"/>
          <w:lang w:val="en-US"/>
        </w:rPr>
        <w:t>կամ</w:t>
      </w:r>
      <w:r w:rsidRPr="00993392">
        <w:rPr>
          <w:rFonts w:ascii="GHEA Grapalat" w:hAnsi="GHEA Grapalat" w:cs="Sylfaen"/>
          <w:sz w:val="20"/>
          <w:lang w:val="af-ZA"/>
        </w:rPr>
        <w:t xml:space="preserve"> </w:t>
      </w:r>
      <w:r w:rsidRPr="00993392">
        <w:rPr>
          <w:rFonts w:ascii="GHEA Grapalat" w:hAnsi="GHEA Grapalat" w:cs="Sylfaen"/>
          <w:sz w:val="20"/>
          <w:lang w:val="en-US"/>
        </w:rPr>
        <w:t>պայմանագիր</w:t>
      </w:r>
      <w:r w:rsidRPr="00993392">
        <w:rPr>
          <w:rFonts w:ascii="GHEA Grapalat" w:hAnsi="GHEA Grapalat" w:cs="Sylfaen"/>
          <w:sz w:val="20"/>
          <w:lang w:val="af-ZA"/>
        </w:rPr>
        <w:t xml:space="preserve"> </w:t>
      </w:r>
      <w:r w:rsidRPr="00993392">
        <w:rPr>
          <w:rFonts w:ascii="GHEA Grapalat" w:hAnsi="GHEA Grapalat" w:cs="Sylfaen"/>
          <w:sz w:val="20"/>
          <w:lang w:val="en-US"/>
        </w:rPr>
        <w:t>կնքած</w:t>
      </w:r>
      <w:r w:rsidRPr="00993392">
        <w:rPr>
          <w:rFonts w:ascii="GHEA Grapalat" w:hAnsi="GHEA Grapalat" w:cs="Sylfaen"/>
          <w:sz w:val="20"/>
          <w:lang w:val="af-ZA"/>
        </w:rPr>
        <w:t xml:space="preserve"> </w:t>
      </w:r>
      <w:r w:rsidRPr="00993392">
        <w:rPr>
          <w:rFonts w:ascii="GHEA Grapalat" w:hAnsi="GHEA Grapalat" w:cs="Sylfaen"/>
          <w:sz w:val="20"/>
          <w:lang w:val="en-US"/>
        </w:rPr>
        <w:t>անձին</w:t>
      </w:r>
      <w:r w:rsidRPr="00993392">
        <w:rPr>
          <w:rFonts w:ascii="GHEA Grapalat" w:hAnsi="GHEA Grapalat" w:cs="Sylfaen"/>
          <w:sz w:val="20"/>
          <w:lang w:val="af-ZA"/>
        </w:rPr>
        <w:t xml:space="preserve"> </w:t>
      </w:r>
      <w:r w:rsidRPr="00993392">
        <w:rPr>
          <w:rFonts w:ascii="GHEA Grapalat" w:hAnsi="GHEA Grapalat" w:cs="Sylfaen"/>
          <w:sz w:val="20"/>
          <w:lang w:val="en-US"/>
        </w:rPr>
        <w:t>ցուցակում</w:t>
      </w:r>
      <w:r w:rsidRPr="00993392">
        <w:rPr>
          <w:rFonts w:ascii="GHEA Grapalat" w:hAnsi="GHEA Grapalat" w:cs="Sylfaen"/>
          <w:sz w:val="20"/>
          <w:lang w:val="af-ZA"/>
        </w:rPr>
        <w:t xml:space="preserve"> </w:t>
      </w:r>
      <w:r w:rsidRPr="00993392">
        <w:rPr>
          <w:rFonts w:ascii="GHEA Grapalat" w:hAnsi="GHEA Grapalat" w:cs="Sylfaen"/>
          <w:sz w:val="20"/>
          <w:lang w:val="en-US"/>
        </w:rPr>
        <w:t>ներառելու</w:t>
      </w:r>
      <w:r w:rsidRPr="00993392">
        <w:rPr>
          <w:rFonts w:ascii="GHEA Grapalat" w:hAnsi="GHEA Grapalat" w:cs="Sylfaen"/>
          <w:sz w:val="20"/>
          <w:lang w:val="af-ZA"/>
        </w:rPr>
        <w:t xml:space="preserve"> </w:t>
      </w:r>
      <w:r w:rsidRPr="00993392">
        <w:rPr>
          <w:rFonts w:ascii="GHEA Grapalat" w:hAnsi="GHEA Grapalat" w:cs="Sylfaen"/>
          <w:sz w:val="20"/>
          <w:lang w:val="en-US"/>
        </w:rPr>
        <w:t>վերջնաժամկետը</w:t>
      </w:r>
      <w:r w:rsidRPr="00993392">
        <w:rPr>
          <w:rFonts w:ascii="GHEA Grapalat" w:hAnsi="GHEA Grapalat" w:cs="Sylfaen"/>
          <w:sz w:val="20"/>
          <w:lang w:val="af-ZA"/>
        </w:rPr>
        <w:t xml:space="preserve"> </w:t>
      </w:r>
      <w:r w:rsidRPr="00993392">
        <w:rPr>
          <w:rFonts w:ascii="GHEA Grapalat" w:hAnsi="GHEA Grapalat" w:cs="Sylfaen"/>
          <w:sz w:val="20"/>
          <w:lang w:val="en-US"/>
        </w:rPr>
        <w:t>լրանալու</w:t>
      </w:r>
      <w:r w:rsidRPr="00993392">
        <w:rPr>
          <w:rFonts w:ascii="GHEA Grapalat" w:hAnsi="GHEA Grapalat" w:cs="Sylfaen"/>
          <w:sz w:val="20"/>
          <w:lang w:val="af-ZA"/>
        </w:rPr>
        <w:t xml:space="preserve"> </w:t>
      </w:r>
      <w:r w:rsidRPr="00993392">
        <w:rPr>
          <w:rFonts w:ascii="GHEA Grapalat" w:hAnsi="GHEA Grapalat" w:cs="Sylfaen"/>
          <w:sz w:val="20"/>
          <w:lang w:val="en-US"/>
        </w:rPr>
        <w:t>օրը</w:t>
      </w:r>
      <w:r w:rsidRPr="00993392">
        <w:rPr>
          <w:rFonts w:ascii="GHEA Grapalat" w:hAnsi="GHEA Grapalat" w:cs="Sylfaen"/>
          <w:sz w:val="20"/>
          <w:lang w:val="af-ZA"/>
        </w:rPr>
        <w:t xml:space="preserve">, </w:t>
      </w:r>
      <w:r w:rsidRPr="00993392">
        <w:rPr>
          <w:rFonts w:ascii="GHEA Grapalat" w:hAnsi="GHEA Grapalat" w:cs="Sylfaen"/>
          <w:sz w:val="20"/>
          <w:lang w:val="en-US"/>
        </w:rPr>
        <w:t>ապա</w:t>
      </w:r>
      <w:r w:rsidRPr="00993392">
        <w:rPr>
          <w:rFonts w:ascii="GHEA Grapalat" w:hAnsi="GHEA Grapalat" w:cs="Sylfaen"/>
          <w:sz w:val="20"/>
          <w:lang w:val="af-ZA"/>
        </w:rPr>
        <w:t xml:space="preserve"> </w:t>
      </w:r>
      <w:r w:rsidRPr="00993392">
        <w:rPr>
          <w:rFonts w:ascii="GHEA Grapalat" w:hAnsi="GHEA Grapalat" w:cs="Sylfaen"/>
          <w:sz w:val="20"/>
          <w:lang w:val="en-US"/>
        </w:rPr>
        <w:t>պատվիրատուն</w:t>
      </w:r>
      <w:r w:rsidRPr="00993392">
        <w:rPr>
          <w:rFonts w:ascii="GHEA Grapalat" w:hAnsi="GHEA Grapalat" w:cs="Sylfaen"/>
          <w:sz w:val="20"/>
          <w:lang w:val="af-ZA"/>
        </w:rPr>
        <w:t xml:space="preserve"> </w:t>
      </w:r>
      <w:r w:rsidRPr="00993392">
        <w:rPr>
          <w:rFonts w:ascii="GHEA Grapalat" w:hAnsi="GHEA Grapalat" w:cs="Sylfaen"/>
          <w:sz w:val="20"/>
          <w:lang w:val="en-US"/>
        </w:rPr>
        <w:t>դրա</w:t>
      </w:r>
      <w:r w:rsidRPr="00993392">
        <w:rPr>
          <w:rFonts w:ascii="GHEA Grapalat" w:hAnsi="GHEA Grapalat" w:cs="Sylfaen"/>
          <w:sz w:val="20"/>
          <w:lang w:val="af-ZA"/>
        </w:rPr>
        <w:t xml:space="preserve"> </w:t>
      </w:r>
      <w:r w:rsidRPr="00993392">
        <w:rPr>
          <w:rFonts w:ascii="GHEA Grapalat" w:hAnsi="GHEA Grapalat" w:cs="Sylfaen"/>
          <w:sz w:val="20"/>
          <w:lang w:val="en-US"/>
        </w:rPr>
        <w:t>մասին</w:t>
      </w:r>
      <w:r w:rsidRPr="00993392">
        <w:rPr>
          <w:rFonts w:ascii="GHEA Grapalat" w:hAnsi="GHEA Grapalat" w:cs="Sylfaen"/>
          <w:sz w:val="20"/>
          <w:lang w:val="af-ZA"/>
        </w:rPr>
        <w:t xml:space="preserve"> </w:t>
      </w:r>
      <w:r w:rsidRPr="00993392">
        <w:rPr>
          <w:rFonts w:ascii="GHEA Grapalat" w:hAnsi="GHEA Grapalat" w:cs="Sylfaen"/>
          <w:sz w:val="20"/>
          <w:lang w:val="en-US"/>
        </w:rPr>
        <w:t>գրավոր</w:t>
      </w:r>
      <w:r w:rsidRPr="00993392">
        <w:rPr>
          <w:rFonts w:ascii="GHEA Grapalat" w:hAnsi="GHEA Grapalat" w:cs="Sylfaen"/>
          <w:sz w:val="20"/>
          <w:lang w:val="af-ZA"/>
        </w:rPr>
        <w:t xml:space="preserve"> </w:t>
      </w:r>
      <w:r w:rsidRPr="00993392">
        <w:rPr>
          <w:rFonts w:ascii="GHEA Grapalat" w:hAnsi="GHEA Grapalat" w:cs="Sylfaen"/>
          <w:sz w:val="20"/>
          <w:lang w:val="en-US"/>
        </w:rPr>
        <w:t>տեղեկացնում</w:t>
      </w:r>
      <w:r w:rsidRPr="00993392">
        <w:rPr>
          <w:rFonts w:ascii="GHEA Grapalat" w:hAnsi="GHEA Grapalat" w:cs="Sylfaen"/>
          <w:sz w:val="20"/>
          <w:lang w:val="af-ZA"/>
        </w:rPr>
        <w:t xml:space="preserve"> </w:t>
      </w:r>
      <w:r w:rsidRPr="00993392">
        <w:rPr>
          <w:rFonts w:ascii="GHEA Grapalat" w:hAnsi="GHEA Grapalat" w:cs="Sylfaen"/>
          <w:sz w:val="20"/>
          <w:lang w:val="en-US"/>
        </w:rPr>
        <w:t>է</w:t>
      </w:r>
      <w:r w:rsidRPr="00993392">
        <w:rPr>
          <w:rFonts w:ascii="GHEA Grapalat" w:hAnsi="GHEA Grapalat" w:cs="Sylfaen"/>
          <w:sz w:val="20"/>
          <w:lang w:val="af-ZA"/>
        </w:rPr>
        <w:t xml:space="preserve"> </w:t>
      </w:r>
      <w:r w:rsidRPr="00993392">
        <w:rPr>
          <w:rFonts w:ascii="GHEA Grapalat" w:hAnsi="GHEA Grapalat" w:cs="Sylfaen"/>
          <w:sz w:val="20"/>
          <w:lang w:val="en-US"/>
        </w:rPr>
        <w:t>լիազորված</w:t>
      </w:r>
      <w:r w:rsidRPr="00993392">
        <w:rPr>
          <w:rFonts w:ascii="GHEA Grapalat" w:hAnsi="GHEA Grapalat" w:cs="Sylfaen"/>
          <w:sz w:val="20"/>
          <w:lang w:val="af-ZA"/>
        </w:rPr>
        <w:t xml:space="preserve"> </w:t>
      </w:r>
      <w:r w:rsidRPr="00993392">
        <w:rPr>
          <w:rFonts w:ascii="GHEA Grapalat" w:hAnsi="GHEA Grapalat" w:cs="Sylfaen"/>
          <w:sz w:val="20"/>
          <w:lang w:val="en-US"/>
        </w:rPr>
        <w:t>մարմին</w:t>
      </w:r>
      <w:r w:rsidRPr="00993392">
        <w:rPr>
          <w:rFonts w:ascii="GHEA Grapalat" w:hAnsi="GHEA Grapalat" w:cs="Sylfaen"/>
          <w:sz w:val="20"/>
          <w:lang w:val="af-ZA"/>
        </w:rPr>
        <w:t xml:space="preserve">, </w:t>
      </w:r>
      <w:r w:rsidRPr="00993392">
        <w:rPr>
          <w:rFonts w:ascii="GHEA Grapalat" w:hAnsi="GHEA Grapalat" w:cs="Sylfaen"/>
          <w:sz w:val="20"/>
          <w:lang w:val="en-US"/>
        </w:rPr>
        <w:t>որի</w:t>
      </w:r>
      <w:r w:rsidRPr="00993392">
        <w:rPr>
          <w:rFonts w:ascii="GHEA Grapalat" w:hAnsi="GHEA Grapalat" w:cs="Sylfaen"/>
          <w:sz w:val="20"/>
          <w:lang w:val="af-ZA"/>
        </w:rPr>
        <w:t xml:space="preserve"> </w:t>
      </w:r>
      <w:r w:rsidRPr="00993392">
        <w:rPr>
          <w:rFonts w:ascii="GHEA Grapalat" w:hAnsi="GHEA Grapalat" w:cs="Sylfaen"/>
          <w:sz w:val="20"/>
          <w:lang w:val="en-US"/>
        </w:rPr>
        <w:t>հիման</w:t>
      </w:r>
      <w:r w:rsidRPr="00993392">
        <w:rPr>
          <w:rFonts w:ascii="GHEA Grapalat" w:hAnsi="GHEA Grapalat" w:cs="Sylfaen"/>
          <w:sz w:val="20"/>
          <w:lang w:val="af-ZA"/>
        </w:rPr>
        <w:t xml:space="preserve"> </w:t>
      </w:r>
      <w:r w:rsidRPr="00993392">
        <w:rPr>
          <w:rFonts w:ascii="GHEA Grapalat" w:hAnsi="GHEA Grapalat" w:cs="Sylfaen"/>
          <w:sz w:val="20"/>
          <w:lang w:val="en-US"/>
        </w:rPr>
        <w:t>վրա</w:t>
      </w:r>
      <w:r w:rsidRPr="00993392">
        <w:rPr>
          <w:rFonts w:ascii="GHEA Grapalat" w:hAnsi="GHEA Grapalat" w:cs="Sylfaen"/>
          <w:sz w:val="20"/>
          <w:lang w:val="af-ZA"/>
        </w:rPr>
        <w:t xml:space="preserve"> </w:t>
      </w:r>
      <w:r w:rsidRPr="00993392">
        <w:rPr>
          <w:rFonts w:ascii="GHEA Grapalat" w:hAnsi="GHEA Grapalat" w:cs="Sylfaen"/>
          <w:sz w:val="20"/>
          <w:lang w:val="en-US"/>
        </w:rPr>
        <w:t>մասնակիցը</w:t>
      </w:r>
      <w:r w:rsidRPr="00993392">
        <w:rPr>
          <w:rFonts w:ascii="GHEA Grapalat" w:hAnsi="GHEA Grapalat" w:cs="Sylfaen"/>
          <w:sz w:val="20"/>
          <w:lang w:val="af-ZA"/>
        </w:rPr>
        <w:t xml:space="preserve"> </w:t>
      </w:r>
      <w:r w:rsidRPr="00993392">
        <w:rPr>
          <w:rFonts w:ascii="GHEA Grapalat" w:hAnsi="GHEA Grapalat" w:cs="Sylfaen"/>
          <w:sz w:val="20"/>
          <w:lang w:val="en-US"/>
        </w:rPr>
        <w:t>չի</w:t>
      </w:r>
      <w:r w:rsidRPr="00993392">
        <w:rPr>
          <w:rFonts w:ascii="GHEA Grapalat" w:hAnsi="GHEA Grapalat" w:cs="Sylfaen"/>
          <w:sz w:val="20"/>
          <w:lang w:val="af-ZA"/>
        </w:rPr>
        <w:t xml:space="preserve"> </w:t>
      </w:r>
      <w:r w:rsidRPr="00993392">
        <w:rPr>
          <w:rFonts w:ascii="GHEA Grapalat" w:hAnsi="GHEA Grapalat" w:cs="Sylfaen"/>
          <w:sz w:val="20"/>
          <w:lang w:val="en-US"/>
        </w:rPr>
        <w:t>ներառվում</w:t>
      </w:r>
      <w:r w:rsidRPr="00993392">
        <w:rPr>
          <w:rFonts w:ascii="GHEA Grapalat" w:hAnsi="GHEA Grapalat" w:cs="Sylfaen"/>
          <w:sz w:val="20"/>
          <w:lang w:val="af-ZA"/>
        </w:rPr>
        <w:t xml:space="preserve"> </w:t>
      </w:r>
      <w:r w:rsidRPr="00993392">
        <w:rPr>
          <w:rFonts w:ascii="GHEA Grapalat" w:hAnsi="GHEA Grapalat" w:cs="Sylfaen"/>
          <w:sz w:val="20"/>
          <w:lang w:val="en-US"/>
        </w:rPr>
        <w:t>ցուցակում</w:t>
      </w:r>
      <w:r w:rsidRPr="00993392">
        <w:rPr>
          <w:rFonts w:ascii="GHEA Grapalat" w:hAnsi="GHEA Grapalat" w:cs="Sylfaen"/>
          <w:sz w:val="20"/>
          <w:lang w:val="af-ZA"/>
        </w:rPr>
        <w:t>:</w:t>
      </w:r>
    </w:p>
    <w:p w14:paraId="46C61219" w14:textId="77777777" w:rsidR="003D4374" w:rsidRPr="00064ADD" w:rsidRDefault="00564FB7" w:rsidP="00EF3662">
      <w:pPr>
        <w:ind w:firstLine="375"/>
        <w:jc w:val="both"/>
        <w:rPr>
          <w:rFonts w:ascii="GHEA Grapalat" w:hAnsi="GHEA Grapalat" w:cs="Sylfaen"/>
          <w:sz w:val="20"/>
          <w:lang w:val="af-ZA"/>
        </w:rPr>
      </w:pPr>
      <w:r w:rsidRPr="00064ADD">
        <w:rPr>
          <w:rFonts w:ascii="GHEA Grapalat" w:hAnsi="GHEA Grapalat" w:cs="Sylfaen"/>
          <w:sz w:val="20"/>
          <w:lang w:val="af-ZA"/>
        </w:rPr>
        <w:t xml:space="preserve"> </w:t>
      </w:r>
    </w:p>
    <w:p w14:paraId="37B1234C" w14:textId="77777777" w:rsidR="00B54F63" w:rsidRPr="00064ADD" w:rsidRDefault="00B97D91" w:rsidP="00EF3662">
      <w:pPr>
        <w:ind w:firstLine="375"/>
        <w:jc w:val="both"/>
        <w:rPr>
          <w:rFonts w:ascii="GHEA Grapalat" w:hAnsi="GHEA Grapalat"/>
          <w:sz w:val="20"/>
          <w:szCs w:val="20"/>
          <w:lang w:val="af-ZA"/>
        </w:rPr>
      </w:pPr>
      <w:r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77777777" w:rsidR="002B103D" w:rsidRPr="00064ADD" w:rsidRDefault="00A150A9" w:rsidP="00EF3662">
      <w:pPr>
        <w:pStyle w:val="BodyTextIndent2"/>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1A1A14" w:rsidRPr="00064ADD">
        <w:rPr>
          <w:rFonts w:ascii="GHEA Grapalat" w:hAnsi="GHEA Grapalat" w:cs="Sylfaen"/>
          <w:vertAlign w:val="superscript"/>
        </w:rPr>
        <w:t>10</w:t>
      </w:r>
      <w:r w:rsidR="00571F29" w:rsidRPr="00064ADD">
        <w:rPr>
          <w:rStyle w:val="FootnoteReference"/>
          <w:rFonts w:ascii="GHEA Grapalat" w:hAnsi="GHEA Grapalat" w:cs="Sylfaen"/>
          <w:color w:val="FFFFFF"/>
        </w:rPr>
        <w:footnoteReference w:id="3"/>
      </w:r>
      <w:r w:rsidR="00571F29" w:rsidRPr="00064ADD">
        <w:rPr>
          <w:rFonts w:ascii="GHEA Grapalat" w:hAnsi="GHEA Grapalat" w:cs="Tahoma"/>
        </w:rPr>
        <w:t>։</w:t>
      </w:r>
      <w:r w:rsidR="002B103D" w:rsidRPr="00064ADD">
        <w:rPr>
          <w:rFonts w:ascii="GHEA Grapalat" w:hAnsi="GHEA Grapalat" w:cs="Tahoma"/>
          <w:lang w:val="hy-AM"/>
        </w:rPr>
        <w:t xml:space="preserve"> </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77777777" w:rsidR="00AB1F10" w:rsidRPr="00064ADD" w:rsidRDefault="00AB1F10" w:rsidP="00AB1F10">
      <w:pPr>
        <w:pStyle w:val="BodyTextIndent2"/>
        <w:spacing w:line="240" w:lineRule="auto"/>
        <w:ind w:firstLine="567"/>
        <w:rPr>
          <w:rFonts w:ascii="GHEA Grapalat" w:hAnsi="GHEA Grapalat" w:cs="Sylfaen"/>
          <w:lang w:val="hy-AM"/>
        </w:rPr>
      </w:pPr>
      <w:r w:rsidRPr="00064ADD">
        <w:rPr>
          <w:rFonts w:ascii="GHEA Grapalat" w:hAnsi="GHEA Grapalat" w:cs="Sylfaen"/>
          <w:lang w:val="es-ES"/>
        </w:rPr>
        <w:lastRenderedPageBreak/>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      »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77777777"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356DC">
        <w:rPr>
          <w:rFonts w:ascii="GHEA Grapalat" w:hAnsi="GHEA Grapalat" w:cs="Sylfaen"/>
          <w:strike/>
          <w:color w:val="4472C4" w:themeColor="accent1"/>
          <w:sz w:val="20"/>
          <w:lang w:val="hy-AM"/>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Եթե ապահովումը ներկայացվում է բանկային երաշխիքի ձևով, ապա սույն կետով նախատեսված ժամկետը սահմանվում է 10 աշխատանքային օր։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 </w:t>
      </w:r>
      <w:r w:rsidR="00BE198C" w:rsidRPr="00064ADD">
        <w:rPr>
          <w:rFonts w:ascii="GHEA Grapalat" w:hAnsi="GHEA Grapalat" w:cs="Sylfaen"/>
          <w:sz w:val="20"/>
          <w:vertAlign w:val="superscript"/>
          <w:lang w:val="hy-AM"/>
        </w:rPr>
        <w:t>10.1</w:t>
      </w:r>
    </w:p>
    <w:p w14:paraId="177F3ECB" w14:textId="2D5B4853" w:rsidR="00781235" w:rsidRPr="000356DC" w:rsidRDefault="00AD6D6A" w:rsidP="00781235">
      <w:pPr>
        <w:ind w:firstLine="567"/>
        <w:jc w:val="both"/>
        <w:rPr>
          <w:rFonts w:ascii="GHEA Grapalat" w:hAnsi="GHEA Grapalat" w:cs="Sylfaen"/>
          <w:strike/>
          <w:sz w:val="20"/>
          <w:lang w:val="hy-AM"/>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բանկերի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կողմից</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տրամադրված</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երաշխիքների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w:t>
      </w:r>
      <w:r w:rsidR="000356DC">
        <w:rPr>
          <w:rFonts w:ascii="GHEA Grapalat" w:hAnsi="GHEA Grapalat" w:cs="Sylfaen"/>
          <w:sz w:val="20"/>
          <w:lang w:val="af-ZA"/>
        </w:rPr>
        <w:t xml:space="preserve"> </w:t>
      </w:r>
      <w:r w:rsidR="00781235" w:rsidRPr="000356DC">
        <w:rPr>
          <w:rFonts w:ascii="GHEA Grapalat" w:hAnsi="GHEA Grapalat" w:cs="Sylfaen"/>
          <w:strike/>
          <w:color w:val="4472C4" w:themeColor="accent1"/>
          <w:sz w:val="20"/>
          <w:lang w:val="hy-AM"/>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Ընդ որում ապահովումը պետք է վավեր լինի առնվազն մինչև պայմանագրի կատարման արդյունքը պատվիրատուից կողմից ամբողջական ընդունվելու օրվան հաջորդող </w:t>
      </w:r>
      <w:r w:rsidR="00FC415D" w:rsidRPr="000356DC">
        <w:rPr>
          <w:rFonts w:ascii="GHEA Grapalat" w:hAnsi="GHEA Grapalat" w:cs="Sylfaen"/>
          <w:strike/>
          <w:color w:val="4472C4" w:themeColor="accent1"/>
          <w:sz w:val="20"/>
          <w:lang w:val="hy-AM"/>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20</w:t>
      </w:r>
      <w:r w:rsidR="00781235" w:rsidRPr="000356DC">
        <w:rPr>
          <w:rFonts w:ascii="GHEA Grapalat" w:hAnsi="GHEA Grapalat" w:cs="Sylfaen"/>
          <w:strike/>
          <w:color w:val="4472C4" w:themeColor="accent1"/>
          <w:sz w:val="20"/>
          <w:lang w:val="hy-AM"/>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-րդ աշխատանքային օրը ներառյալ</w:t>
      </w:r>
      <w:r w:rsidR="00FC415D" w:rsidRPr="000356DC">
        <w:rPr>
          <w:strike/>
          <w:color w:val="4472C4" w:themeColor="accent1"/>
          <w:lang w:val="hy-AM"/>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ootnoteReference w:id="4"/>
      </w:r>
      <w:r w:rsidR="006E2E11" w:rsidRPr="000356DC">
        <w:rPr>
          <w:rFonts w:ascii="GHEA Grapalat" w:hAnsi="GHEA Grapalat" w:cs="Sylfaen"/>
          <w:strike/>
          <w:color w:val="4472C4" w:themeColor="accent1"/>
          <w:sz w:val="20"/>
          <w:lang w:val="hy-AM"/>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w:t>
      </w:r>
      <w:r w:rsidR="00130331" w:rsidRPr="000356DC">
        <w:rPr>
          <w:rFonts w:ascii="GHEA Grapalat" w:hAnsi="GHEA Grapalat" w:cs="Sylfaen"/>
          <w:strike/>
          <w:color w:val="4472C4" w:themeColor="accent1"/>
          <w:sz w:val="20"/>
          <w:lang w:val="hy-AM"/>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0798AF1E" w14:textId="77777777"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lastRenderedPageBreak/>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4A91587A" w14:textId="77777777" w:rsidR="00BE198C" w:rsidRPr="00F66DC2" w:rsidRDefault="00BE198C" w:rsidP="00BE198C">
      <w:pPr>
        <w:pStyle w:val="NormalWeb"/>
        <w:shd w:val="clear" w:color="auto" w:fill="FFFFFF"/>
        <w:spacing w:before="0" w:beforeAutospacing="0" w:after="0" w:afterAutospacing="0"/>
        <w:ind w:firstLine="375"/>
        <w:jc w:val="both"/>
        <w:rPr>
          <w:rFonts w:ascii="GHEA Grapalat" w:hAnsi="GHEA Grapalat" w:cs="Sylfaen"/>
          <w:strike/>
          <w:color w:val="4472C4" w:themeColor="accent1"/>
          <w:sz w:val="20"/>
          <w:lang w:val="hy-AM"/>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66DC2">
        <w:rPr>
          <w:rFonts w:ascii="GHEA Grapalat" w:hAnsi="GHEA Grapalat" w:cs="Sylfaen"/>
          <w:strike/>
          <w:color w:val="4472C4" w:themeColor="accent1"/>
          <w:sz w:val="20"/>
          <w:lang w:val="hy-AM"/>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Ընդ որում, եթե </w:t>
      </w:r>
      <w:r w:rsidR="00495E41" w:rsidRPr="00F66DC2">
        <w:rPr>
          <w:rFonts w:ascii="GHEA Grapalat" w:hAnsi="GHEA Grapalat" w:cs="Sylfaen"/>
          <w:strike/>
          <w:color w:val="4472C4" w:themeColor="accent1"/>
          <w:sz w:val="20"/>
          <w:lang w:val="hy-AM"/>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ծառայությունների</w:t>
      </w:r>
      <w:r w:rsidRPr="00F66DC2">
        <w:rPr>
          <w:rFonts w:ascii="GHEA Grapalat" w:hAnsi="GHEA Grapalat" w:cs="Sylfaen"/>
          <w:strike/>
          <w:color w:val="4472C4" w:themeColor="accent1"/>
          <w:sz w:val="20"/>
          <w:lang w:val="hy-AM"/>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29498F34" w14:textId="43FC8BAF" w:rsidR="00CF12EE" w:rsidRPr="00F66DC2" w:rsidRDefault="00B004E0" w:rsidP="007C2603">
      <w:pPr>
        <w:pStyle w:val="NormalWeb"/>
        <w:shd w:val="clear" w:color="auto" w:fill="FFFFFF"/>
        <w:spacing w:before="0" w:beforeAutospacing="0" w:after="0" w:afterAutospacing="0"/>
        <w:ind w:firstLine="375"/>
        <w:jc w:val="both"/>
        <w:rPr>
          <w:rFonts w:ascii="GHEA Grapalat" w:hAnsi="GHEA Grapalat" w:cs="Sylfaen"/>
          <w:strike/>
          <w:color w:val="4472C4" w:themeColor="accent1"/>
          <w:sz w:val="20"/>
          <w:lang w:val="hy-AM"/>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66DC2">
        <w:rPr>
          <w:rFonts w:ascii="GHEA Grapalat" w:hAnsi="GHEA Grapalat" w:cs="Sylfaen"/>
          <w:strike/>
          <w:color w:val="4472C4" w:themeColor="accent1"/>
          <w:sz w:val="20"/>
          <w:lang w:val="hy-AM"/>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Ե</w:t>
      </w:r>
      <w:r w:rsidR="00781235" w:rsidRPr="00F66DC2">
        <w:rPr>
          <w:rFonts w:ascii="GHEA Grapalat" w:hAnsi="GHEA Grapalat" w:cs="Sylfaen"/>
          <w:strike/>
          <w:color w:val="4472C4" w:themeColor="accent1"/>
          <w:sz w:val="20"/>
          <w:lang w:val="hy-AM"/>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րաշխիքի ձևով որակավորման ապահովումը ընտրված մասնակիցը ներկայացնում է հավելված 4-ի կամ հավելված 4.1-ի համաձայն:</w:t>
      </w:r>
      <w:r w:rsidR="00D179C7" w:rsidRPr="00F66DC2">
        <w:rPr>
          <w:rFonts w:ascii="GHEA Grapalat" w:hAnsi="GHEA Grapalat" w:cs="Sylfaen"/>
          <w:strike/>
          <w:color w:val="4472C4" w:themeColor="accent1"/>
          <w:sz w:val="20"/>
          <w:lang w:val="hy-AM"/>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11</w:t>
      </w:r>
      <w:r w:rsidR="00E02338" w:rsidRPr="00F66DC2">
        <w:rPr>
          <w:rFonts w:ascii="GHEA Grapalat" w:hAnsi="GHEA Grapalat" w:cs="Sylfaen"/>
          <w:strike/>
          <w:color w:val="4472C4" w:themeColor="accent1"/>
          <w:sz w:val="20"/>
          <w:lang w:val="hy-AM"/>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ED01B4" w:rsidRPr="00F66DC2">
        <w:rPr>
          <w:rFonts w:cs="Sylfaen"/>
          <w:strike/>
          <w:color w:val="4472C4" w:themeColor="accent1"/>
          <w:lang w:val="hy-AM"/>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ootnoteReference w:id="5"/>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77777777"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երախիքի </w:t>
      </w:r>
      <w:r w:rsidR="007862B1" w:rsidRPr="00064ADD">
        <w:rPr>
          <w:rFonts w:ascii="GHEA Grapalat" w:hAnsi="GHEA Grapalat" w:cs="Sylfaen"/>
          <w:sz w:val="20"/>
          <w:lang w:val="hy-AM"/>
        </w:rPr>
        <w:t xml:space="preserve">(հավելված 5)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r w:rsidR="00D179C7" w:rsidRPr="00064ADD">
        <w:rPr>
          <w:rFonts w:ascii="GHEA Grapalat" w:hAnsi="GHEA Grapalat" w:cs="Sylfaen"/>
          <w:sz w:val="20"/>
          <w:vertAlign w:val="superscript"/>
          <w:lang w:val="hy-AM"/>
        </w:rPr>
        <w:t>12</w:t>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77777777" w:rsidR="00A04C67" w:rsidRPr="00064ADD"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7F650A41" w14:textId="77777777" w:rsidR="00A04C67" w:rsidRPr="00064ADD" w:rsidRDefault="00A04C67" w:rsidP="00EF3662">
      <w:pPr>
        <w:ind w:firstLine="567"/>
        <w:jc w:val="both"/>
        <w:rPr>
          <w:rFonts w:ascii="GHEA Grapalat" w:hAnsi="GHEA Grapalat" w:cs="Sylfaen"/>
          <w:sz w:val="20"/>
          <w:lang w:val="af-ZA"/>
        </w:rPr>
      </w:pPr>
    </w:p>
    <w:p w14:paraId="624759AB" w14:textId="77777777" w:rsidR="00096865" w:rsidRPr="00064ADD" w:rsidRDefault="00096865" w:rsidP="00EF3662">
      <w:pPr>
        <w:jc w:val="center"/>
        <w:rPr>
          <w:rFonts w:ascii="GHEA Grapalat" w:hAnsi="GHEA Grapalat"/>
          <w:b/>
          <w:szCs w:val="22"/>
          <w:lang w:val="af-ZA"/>
        </w:rPr>
      </w:pPr>
    </w:p>
    <w:p w14:paraId="6647F146" w14:textId="77777777" w:rsidR="00096865" w:rsidRPr="00064ADD" w:rsidRDefault="008D5016" w:rsidP="00EF3662">
      <w:pPr>
        <w:jc w:val="center"/>
        <w:rPr>
          <w:rFonts w:ascii="GHEA Grapalat" w:hAnsi="GHEA Grapalat" w:cs="Arial"/>
          <w:b/>
          <w:sz w:val="20"/>
          <w:lang w:val="af-ZA"/>
        </w:rPr>
      </w:pPr>
      <w:r w:rsidRPr="00064ADD">
        <w:rPr>
          <w:rFonts w:ascii="GHEA Grapalat" w:hAnsi="GHEA Grapalat"/>
          <w:b/>
          <w:sz w:val="20"/>
          <w:lang w:val="af-ZA"/>
        </w:rPr>
        <w:t>1</w:t>
      </w:r>
      <w:r w:rsidR="00030D40" w:rsidRPr="00064ADD">
        <w:rPr>
          <w:rFonts w:ascii="GHEA Grapalat" w:hAnsi="GHEA Grapalat"/>
          <w:b/>
          <w:sz w:val="20"/>
          <w:lang w:val="af-ZA"/>
        </w:rPr>
        <w:t>1</w:t>
      </w:r>
      <w:r w:rsidRPr="00064ADD">
        <w:rPr>
          <w:rFonts w:ascii="GHEA Grapalat" w:hAnsi="GHEA Grapalat"/>
          <w:b/>
          <w:sz w:val="20"/>
          <w:lang w:val="af-ZA"/>
        </w:rPr>
        <w:t xml:space="preserve">. </w:t>
      </w:r>
      <w:r w:rsidRPr="00064ADD">
        <w:rPr>
          <w:rFonts w:ascii="GHEA Grapalat" w:hAnsi="GHEA Grapalat" w:cs="Sylfaen"/>
          <w:b/>
          <w:sz w:val="20"/>
          <w:lang w:val="af-ZA"/>
        </w:rPr>
        <w:t>ԸՆԹԱՑԱԿԱՐԳԸ</w:t>
      </w:r>
      <w:r w:rsidRPr="00064ADD">
        <w:rPr>
          <w:rFonts w:ascii="GHEA Grapalat" w:hAnsi="GHEA Grapalat" w:cs="Arial"/>
          <w:b/>
          <w:sz w:val="20"/>
          <w:lang w:val="af-ZA"/>
        </w:rPr>
        <w:t xml:space="preserve"> </w:t>
      </w:r>
      <w:r w:rsidRPr="00064ADD">
        <w:rPr>
          <w:rFonts w:ascii="GHEA Grapalat" w:hAnsi="GHEA Grapalat" w:cs="Sylfaen"/>
          <w:b/>
          <w:sz w:val="20"/>
          <w:lang w:val="af-ZA"/>
        </w:rPr>
        <w:t>ՉԿԱՅԱՑԱԾ</w:t>
      </w:r>
      <w:r w:rsidRPr="00064ADD">
        <w:rPr>
          <w:rFonts w:ascii="GHEA Grapalat" w:hAnsi="GHEA Grapalat" w:cs="Arial"/>
          <w:b/>
          <w:sz w:val="20"/>
          <w:lang w:val="af-ZA"/>
        </w:rPr>
        <w:t xml:space="preserve"> </w:t>
      </w:r>
      <w:r w:rsidRPr="00064ADD">
        <w:rPr>
          <w:rFonts w:ascii="GHEA Grapalat" w:hAnsi="GHEA Grapalat" w:cs="Sylfaen"/>
          <w:b/>
          <w:sz w:val="20"/>
          <w:lang w:val="af-ZA"/>
        </w:rPr>
        <w:t>ՀԱՅՏԱՐԱՐԵԼԸ</w:t>
      </w:r>
    </w:p>
    <w:p w14:paraId="710009CE" w14:textId="77777777" w:rsidR="00096865" w:rsidRPr="00064ADD" w:rsidRDefault="00096865" w:rsidP="00EF3662">
      <w:pPr>
        <w:jc w:val="center"/>
        <w:rPr>
          <w:rFonts w:ascii="GHEA Grapalat" w:hAnsi="GHEA Grapalat"/>
          <w:b/>
          <w:sz w:val="20"/>
          <w:lang w:val="af-ZA"/>
        </w:rPr>
      </w:pPr>
    </w:p>
    <w:p w14:paraId="29851BF3"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sz w:val="20"/>
          <w:lang w:val="af-ZA"/>
        </w:rPr>
        <w:t>1</w:t>
      </w:r>
      <w:r w:rsidR="00030D40" w:rsidRPr="00064ADD">
        <w:rPr>
          <w:rFonts w:ascii="GHEA Grapalat" w:hAnsi="GHEA Grapalat"/>
          <w:sz w:val="20"/>
          <w:lang w:val="af-ZA"/>
        </w:rPr>
        <w:t>1</w:t>
      </w:r>
      <w:r w:rsidRPr="00064ADD">
        <w:rPr>
          <w:rFonts w:ascii="GHEA Grapalat" w:hAnsi="GHEA Grapalat"/>
          <w:sz w:val="20"/>
          <w:lang w:val="af-ZA"/>
        </w:rPr>
        <w:t>.</w:t>
      </w:r>
      <w:r w:rsidRPr="00064ADD">
        <w:rPr>
          <w:rFonts w:ascii="GHEA Grapalat" w:hAnsi="GHEA Grapalat" w:cs="Sylfaen"/>
          <w:sz w:val="20"/>
          <w:lang w:val="af-ZA"/>
        </w:rPr>
        <w:t xml:space="preserve">1 </w:t>
      </w:r>
      <w:r w:rsidRPr="00064ADD">
        <w:rPr>
          <w:rFonts w:ascii="GHEA Grapalat" w:hAnsi="GHEA Grapalat" w:cs="Sylfaen"/>
          <w:sz w:val="20"/>
          <w:lang w:val="ru-RU"/>
        </w:rPr>
        <w:t>Օրենքի</w:t>
      </w:r>
      <w:r w:rsidRPr="00064ADD">
        <w:rPr>
          <w:rFonts w:ascii="GHEA Grapalat" w:hAnsi="GHEA Grapalat" w:cs="Sylfaen"/>
          <w:sz w:val="20"/>
          <w:lang w:val="af-ZA"/>
        </w:rPr>
        <w:t xml:space="preserve"> 3</w:t>
      </w:r>
      <w:r w:rsidR="00A747D4" w:rsidRPr="00064ADD">
        <w:rPr>
          <w:rFonts w:ascii="GHEA Grapalat" w:hAnsi="GHEA Grapalat" w:cs="Sylfaen"/>
          <w:sz w:val="20"/>
          <w:lang w:val="af-ZA"/>
        </w:rPr>
        <w:t>7</w:t>
      </w:r>
      <w:r w:rsidRPr="00064ADD">
        <w:rPr>
          <w:rFonts w:ascii="GHEA Grapalat" w:hAnsi="GHEA Grapalat" w:cs="Sylfaen"/>
          <w:sz w:val="20"/>
          <w:lang w:val="af-ZA"/>
        </w:rPr>
        <w:t>-</w:t>
      </w:r>
      <w:r w:rsidRPr="00064ADD">
        <w:rPr>
          <w:rFonts w:ascii="GHEA Grapalat" w:hAnsi="GHEA Grapalat" w:cs="Sylfaen"/>
          <w:sz w:val="20"/>
          <w:lang w:val="ru-RU"/>
        </w:rPr>
        <w:t>րդ</w:t>
      </w:r>
      <w:r w:rsidRPr="00064ADD">
        <w:rPr>
          <w:rFonts w:ascii="GHEA Grapalat" w:hAnsi="GHEA Grapalat" w:cs="Sylfaen"/>
          <w:sz w:val="20"/>
          <w:lang w:val="af-ZA"/>
        </w:rPr>
        <w:t xml:space="preserve"> </w:t>
      </w:r>
      <w:r w:rsidRPr="00064ADD">
        <w:rPr>
          <w:rFonts w:ascii="GHEA Grapalat" w:hAnsi="GHEA Grapalat" w:cs="Sylfaen"/>
          <w:sz w:val="20"/>
          <w:lang w:val="ru-RU"/>
        </w:rPr>
        <w:t>հոդվածի</w:t>
      </w:r>
      <w:r w:rsidRPr="00064ADD">
        <w:rPr>
          <w:rFonts w:ascii="GHEA Grapalat" w:hAnsi="GHEA Grapalat" w:cs="Sylfaen"/>
          <w:sz w:val="20"/>
          <w:lang w:val="af-ZA"/>
        </w:rPr>
        <w:t xml:space="preserve"> </w:t>
      </w:r>
      <w:r w:rsidRPr="00064ADD">
        <w:rPr>
          <w:rFonts w:ascii="GHEA Grapalat" w:hAnsi="GHEA Grapalat" w:cs="Sylfaen"/>
          <w:sz w:val="20"/>
          <w:lang w:val="ru-RU"/>
        </w:rPr>
        <w:t>համաձայն</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հանձնաժողովը</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w:t>
      </w:r>
    </w:p>
    <w:p w14:paraId="728DF35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հայտերից</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մեկը</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համապատասխանում</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w:t>
      </w:r>
      <w:r w:rsidRPr="00064ADD">
        <w:rPr>
          <w:rFonts w:ascii="GHEA Grapalat" w:hAnsi="GHEA Grapalat" w:cs="Sylfaen"/>
          <w:sz w:val="20"/>
          <w:lang w:val="ru-RU"/>
        </w:rPr>
        <w:t>պայմաններին</w:t>
      </w:r>
      <w:r w:rsidRPr="00064ADD">
        <w:rPr>
          <w:rFonts w:ascii="GHEA Grapalat" w:hAnsi="GHEA Grapalat" w:cs="Sylfaen"/>
          <w:sz w:val="20"/>
          <w:lang w:val="af-ZA"/>
        </w:rPr>
        <w:t>.</w:t>
      </w:r>
    </w:p>
    <w:p w14:paraId="4ABD6E67" w14:textId="77777777" w:rsidR="00096865" w:rsidRPr="00064ADD" w:rsidRDefault="00096865" w:rsidP="00EF3662">
      <w:pPr>
        <w:ind w:firstLine="567"/>
        <w:jc w:val="both"/>
        <w:rPr>
          <w:rFonts w:ascii="GHEA Grapalat" w:hAnsi="GHEA Grapalat" w:cs="Sylfaen"/>
          <w:sz w:val="20"/>
          <w:vertAlign w:val="superscript"/>
          <w:lang w:val="af-ZA"/>
        </w:rPr>
      </w:pPr>
      <w:r w:rsidRPr="00064ADD">
        <w:rPr>
          <w:rFonts w:ascii="GHEA Grapalat" w:hAnsi="GHEA Grapalat" w:cs="Sylfaen"/>
          <w:sz w:val="20"/>
          <w:lang w:val="af-ZA"/>
        </w:rPr>
        <w:t xml:space="preserve">2) </w:t>
      </w:r>
      <w:r w:rsidRPr="00064ADD">
        <w:rPr>
          <w:rFonts w:ascii="GHEA Grapalat" w:hAnsi="GHEA Grapalat" w:cs="Sylfaen"/>
          <w:sz w:val="20"/>
          <w:lang w:val="ru-RU"/>
        </w:rPr>
        <w:t>դադարում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գոյություն</w:t>
      </w:r>
      <w:r w:rsidRPr="00064ADD">
        <w:rPr>
          <w:rFonts w:ascii="GHEA Grapalat" w:hAnsi="GHEA Grapalat" w:cs="Sylfaen"/>
          <w:sz w:val="20"/>
          <w:lang w:val="af-ZA"/>
        </w:rPr>
        <w:t xml:space="preserve"> </w:t>
      </w:r>
      <w:r w:rsidRPr="00064ADD">
        <w:rPr>
          <w:rFonts w:ascii="GHEA Grapalat" w:hAnsi="GHEA Grapalat" w:cs="Sylfaen"/>
          <w:sz w:val="20"/>
          <w:lang w:val="ru-RU"/>
        </w:rPr>
        <w:t>ունենալ</w:t>
      </w:r>
      <w:r w:rsidRPr="00064ADD">
        <w:rPr>
          <w:rFonts w:ascii="GHEA Grapalat" w:hAnsi="GHEA Grapalat" w:cs="Sylfaen"/>
          <w:sz w:val="20"/>
          <w:lang w:val="af-ZA"/>
        </w:rPr>
        <w:t xml:space="preserve"> </w:t>
      </w:r>
      <w:r w:rsidRPr="00064ADD">
        <w:rPr>
          <w:rFonts w:ascii="GHEA Grapalat" w:hAnsi="GHEA Grapalat" w:cs="Sylfaen"/>
          <w:sz w:val="20"/>
          <w:lang w:val="ru-RU"/>
        </w:rPr>
        <w:t>գնման</w:t>
      </w:r>
      <w:r w:rsidRPr="00064ADD">
        <w:rPr>
          <w:rFonts w:ascii="GHEA Grapalat" w:hAnsi="GHEA Grapalat" w:cs="Sylfaen"/>
          <w:sz w:val="20"/>
          <w:lang w:val="af-ZA"/>
        </w:rPr>
        <w:t xml:space="preserve"> </w:t>
      </w:r>
      <w:r w:rsidRPr="00064ADD">
        <w:rPr>
          <w:rFonts w:ascii="GHEA Grapalat" w:hAnsi="GHEA Grapalat" w:cs="Sylfaen"/>
          <w:sz w:val="20"/>
          <w:lang w:val="ru-RU"/>
        </w:rPr>
        <w:t>պահանջը</w:t>
      </w:r>
      <w:r w:rsidR="00FF0FE2" w:rsidRPr="00064ADD">
        <w:rPr>
          <w:rFonts w:ascii="GHEA Grapalat" w:hAnsi="GHEA Grapalat" w:cs="Sylfaen"/>
          <w:sz w:val="20"/>
          <w:lang w:val="hy-AM"/>
        </w:rPr>
        <w:t>: Ընդ որում պ</w:t>
      </w:r>
      <w:r w:rsidR="00FF0FE2" w:rsidRPr="00064ADD">
        <w:rPr>
          <w:rFonts w:ascii="GHEA Grapalat" w:hAnsi="GHEA Grapalat" w:cs="Sylfaen"/>
          <w:sz w:val="20"/>
          <w:lang w:val="ru-RU"/>
        </w:rPr>
        <w:t>ետության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կամ</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համայնքների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կարիքների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համար</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կազմակերպված</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գնման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ընթացակարգը</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կարող</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է</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ամբողջությամբ</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կամ</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մասնակի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չկայացած</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հայտարարվել</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համապատասխանաբար</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Հայաստանի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Հանրապետության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կառավարության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կամ</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համայնքի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ավագանու</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այլ</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պատվիրատուների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դեպքում</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ընդհանուր</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կառավարումն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իրականացնող</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լիազորված</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մարմնի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ղեկավարի</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իսկ</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հիմնադրամների</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դեպքում</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հոգաբարձուների</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խորհրդի</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որոշման</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հիման</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վրա</w:t>
      </w:r>
      <w:r w:rsidR="00A10D1E" w:rsidRPr="00064ADD">
        <w:rPr>
          <w:rStyle w:val="FootnoteReference"/>
          <w:rFonts w:ascii="GHEA Grapalat" w:hAnsi="GHEA Grapalat" w:cs="Sylfaen"/>
          <w:color w:val="FFFFFF"/>
          <w:sz w:val="20"/>
        </w:rPr>
        <w:footnoteReference w:id="6"/>
      </w:r>
      <w:r w:rsidR="00FF0FE2" w:rsidRPr="00064ADD">
        <w:rPr>
          <w:rFonts w:ascii="GHEA Grapalat" w:hAnsi="GHEA Grapalat" w:cs="Sylfaen"/>
          <w:sz w:val="20"/>
          <w:lang w:val="hy-AM"/>
        </w:rPr>
        <w:t>:</w:t>
      </w:r>
      <w:r w:rsidR="00944E5B" w:rsidRPr="00064ADD">
        <w:rPr>
          <w:rFonts w:ascii="GHEA Grapalat" w:hAnsi="GHEA Grapalat" w:cs="Sylfaen"/>
          <w:sz w:val="20"/>
          <w:vertAlign w:val="superscript"/>
          <w:lang w:val="af-ZA"/>
        </w:rPr>
        <w:t>13</w:t>
      </w:r>
    </w:p>
    <w:p w14:paraId="604153F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3) </w:t>
      </w:r>
      <w:r w:rsidRPr="00064ADD">
        <w:rPr>
          <w:rFonts w:ascii="GHEA Grapalat" w:hAnsi="GHEA Grapalat" w:cs="Sylfaen"/>
          <w:sz w:val="20"/>
          <w:lang w:val="hy-AM"/>
        </w:rPr>
        <w:t>ոչ</w:t>
      </w:r>
      <w:r w:rsidRPr="00064ADD">
        <w:rPr>
          <w:rFonts w:ascii="GHEA Grapalat" w:hAnsi="GHEA Grapalat" w:cs="Sylfaen"/>
          <w:sz w:val="20"/>
          <w:lang w:val="af-ZA"/>
        </w:rPr>
        <w:t xml:space="preserve"> </w:t>
      </w:r>
      <w:r w:rsidRPr="00064ADD">
        <w:rPr>
          <w:rFonts w:ascii="GHEA Grapalat" w:hAnsi="GHEA Grapalat" w:cs="Sylfaen"/>
          <w:sz w:val="20"/>
          <w:lang w:val="hy-AM"/>
        </w:rPr>
        <w:t>մի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չի</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ներկայացվել</w:t>
      </w:r>
      <w:r w:rsidRPr="00064ADD">
        <w:rPr>
          <w:rFonts w:ascii="GHEA Grapalat" w:hAnsi="GHEA Grapalat" w:cs="Sylfaen"/>
          <w:sz w:val="20"/>
          <w:lang w:val="af-ZA"/>
        </w:rPr>
        <w:t>.</w:t>
      </w:r>
    </w:p>
    <w:p w14:paraId="453DF4F4"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4)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r w:rsidR="004D5671" w:rsidRPr="00064ADD">
        <w:rPr>
          <w:rFonts w:ascii="GHEA Grapalat" w:hAnsi="GHEA Grapalat" w:cs="Sylfaen"/>
          <w:sz w:val="20"/>
          <w:lang w:val="ru-RU"/>
        </w:rPr>
        <w:t>։</w:t>
      </w:r>
    </w:p>
    <w:p w14:paraId="74EB1B84" w14:textId="77777777" w:rsidR="00CA1C11" w:rsidRPr="00064ADD" w:rsidRDefault="00731D26" w:rsidP="00EF3662">
      <w:pPr>
        <w:ind w:firstLine="567"/>
        <w:jc w:val="both"/>
        <w:rPr>
          <w:rFonts w:ascii="GHEA Grapalat" w:hAnsi="GHEA Grapalat" w:cs="Sylfaen"/>
          <w:sz w:val="20"/>
          <w:lang w:val="af-ZA"/>
        </w:rPr>
      </w:pPr>
      <w:r w:rsidRPr="00064ADD">
        <w:rPr>
          <w:rFonts w:ascii="GHEA Grapalat" w:hAnsi="GHEA Grapalat" w:cs="Sylfaen"/>
          <w:sz w:val="20"/>
          <w:lang w:val="af-ZA"/>
        </w:rPr>
        <w:t>1</w:t>
      </w:r>
      <w:r w:rsidR="00030D40" w:rsidRPr="00064ADD">
        <w:rPr>
          <w:rFonts w:ascii="GHEA Grapalat" w:hAnsi="GHEA Grapalat" w:cs="Sylfaen"/>
          <w:sz w:val="20"/>
          <w:lang w:val="af-ZA"/>
        </w:rPr>
        <w:t>1</w:t>
      </w:r>
      <w:r w:rsidRPr="00064ADD">
        <w:rPr>
          <w:rFonts w:ascii="GHEA Grapalat" w:hAnsi="GHEA Grapalat" w:cs="Sylfaen"/>
          <w:sz w:val="20"/>
          <w:lang w:val="af-ZA"/>
        </w:rPr>
        <w:t>.2</w:t>
      </w:r>
      <w:r w:rsidR="00FE5743" w:rsidRPr="00064ADD">
        <w:rPr>
          <w:rFonts w:ascii="GHEA Grapalat" w:hAnsi="GHEA Grapalat" w:cs="Sylfaen"/>
          <w:sz w:val="20"/>
          <w:lang w:val="af-ZA"/>
        </w:rPr>
        <w:t xml:space="preserve"> Գ</w:t>
      </w:r>
      <w:r w:rsidR="00CA1C11" w:rsidRPr="00064ADD">
        <w:rPr>
          <w:rFonts w:ascii="GHEA Grapalat" w:hAnsi="GHEA Grapalat" w:cs="Sylfaen"/>
          <w:sz w:val="20"/>
          <w:lang w:val="ru-RU"/>
        </w:rPr>
        <w:t>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A747D4" w:rsidRPr="00064ADD">
        <w:rPr>
          <w:rFonts w:ascii="GHEA Grapalat" w:hAnsi="GHEA Grapalat" w:cs="Sylfaen"/>
          <w:sz w:val="20"/>
        </w:rPr>
        <w:t>ն</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հաջորդող</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աշխատանքային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օրվա</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ընթացքում</w:t>
      </w:r>
      <w:r w:rsidR="00CA1C11" w:rsidRPr="00064ADD">
        <w:rPr>
          <w:rFonts w:ascii="GHEA Grapalat" w:hAnsi="GHEA Grapalat" w:cs="Sylfaen"/>
          <w:sz w:val="20"/>
          <w:lang w:val="af-ZA"/>
        </w:rPr>
        <w:t xml:space="preserve">, </w:t>
      </w:r>
      <w:r w:rsidR="003A2BE0" w:rsidRPr="00064ADD">
        <w:rPr>
          <w:rFonts w:ascii="GHEA Grapalat" w:hAnsi="GHEA Grapalat" w:cs="Sylfaen"/>
          <w:sz w:val="20"/>
          <w:lang w:val="af-ZA"/>
        </w:rPr>
        <w:t>պ</w:t>
      </w:r>
      <w:r w:rsidR="00CA1C11" w:rsidRPr="00064ADD">
        <w:rPr>
          <w:rFonts w:ascii="GHEA Grapalat" w:hAnsi="GHEA Grapalat" w:cs="Sylfaen"/>
          <w:sz w:val="20"/>
          <w:lang w:val="ru-RU"/>
        </w:rPr>
        <w:t>ատվիրատուն</w:t>
      </w:r>
      <w:r w:rsidR="00CA1C11" w:rsidRPr="00064ADD">
        <w:rPr>
          <w:rFonts w:ascii="GHEA Grapalat" w:hAnsi="GHEA Grapalat" w:cs="Sylfaen"/>
          <w:sz w:val="20"/>
          <w:lang w:val="af-ZA"/>
        </w:rPr>
        <w:t xml:space="preserve"> </w:t>
      </w:r>
      <w:r w:rsidR="00A747D4" w:rsidRPr="00064ADD">
        <w:rPr>
          <w:rFonts w:ascii="GHEA Grapalat" w:hAnsi="GHEA Grapalat" w:cs="Sylfaen"/>
          <w:sz w:val="20"/>
          <w:lang w:val="af-ZA"/>
        </w:rPr>
        <w:t xml:space="preserve">տեղեկագրում </w:t>
      </w:r>
      <w:r w:rsidR="005F7C1D" w:rsidRPr="00064ADD">
        <w:rPr>
          <w:rFonts w:ascii="GHEA Grapalat" w:hAnsi="GHEA Grapalat" w:cs="Sylfaen"/>
          <w:sz w:val="20"/>
          <w:lang w:val="af-ZA"/>
        </w:rPr>
        <w:t xml:space="preserve">հրապարակում է </w:t>
      </w:r>
      <w:r w:rsidR="00CA1C11" w:rsidRPr="00064ADD">
        <w:rPr>
          <w:rFonts w:ascii="GHEA Grapalat" w:hAnsi="GHEA Grapalat" w:cs="Sylfaen"/>
          <w:sz w:val="20"/>
          <w:lang w:val="ru-RU"/>
        </w:rPr>
        <w:t>հայտարարություն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որում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նշվում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գնման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հիմնավորումը։</w:t>
      </w:r>
      <w:r w:rsidR="00CA1C11" w:rsidRPr="00064ADD">
        <w:rPr>
          <w:rFonts w:ascii="GHEA Grapalat" w:hAnsi="GHEA Grapalat" w:cs="Sylfaen"/>
          <w:sz w:val="20"/>
          <w:lang w:val="af-ZA"/>
        </w:rPr>
        <w:t xml:space="preserve"> </w:t>
      </w:r>
    </w:p>
    <w:p w14:paraId="7A8B7FD9" w14:textId="77777777" w:rsidR="00CA1C11" w:rsidRPr="00064ADD" w:rsidRDefault="00CA1C11" w:rsidP="00EF3662">
      <w:pPr>
        <w:ind w:firstLine="567"/>
        <w:jc w:val="both"/>
        <w:rPr>
          <w:rFonts w:ascii="GHEA Grapalat" w:hAnsi="GHEA Grapalat" w:cs="Sylfaen"/>
          <w:sz w:val="20"/>
          <w:lang w:val="af-ZA"/>
        </w:rPr>
      </w:pPr>
    </w:p>
    <w:p w14:paraId="54B4B36C" w14:textId="77777777" w:rsidR="00096865" w:rsidRPr="00064AD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00375FD2" w:rsidRPr="00064ADD">
        <w:rPr>
          <w:rFonts w:ascii="GHEA Grapalat" w:hAnsi="GHEA Grapalat"/>
          <w:b/>
          <w:sz w:val="20"/>
          <w:lang w:val="af-ZA"/>
        </w:rPr>
        <w:t>2</w:t>
      </w:r>
      <w:r w:rsidRPr="00064AD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ԸՆԴՈՒՆՎԱԾ ՈՐՈՇՈՒՄՆԵՐԸ ԲՈՂՈՔԱՐԿԵԼՈՒ ՄԱՍՆԱԿՑԻ </w:t>
      </w:r>
    </w:p>
    <w:p w14:paraId="6FFC947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lastRenderedPageBreak/>
        <w:t>ԻՐԱՎՈՒՆՔԸ ԵՎ ԿԱՐԳԸ</w:t>
      </w:r>
    </w:p>
    <w:p w14:paraId="47D94D56" w14:textId="77777777" w:rsidR="00996C19" w:rsidRPr="00064ADD" w:rsidRDefault="00996C19" w:rsidP="00EF3662">
      <w:pPr>
        <w:jc w:val="center"/>
        <w:rPr>
          <w:rFonts w:ascii="GHEA Grapalat" w:hAnsi="GHEA Grapalat"/>
          <w:b/>
          <w:sz w:val="20"/>
          <w:lang w:val="af-ZA"/>
        </w:rPr>
      </w:pPr>
    </w:p>
    <w:p w14:paraId="7678B27B" w14:textId="77777777" w:rsidR="00AE679C" w:rsidRPr="00064ADD" w:rsidRDefault="00AE679C" w:rsidP="00EF3662">
      <w:pPr>
        <w:ind w:firstLine="567"/>
        <w:jc w:val="center"/>
        <w:rPr>
          <w:rFonts w:ascii="GHEA Grapalat" w:hAnsi="GHEA Grapalat" w:cs="Sylfaen"/>
          <w:b/>
          <w:szCs w:val="22"/>
          <w:lang w:val="es-ES"/>
        </w:rPr>
      </w:pP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proofErr w:type="gramStart"/>
      <w:r w:rsidRPr="00064ADD">
        <w:rPr>
          <w:rFonts w:ascii="GHEA Grapalat" w:hAnsi="GHEA Grapalat"/>
          <w:sz w:val="20"/>
          <w:szCs w:val="20"/>
        </w:rPr>
        <w:t>է</w:t>
      </w:r>
      <w:r w:rsidRPr="00064ADD">
        <w:rPr>
          <w:rFonts w:ascii="GHEA Grapalat" w:hAnsi="GHEA Grapalat"/>
          <w:sz w:val="20"/>
          <w:szCs w:val="20"/>
          <w:lang w:val="es-ES"/>
        </w:rPr>
        <w:t>::</w:t>
      </w:r>
      <w:proofErr w:type="gramEnd"/>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064ADD">
        <w:rPr>
          <w:rFonts w:ascii="GHEA Grapalat" w:hAnsi="GHEA Grapalat" w:cs="GHEA Grapalat"/>
          <w:sz w:val="20"/>
          <w:szCs w:val="20"/>
        </w:rPr>
        <w:t>Սույն</w:t>
      </w:r>
      <w:r w:rsidRPr="00064ADD">
        <w:rPr>
          <w:rFonts w:ascii="GHEA Grapalat" w:hAnsi="GHEA Grapalat"/>
          <w:sz w:val="20"/>
          <w:szCs w:val="20"/>
          <w:lang w:val="es-ES"/>
        </w:rPr>
        <w:t xml:space="preserve"> </w:t>
      </w:r>
      <w:r w:rsidRPr="00064ADD">
        <w:rPr>
          <w:rFonts w:ascii="GHEA Grapalat" w:hAnsi="GHEA Grapalat" w:cs="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cs="GHEA Grapalat"/>
          <w:sz w:val="20"/>
          <w:szCs w:val="20"/>
        </w:rPr>
        <w:t>հետ</w:t>
      </w:r>
      <w:r w:rsidRPr="00064ADD">
        <w:rPr>
          <w:rFonts w:ascii="GHEA Grapalat" w:hAnsi="GHEA Grapalat"/>
          <w:sz w:val="20"/>
          <w:szCs w:val="20"/>
          <w:lang w:val="es-ES"/>
        </w:rPr>
        <w:t xml:space="preserve"> </w:t>
      </w:r>
      <w:r w:rsidRPr="00064ADD">
        <w:rPr>
          <w:rFonts w:ascii="GHEA Grapalat" w:hAnsi="GHEA Grapalat" w:cs="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cs="GHEA Grapalat"/>
          <w:sz w:val="20"/>
          <w:szCs w:val="20"/>
        </w:rPr>
        <w:t>վեճերը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լուծվում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Երևան</w:t>
      </w:r>
      <w:r w:rsidRPr="00064ADD">
        <w:rPr>
          <w:rFonts w:ascii="GHEA Grapalat" w:hAnsi="GHEA Grapalat"/>
          <w:sz w:val="20"/>
          <w:szCs w:val="20"/>
          <w:lang w:val="es-ES"/>
        </w:rPr>
        <w:t xml:space="preserve"> </w:t>
      </w:r>
      <w:r w:rsidRPr="00064ADD">
        <w:rPr>
          <w:rFonts w:ascii="GHEA Grapalat" w:hAnsi="GHEA Grapalat"/>
          <w:sz w:val="20"/>
          <w:szCs w:val="20"/>
        </w:rPr>
        <w:t>քաղաքի</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ընդհանուր</w:t>
      </w:r>
      <w:r w:rsidRPr="00064ADD">
        <w:rPr>
          <w:rFonts w:ascii="GHEA Grapalat" w:hAnsi="GHEA Grapalat"/>
          <w:sz w:val="20"/>
          <w:szCs w:val="20"/>
          <w:lang w:val="es-ES"/>
        </w:rPr>
        <w:t xml:space="preserve"> </w:t>
      </w:r>
      <w:r w:rsidRPr="00064ADD">
        <w:rPr>
          <w:rFonts w:ascii="GHEA Grapalat" w:hAnsi="GHEA Grapalat"/>
          <w:sz w:val="20"/>
          <w:szCs w:val="20"/>
        </w:rPr>
        <w:t>իրավասության</w:t>
      </w:r>
      <w:r w:rsidRPr="00064ADD">
        <w:rPr>
          <w:rFonts w:ascii="GHEA Grapalat" w:hAnsi="GHEA Grapalat"/>
          <w:sz w:val="20"/>
          <w:szCs w:val="20"/>
          <w:lang w:val="es-ES"/>
        </w:rPr>
        <w:t xml:space="preserve"> </w:t>
      </w:r>
      <w:r w:rsidRPr="00064ADD">
        <w:rPr>
          <w:rFonts w:ascii="GHEA Grapalat" w:hAnsi="GHEA Grapalat"/>
          <w:sz w:val="20"/>
          <w:szCs w:val="20"/>
        </w:rPr>
        <w:t>դատարանում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պատճառաբանված</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երկարաձգվել</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անգամ</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տասն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Բ</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Ց</w:t>
      </w:r>
      <w:r w:rsidRPr="00064ADD">
        <w:rPr>
          <w:rFonts w:ascii="GHEA Grapalat" w:hAnsi="GHEA Grapalat"/>
          <w:b/>
          <w:szCs w:val="22"/>
          <w:lang w:val="af-ZA"/>
        </w:rPr>
        <w:t xml:space="preserve">   </w:t>
      </w:r>
      <w:r w:rsidR="00F141E2" w:rsidRPr="00064ADD">
        <w:rPr>
          <w:rFonts w:ascii="GHEA Grapalat" w:hAnsi="GHEA Grapalat" w:cs="Sylfaen"/>
          <w:b/>
          <w:szCs w:val="22"/>
          <w:lang w:val="es-ES"/>
        </w:rPr>
        <w:t>Մ Ր Ց ՈՒ Յ Թ Ի</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Լ</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77777777"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94544B" w:rsidRPr="00064ADD">
        <w:rPr>
          <w:rFonts w:ascii="GHEA Grapalat" w:hAnsi="GHEA Grapalat" w:cs="Sylfaen"/>
          <w:sz w:val="20"/>
          <w:szCs w:val="24"/>
          <w:vertAlign w:val="superscript"/>
          <w:lang w:val="af-ZA" w:eastAsia="en-US"/>
        </w:rPr>
        <w:t>14</w:t>
      </w:r>
      <w:r w:rsidR="00E02338" w:rsidRPr="00064ADD">
        <w:rPr>
          <w:rFonts w:ascii="GHEA Grapalat" w:hAnsi="GHEA Grapalat" w:cs="Sylfaen"/>
          <w:sz w:val="20"/>
          <w:szCs w:val="24"/>
          <w:lang w:val="af-ZA" w:eastAsia="en-US"/>
        </w:rPr>
        <w:t xml:space="preserve"> </w:t>
      </w:r>
      <w:r w:rsidR="00E02338" w:rsidRPr="00064ADD">
        <w:rPr>
          <w:rFonts w:ascii="GHEA Grapalat" w:hAnsi="GHEA Grapalat" w:cs="Sylfaen"/>
          <w:color w:val="FFFFFF"/>
          <w:sz w:val="20"/>
          <w:szCs w:val="24"/>
          <w:lang w:val="af-ZA" w:eastAsia="en-US"/>
        </w:rPr>
        <w:t xml:space="preserve">  </w:t>
      </w:r>
      <w:r w:rsidRPr="00064ADD">
        <w:rPr>
          <w:rStyle w:val="FootnoteReference"/>
          <w:rFonts w:ascii="GHEA Grapalat" w:hAnsi="GHEA Grapalat" w:cs="Sylfaen"/>
          <w:color w:val="FFFFFF"/>
          <w:sz w:val="20"/>
          <w:szCs w:val="24"/>
          <w:lang w:val="af-ZA" w:eastAsia="en-US"/>
        </w:rPr>
        <w:footnoteReference w:id="7"/>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5FC747A9"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F02518" w:rsidRPr="00AF65DF">
        <w:rPr>
          <w:rFonts w:ascii="GHEA Grapalat" w:hAnsi="GHEA Grapalat"/>
          <w:b/>
          <w:color w:val="2E74B5" w:themeColor="accent5" w:themeShade="BF"/>
          <w:sz w:val="20"/>
          <w:szCs w:val="20"/>
          <w:lang w:val="es-ES"/>
        </w:rPr>
        <w:t>2</w:t>
      </w:r>
      <w:r w:rsidR="00F02518">
        <w:rPr>
          <w:rFonts w:ascii="GHEA Grapalat" w:hAnsi="GHEA Grapalat"/>
          <w:b/>
          <w:color w:val="2E74B5" w:themeColor="accent5" w:themeShade="BF"/>
          <w:sz w:val="20"/>
          <w:szCs w:val="20"/>
          <w:lang w:val="es-ES"/>
        </w:rPr>
        <w:t xml:space="preserve"> </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6DBA61D5" w14:textId="77777777" w:rsidR="006E6B29" w:rsidRDefault="006E6B29" w:rsidP="00EF3662">
      <w:pPr>
        <w:pStyle w:val="norm"/>
        <w:spacing w:line="240" w:lineRule="auto"/>
        <w:ind w:firstLine="284"/>
        <w:jc w:val="right"/>
        <w:rPr>
          <w:rFonts w:ascii="GHEA Grapalat" w:hAnsi="GHEA Grapalat" w:cs="Sylfaen"/>
          <w:b/>
          <w:sz w:val="20"/>
          <w:lang w:val="es-ES"/>
        </w:rPr>
      </w:pPr>
    </w:p>
    <w:p w14:paraId="4363E3CF" w14:textId="77777777" w:rsidR="006E6B29" w:rsidRDefault="006E6B29" w:rsidP="00EF3662">
      <w:pPr>
        <w:pStyle w:val="norm"/>
        <w:spacing w:line="240" w:lineRule="auto"/>
        <w:ind w:firstLine="284"/>
        <w:jc w:val="right"/>
        <w:rPr>
          <w:rFonts w:ascii="GHEA Grapalat" w:hAnsi="GHEA Grapalat" w:cs="Sylfaen"/>
          <w:b/>
          <w:sz w:val="20"/>
          <w:lang w:val="es-ES"/>
        </w:rPr>
      </w:pPr>
    </w:p>
    <w:p w14:paraId="7F455005" w14:textId="77777777" w:rsidR="006E6B29" w:rsidRDefault="006E6B29" w:rsidP="00EF3662">
      <w:pPr>
        <w:pStyle w:val="norm"/>
        <w:spacing w:line="240" w:lineRule="auto"/>
        <w:ind w:firstLine="284"/>
        <w:jc w:val="right"/>
        <w:rPr>
          <w:rFonts w:ascii="GHEA Grapalat" w:hAnsi="GHEA Grapalat" w:cs="Sylfaen"/>
          <w:b/>
          <w:sz w:val="20"/>
          <w:lang w:val="es-ES"/>
        </w:rPr>
      </w:pPr>
    </w:p>
    <w:p w14:paraId="28ACA9E8" w14:textId="6A274314" w:rsidR="00B2572B" w:rsidRPr="00064ADD" w:rsidRDefault="00B2572B" w:rsidP="00EF3662">
      <w:pPr>
        <w:pStyle w:val="norm"/>
        <w:spacing w:line="240" w:lineRule="auto"/>
        <w:ind w:firstLine="284"/>
        <w:jc w:val="right"/>
        <w:rPr>
          <w:rFonts w:ascii="GHEA Grapalat" w:hAnsi="GHEA Grapalat" w:cs="Arial"/>
          <w:b/>
          <w:sz w:val="20"/>
          <w:lang w:val="es-ES"/>
        </w:rPr>
      </w:pPr>
      <w:proofErr w:type="gramStart"/>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w:t>
      </w:r>
      <w:proofErr w:type="gramEnd"/>
      <w:r w:rsidRPr="00064ADD">
        <w:rPr>
          <w:rFonts w:ascii="GHEA Grapalat" w:hAnsi="GHEA Grapalat" w:cs="Arial"/>
          <w:b/>
          <w:sz w:val="20"/>
          <w:lang w:val="es-ES"/>
        </w:rPr>
        <w:t xml:space="preserve"> 1</w:t>
      </w:r>
    </w:p>
    <w:p w14:paraId="12289A28" w14:textId="5967E326" w:rsidR="003078E1" w:rsidRPr="00712340" w:rsidRDefault="0088277F" w:rsidP="003078E1">
      <w:pPr>
        <w:pStyle w:val="BodyTextIndent3"/>
        <w:spacing w:line="240" w:lineRule="auto"/>
        <w:jc w:val="right"/>
        <w:rPr>
          <w:rFonts w:ascii="GHEA Grapalat" w:hAnsi="GHEA Grapalat" w:cs="Arial"/>
          <w:b/>
          <w:lang w:val="es-ES"/>
        </w:rPr>
      </w:pPr>
      <w:r>
        <w:rPr>
          <w:rFonts w:ascii="GHEA Grapalat" w:hAnsi="GHEA Grapalat" w:cs="Sylfaen"/>
          <w:b/>
          <w:lang w:val="es-ES"/>
        </w:rPr>
        <w:t>ԶԻՆԱՌ-ԳՀԾՁԲ-22/9</w:t>
      </w:r>
      <w:proofErr w:type="gramStart"/>
      <w:r w:rsidR="003078E1" w:rsidRPr="00712340">
        <w:rPr>
          <w:rFonts w:ascii="GHEA Grapalat" w:hAnsi="GHEA Grapalat" w:cs="Sylfaen"/>
          <w:b/>
          <w:lang w:val="es-ES"/>
        </w:rPr>
        <w:t>*</w:t>
      </w:r>
      <w:r w:rsidR="003078E1" w:rsidRPr="00712340">
        <w:rPr>
          <w:rFonts w:ascii="GHEA Grapalat" w:hAnsi="GHEA Grapalat"/>
          <w:b/>
          <w:lang w:val="es-ES"/>
        </w:rPr>
        <w:t xml:space="preserve">  </w:t>
      </w:r>
      <w:r w:rsidR="003078E1" w:rsidRPr="00712340">
        <w:rPr>
          <w:rFonts w:ascii="GHEA Grapalat" w:hAnsi="GHEA Grapalat" w:cs="Sylfaen"/>
          <w:b/>
          <w:lang w:val="es-ES"/>
        </w:rPr>
        <w:t>ծածկագրով</w:t>
      </w:r>
      <w:proofErr w:type="gramEnd"/>
    </w:p>
    <w:p w14:paraId="3AAEAF66" w14:textId="77777777" w:rsidR="003078E1" w:rsidRDefault="003078E1" w:rsidP="003078E1">
      <w:pPr>
        <w:pStyle w:val="BodyTextIndent3"/>
        <w:spacing w:line="240" w:lineRule="auto"/>
        <w:jc w:val="right"/>
        <w:rPr>
          <w:rFonts w:ascii="GHEA Grapalat" w:hAnsi="GHEA Grapalat" w:cs="Sylfaen"/>
          <w:b/>
          <w:lang w:val="es-ES"/>
        </w:rPr>
      </w:pPr>
      <w:r>
        <w:rPr>
          <w:rFonts w:ascii="GHEA Grapalat" w:hAnsi="GHEA Grapalat" w:cs="Sylfaen"/>
          <w:b/>
          <w:lang w:val="es-ES"/>
        </w:rPr>
        <w:t xml:space="preserve">Գնանշման </w:t>
      </w:r>
      <w:proofErr w:type="gramStart"/>
      <w:r>
        <w:rPr>
          <w:rFonts w:ascii="GHEA Grapalat" w:hAnsi="GHEA Grapalat" w:cs="Sylfaen"/>
          <w:b/>
          <w:lang w:val="es-ES"/>
        </w:rPr>
        <w:t xml:space="preserve">հարցման </w:t>
      </w:r>
      <w:r w:rsidRPr="00712340">
        <w:rPr>
          <w:rFonts w:ascii="GHEA Grapalat" w:hAnsi="GHEA Grapalat" w:cs="Arial"/>
          <w:b/>
          <w:lang w:val="es-ES"/>
        </w:rPr>
        <w:t xml:space="preserve"> </w:t>
      </w:r>
      <w:r w:rsidRPr="00712340">
        <w:rPr>
          <w:rFonts w:ascii="GHEA Grapalat" w:hAnsi="GHEA Grapalat" w:cs="Sylfaen"/>
          <w:b/>
          <w:lang w:val="es-ES"/>
        </w:rPr>
        <w:t>հրավերի</w:t>
      </w:r>
      <w:proofErr w:type="gramEnd"/>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790C9EDC" w:rsidR="00B2572B" w:rsidRPr="00064ADD" w:rsidRDefault="003078E1"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064ADD">
        <w:rPr>
          <w:rFonts w:ascii="GHEA Grapalat" w:hAnsi="GHEA Grapalat" w:cs="Sylfaen"/>
          <w:color w:val="auto"/>
          <w:sz w:val="24"/>
          <w:szCs w:val="24"/>
          <w:lang w:val="es-ES"/>
        </w:rPr>
        <w:t>ն մասնակցելու</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7A106433"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կողմից</w:t>
      </w:r>
      <w:r w:rsidRPr="00064ADD">
        <w:rPr>
          <w:rFonts w:ascii="GHEA Grapalat" w:hAnsi="GHEA Grapalat"/>
          <w:sz w:val="22"/>
          <w:szCs w:val="22"/>
          <w:u w:val="single"/>
          <w:lang w:val="es-ES"/>
        </w:rPr>
        <w:t xml:space="preserve"> </w:t>
      </w:r>
      <w:r w:rsidR="003078E1">
        <w:rPr>
          <w:rFonts w:ascii="GHEA Grapalat" w:hAnsi="GHEA Grapalat"/>
          <w:sz w:val="20"/>
          <w:lang w:val="es-ES"/>
        </w:rPr>
        <w:t>ԶԻՆԱՌ-ԳՀԾՁԲ-22/9</w:t>
      </w:r>
      <w:r w:rsidRPr="005D1F5B">
        <w:rPr>
          <w:rFonts w:ascii="GHEA Grapalat" w:hAnsi="GHEA Grapalat"/>
          <w:sz w:val="16"/>
          <w:szCs w:val="20"/>
          <w:lang w:val="es-ES"/>
        </w:rPr>
        <w:t xml:space="preserve"> </w:t>
      </w:r>
      <w:r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0C45163D" w:rsidR="00B2572B" w:rsidRPr="00064ADD" w:rsidRDefault="003078E1"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w:t>
      </w:r>
      <w:proofErr w:type="gramStart"/>
      <w:r w:rsidR="00B2572B" w:rsidRPr="00064ADD">
        <w:rPr>
          <w:rFonts w:ascii="GHEA Grapalat" w:hAnsi="GHEA Grapalat" w:cs="Sylfaen"/>
          <w:sz w:val="20"/>
          <w:szCs w:val="20"/>
          <w:lang w:val="es-ES"/>
        </w:rPr>
        <w:t>չափաբաժնին</w:t>
      </w:r>
      <w:r w:rsidR="00B2572B" w:rsidRPr="00064ADD">
        <w:rPr>
          <w:rFonts w:ascii="GHEA Grapalat" w:hAnsi="GHEA Grapalat" w:cs="Arial"/>
          <w:sz w:val="20"/>
          <w:szCs w:val="20"/>
          <w:lang w:val="es-ES"/>
        </w:rPr>
        <w:t xml:space="preserve">  (</w:t>
      </w:r>
      <w:proofErr w:type="gramEnd"/>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6D0D73">
      <w:pPr>
        <w:numPr>
          <w:ilvl w:val="0"/>
          <w:numId w:val="5"/>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6D0D73">
      <w:pPr>
        <w:numPr>
          <w:ilvl w:val="0"/>
          <w:numId w:val="5"/>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6D0D73">
      <w:pPr>
        <w:numPr>
          <w:ilvl w:val="0"/>
          <w:numId w:val="5"/>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6D0D73">
      <w:pPr>
        <w:numPr>
          <w:ilvl w:val="0"/>
          <w:numId w:val="5"/>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հեռախոսի համարը</w:t>
      </w:r>
    </w:p>
    <w:p w14:paraId="36640551" w14:textId="77777777" w:rsidR="006C3873" w:rsidRPr="00064ADD" w:rsidRDefault="006C3873" w:rsidP="00975F7E">
      <w:pPr>
        <w:ind w:firstLine="709"/>
        <w:jc w:val="both"/>
        <w:rPr>
          <w:rFonts w:ascii="GHEA Grapalat" w:hAnsi="GHEA Grapalat"/>
          <w:sz w:val="20"/>
          <w:lang w:val="es-ES"/>
        </w:rPr>
      </w:pPr>
      <w:r w:rsidRPr="00064ADD">
        <w:rPr>
          <w:rFonts w:ascii="GHEA Grapalat" w:hAnsi="GHEA Grapalat" w:cs="Arial"/>
          <w:sz w:val="20"/>
          <w:szCs w:val="20"/>
          <w:lang w:val="es-ES"/>
        </w:rPr>
        <w:t>Սույնով</w:t>
      </w:r>
      <w:r w:rsidRPr="00064ADD">
        <w:rPr>
          <w:rFonts w:ascii="GHEA Grapalat" w:hAnsi="GHEA Grapalat"/>
          <w:sz w:val="20"/>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es-ES"/>
        </w:rPr>
        <w:t xml:space="preserve">                         </w:t>
      </w:r>
      <w:r w:rsidRPr="00064ADD">
        <w:rPr>
          <w:rFonts w:ascii="GHEA Grapalat" w:hAnsi="GHEA Grapalat"/>
          <w:sz w:val="20"/>
          <w:u w:val="single"/>
          <w:lang w:val="hy-AM"/>
        </w:rPr>
        <w:t xml:space="preserve">          </w:t>
      </w:r>
      <w:r w:rsidRPr="00064ADD">
        <w:rPr>
          <w:rFonts w:ascii="GHEA Grapalat" w:hAnsi="GHEA Grapalat"/>
          <w:lang w:val="hy-AM"/>
        </w:rPr>
        <w:t>-</w:t>
      </w:r>
      <w:r w:rsidRPr="00064ADD">
        <w:rPr>
          <w:rFonts w:ascii="GHEA Grapalat" w:hAnsi="GHEA Grapalat" w:cs="Arial"/>
          <w:sz w:val="20"/>
          <w:szCs w:val="20"/>
          <w:lang w:val="es-ES"/>
        </w:rPr>
        <w:t>ն հայտարարում և հավաստում է, որ՝</w:t>
      </w:r>
      <w:r w:rsidRPr="00064ADD">
        <w:rPr>
          <w:rFonts w:ascii="GHEA Grapalat" w:hAnsi="GHEA Grapalat" w:cs="Arial"/>
          <w:lang w:val="hy-AM"/>
        </w:rPr>
        <w:t xml:space="preserve"> </w:t>
      </w:r>
    </w:p>
    <w:p w14:paraId="362CBC0F" w14:textId="77777777" w:rsidR="006C3873" w:rsidRPr="00064ADD" w:rsidRDefault="006C3873" w:rsidP="00975F7E">
      <w:pPr>
        <w:jc w:val="both"/>
        <w:rPr>
          <w:rFonts w:ascii="GHEA Grapalat" w:hAnsi="GHEA Grapalat"/>
          <w:i/>
          <w:sz w:val="16"/>
          <w:vertAlign w:val="superscript"/>
          <w:lang w:val="es-ES"/>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es-ES"/>
        </w:rPr>
        <w:t xml:space="preserve">                                    </w:t>
      </w:r>
      <w:r w:rsidRPr="00064ADD">
        <w:rPr>
          <w:rFonts w:ascii="GHEA Grapalat" w:hAnsi="GHEA Grapalat" w:cs="Sylfaen"/>
          <w:vertAlign w:val="superscript"/>
          <w:lang w:val="hy-AM"/>
        </w:rPr>
        <w:t>մասնակցի անվանում</w:t>
      </w:r>
    </w:p>
    <w:p w14:paraId="6D3757CC" w14:textId="3E499693" w:rsidR="00E02338" w:rsidRPr="00064ADD" w:rsidRDefault="006C3873" w:rsidP="00975F7E">
      <w:pPr>
        <w:ind w:firstLine="708"/>
        <w:jc w:val="both"/>
        <w:rPr>
          <w:rFonts w:ascii="GHEA Grapalat" w:hAnsi="GHEA Grapalat" w:cs="Sylfaen"/>
          <w:sz w:val="20"/>
          <w:lang w:val="hy-AM"/>
        </w:rPr>
      </w:pPr>
      <w:r w:rsidRPr="00064ADD">
        <w:rPr>
          <w:rFonts w:ascii="GHEA Grapalat" w:hAnsi="GHEA Grapalat" w:cs="Arial"/>
          <w:sz w:val="20"/>
          <w:szCs w:val="20"/>
          <w:lang w:val="es-ES"/>
        </w:rPr>
        <w:t xml:space="preserve">1) բավարարում է </w:t>
      </w:r>
      <w:r w:rsidR="003078E1">
        <w:rPr>
          <w:rFonts w:ascii="GHEA Grapalat" w:hAnsi="GHEA Grapalat" w:cs="Arial"/>
          <w:sz w:val="20"/>
          <w:szCs w:val="20"/>
          <w:lang w:val="es-ES"/>
        </w:rPr>
        <w:t>ԶԻՆԱՌ-ԳՀԾՁԲ-22/9</w:t>
      </w:r>
      <w:r w:rsidRPr="00064ADD">
        <w:rPr>
          <w:rFonts w:ascii="GHEA Grapalat" w:hAnsi="GHEA Grapalat" w:cs="Arial"/>
          <w:sz w:val="20"/>
          <w:szCs w:val="20"/>
          <w:lang w:val="es-ES"/>
        </w:rPr>
        <w:t xml:space="preserve">*  ծածկագրով  </w:t>
      </w:r>
      <w:r w:rsidR="003078E1">
        <w:rPr>
          <w:rFonts w:ascii="GHEA Grapalat" w:hAnsi="GHEA Grapalat" w:cs="Arial"/>
          <w:sz w:val="20"/>
          <w:szCs w:val="20"/>
          <w:lang w:val="es-ES"/>
        </w:rPr>
        <w:t>ԳՆԱՆՇՄԱՆ ՀԱՐՑՄԱՆ</w:t>
      </w:r>
      <w:r w:rsidRPr="00064ADD">
        <w:rPr>
          <w:rFonts w:ascii="GHEA Grapalat" w:hAnsi="GHEA Grapalat" w:cs="Arial"/>
          <w:sz w:val="20"/>
          <w:szCs w:val="20"/>
          <w:lang w:val="es-ES"/>
        </w:rPr>
        <w:t xml:space="preserve"> հրավերով սահմանված մասնակցության իրավունքի պահանջներին </w:t>
      </w:r>
      <w:r w:rsidR="00EB07BB" w:rsidRPr="00064ADD">
        <w:rPr>
          <w:rFonts w:ascii="GHEA Grapalat" w:hAnsi="GHEA Grapalat" w:cs="Arial"/>
          <w:sz w:val="20"/>
          <w:szCs w:val="20"/>
          <w:lang w:val="hy-AM"/>
        </w:rPr>
        <w:t xml:space="preserve"> և </w:t>
      </w:r>
      <w:r w:rsidR="00361308" w:rsidRPr="00064ADD">
        <w:rPr>
          <w:rFonts w:ascii="GHEA Grapalat" w:hAnsi="GHEA Grapalat" w:cs="Sylfaen"/>
          <w:sz w:val="20"/>
          <w:lang w:val="hy-AM"/>
        </w:rPr>
        <w:t>պարտավորվում</w:t>
      </w:r>
      <w:r w:rsidR="00EB07BB" w:rsidRPr="00064ADD">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064ADD">
        <w:rPr>
          <w:rFonts w:ascii="GHEA Grapalat" w:hAnsi="GHEA Grapalat" w:cs="Sylfaen"/>
          <w:sz w:val="20"/>
          <w:lang w:val="hy-AM"/>
        </w:rPr>
        <w:t>նել</w:t>
      </w:r>
      <w:r w:rsidR="00EB07BB" w:rsidRPr="00064ADD">
        <w:rPr>
          <w:rFonts w:ascii="GHEA Grapalat" w:hAnsi="GHEA Grapalat" w:cs="Sylfaen"/>
          <w:sz w:val="20"/>
          <w:lang w:val="hy-AM"/>
        </w:rPr>
        <w:t xml:space="preserve"> որակավորման ապահովում</w:t>
      </w:r>
      <w:r w:rsidR="0070321D" w:rsidRPr="00064ADD">
        <w:rPr>
          <w:rStyle w:val="FootnoteReference"/>
          <w:rFonts w:ascii="GHEA Grapalat" w:hAnsi="GHEA Grapalat" w:cs="Sylfaen"/>
          <w:sz w:val="20"/>
          <w:lang w:val="hy-AM"/>
        </w:rPr>
        <w:footnoteReference w:id="8"/>
      </w:r>
      <w:r w:rsidR="00E97AB0" w:rsidRPr="00064ADD">
        <w:rPr>
          <w:rFonts w:ascii="GHEA Grapalat" w:hAnsi="GHEA Grapalat" w:cs="Sylfaen"/>
          <w:sz w:val="20"/>
          <w:lang w:val="es-ES"/>
        </w:rPr>
        <w:t>.</w:t>
      </w:r>
      <w:r w:rsidR="00EB07BB" w:rsidRPr="00064ADD">
        <w:rPr>
          <w:rFonts w:ascii="GHEA Grapalat" w:hAnsi="GHEA Grapalat" w:cs="Sylfaen"/>
          <w:sz w:val="20"/>
          <w:lang w:val="hy-AM"/>
        </w:rPr>
        <w:t xml:space="preserve"> </w:t>
      </w:r>
    </w:p>
    <w:p w14:paraId="7F3030D4" w14:textId="4B224E62" w:rsidR="006C3873" w:rsidRPr="00064ADD" w:rsidRDefault="00887807" w:rsidP="00975F7E">
      <w:pPr>
        <w:ind w:firstLine="708"/>
        <w:jc w:val="both"/>
        <w:rPr>
          <w:rFonts w:ascii="GHEA Grapalat" w:hAnsi="GHEA Grapalat" w:cs="Arial"/>
          <w:sz w:val="22"/>
          <w:szCs w:val="22"/>
          <w:lang w:val="es-ES"/>
        </w:rPr>
      </w:pPr>
      <w:r w:rsidRPr="00064ADD">
        <w:rPr>
          <w:rFonts w:ascii="GHEA Grapalat" w:hAnsi="GHEA Grapalat" w:cs="Arial"/>
          <w:sz w:val="20"/>
          <w:szCs w:val="20"/>
          <w:lang w:val="hy-AM"/>
        </w:rPr>
        <w:t>2</w:t>
      </w:r>
      <w:r w:rsidR="006C3873" w:rsidRPr="00064ADD">
        <w:rPr>
          <w:rFonts w:ascii="GHEA Grapalat" w:hAnsi="GHEA Grapalat" w:cs="Arial"/>
          <w:sz w:val="20"/>
          <w:szCs w:val="20"/>
          <w:lang w:val="es-ES"/>
        </w:rPr>
        <w:t xml:space="preserve">) </w:t>
      </w:r>
      <w:r w:rsidR="003078E1">
        <w:rPr>
          <w:rFonts w:ascii="GHEA Grapalat" w:hAnsi="GHEA Grapalat" w:cs="Arial"/>
          <w:sz w:val="20"/>
          <w:szCs w:val="20"/>
          <w:lang w:val="es-ES"/>
        </w:rPr>
        <w:t>ԶԻՆԱՌ-ԳՀԾՁԲ-22/9</w:t>
      </w:r>
      <w:r w:rsidR="006C3873" w:rsidRPr="0099403F">
        <w:rPr>
          <w:rFonts w:ascii="GHEA Grapalat" w:hAnsi="GHEA Grapalat" w:cs="Arial"/>
          <w:sz w:val="20"/>
          <w:szCs w:val="20"/>
          <w:lang w:val="es-ES"/>
        </w:rPr>
        <w:t>*</w:t>
      </w:r>
      <w:r w:rsidR="006C3873" w:rsidRPr="00064ADD">
        <w:rPr>
          <w:rFonts w:ascii="GHEA Grapalat" w:hAnsi="GHEA Grapalat" w:cs="Sylfaen"/>
          <w:sz w:val="22"/>
          <w:szCs w:val="22"/>
          <w:lang w:val="hy-AM"/>
        </w:rPr>
        <w:t xml:space="preserve">  </w:t>
      </w:r>
      <w:r w:rsidR="006C3873" w:rsidRPr="00064ADD">
        <w:rPr>
          <w:rFonts w:ascii="GHEA Grapalat" w:hAnsi="GHEA Grapalat" w:cs="Arial"/>
          <w:sz w:val="20"/>
          <w:szCs w:val="20"/>
          <w:lang w:val="es-ES"/>
        </w:rPr>
        <w:t xml:space="preserve">ծածկագրով </w:t>
      </w:r>
      <w:r w:rsidR="003078E1">
        <w:rPr>
          <w:rFonts w:ascii="GHEA Grapalat" w:hAnsi="GHEA Grapalat" w:cs="Arial"/>
          <w:sz w:val="20"/>
          <w:szCs w:val="20"/>
          <w:lang w:val="es-ES"/>
        </w:rPr>
        <w:t>ԳՆԱՆՇՄԱՆ ՀԱՐՑՄԱՆ</w:t>
      </w:r>
      <w:r w:rsidR="006C3873" w:rsidRPr="00064ADD">
        <w:rPr>
          <w:rFonts w:ascii="GHEA Grapalat" w:hAnsi="GHEA Grapalat" w:cs="Arial"/>
          <w:sz w:val="20"/>
          <w:szCs w:val="20"/>
          <w:lang w:val="es-ES"/>
        </w:rPr>
        <w:t>ն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6D0D73">
      <w:pPr>
        <w:numPr>
          <w:ilvl w:val="0"/>
          <w:numId w:val="5"/>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6D0D73">
      <w:pPr>
        <w:numPr>
          <w:ilvl w:val="0"/>
          <w:numId w:val="5"/>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lastRenderedPageBreak/>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77777777" w:rsidR="00B2572B" w:rsidRPr="00064ADD" w:rsidRDefault="00B2572B" w:rsidP="00EF3662">
      <w:pPr>
        <w:jc w:val="right"/>
        <w:rPr>
          <w:rFonts w:ascii="GHEA Grapalat" w:hAnsi="GHEA Grapalat" w:cs="Arial"/>
          <w:sz w:val="20"/>
          <w:lang w:val="hy-AM"/>
        </w:rPr>
      </w:pPr>
      <w:r w:rsidRPr="00064ADD">
        <w:rPr>
          <w:rFonts w:ascii="GHEA Grapalat" w:hAnsi="GHEA Grapalat" w:cs="Sylfaen"/>
          <w:sz w:val="20"/>
          <w:lang w:val="hy-AM"/>
        </w:rPr>
        <w:t>Կ</w:t>
      </w:r>
      <w:r w:rsidRPr="00064ADD">
        <w:rPr>
          <w:rFonts w:ascii="GHEA Grapalat" w:hAnsi="GHEA Grapalat" w:cs="Arial"/>
          <w:sz w:val="20"/>
          <w:lang w:val="hy-AM"/>
        </w:rPr>
        <w:t xml:space="preserve">. </w:t>
      </w:r>
      <w:r w:rsidRPr="00064ADD">
        <w:rPr>
          <w:rFonts w:ascii="GHEA Grapalat" w:hAnsi="GHEA Grapalat" w:cs="Sylfaen"/>
          <w:sz w:val="20"/>
          <w:lang w:val="hy-AM"/>
        </w:rPr>
        <w:t>Տ</w:t>
      </w:r>
      <w:r w:rsidRPr="00064ADD">
        <w:rPr>
          <w:rFonts w:ascii="GHEA Grapalat" w:hAnsi="GHEA Grapalat" w:cs="Arial"/>
          <w:sz w:val="20"/>
          <w:lang w:val="hy-AM"/>
        </w:rPr>
        <w:t>.</w:t>
      </w:r>
      <w:r w:rsidRPr="00064ADD">
        <w:rPr>
          <w:rStyle w:val="FootnoteReference"/>
          <w:rFonts w:ascii="GHEA Grapalat" w:hAnsi="GHEA Grapalat" w:cs="Arial"/>
          <w:color w:val="FFFFFF"/>
          <w:sz w:val="20"/>
          <w:lang w:val="hy-AM"/>
        </w:rPr>
        <w:footnoteReference w:id="9"/>
      </w:r>
      <w:r w:rsidRPr="00064ADD">
        <w:rPr>
          <w:rFonts w:ascii="GHEA Grapalat" w:hAnsi="GHEA Grapalat" w:cs="Arial"/>
          <w:sz w:val="20"/>
          <w:lang w:val="hy-AM"/>
        </w:rPr>
        <w:tab/>
      </w:r>
      <w:r w:rsidRPr="00064ADD">
        <w:rPr>
          <w:rFonts w:ascii="GHEA Grapalat" w:hAnsi="GHEA Grapalat" w:cs="Arial"/>
          <w:sz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78023764" w14:textId="77777777"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1554396F" w:rsidR="00B2572B" w:rsidRPr="006040C2" w:rsidRDefault="003078E1"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ԶԻՆԱՌ-ԳՀԾՁԲ-22/9</w:t>
      </w:r>
      <w:r w:rsidR="00B2572B" w:rsidRPr="00064ADD">
        <w:rPr>
          <w:rFonts w:ascii="GHEA Grapalat" w:hAnsi="GHEA Grapalat" w:cs="Sylfaen"/>
          <w:b/>
          <w:lang w:val="hy-AM"/>
        </w:rPr>
        <w:t>*</w:t>
      </w:r>
      <w:r w:rsidR="00B2572B" w:rsidRPr="006040C2">
        <w:rPr>
          <w:rFonts w:ascii="GHEA Grapalat" w:hAnsi="GHEA Grapalat" w:cs="Sylfaen"/>
          <w:b/>
          <w:lang w:val="hy-AM"/>
        </w:rPr>
        <w:t xml:space="preserve">  </w:t>
      </w:r>
      <w:r w:rsidR="00B2572B" w:rsidRPr="00064ADD">
        <w:rPr>
          <w:rFonts w:ascii="GHEA Grapalat" w:hAnsi="GHEA Grapalat" w:cs="Sylfaen"/>
          <w:b/>
          <w:lang w:val="hy-AM"/>
        </w:rPr>
        <w:t>ծածկագրով</w:t>
      </w:r>
    </w:p>
    <w:p w14:paraId="7D5B2B8E" w14:textId="0E1C422D" w:rsidR="00B2572B" w:rsidRPr="00064ADD" w:rsidRDefault="003078E1"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064ADD">
        <w:rPr>
          <w:rFonts w:ascii="GHEA Grapalat" w:hAnsi="GHEA Grapalat" w:cs="Arial"/>
          <w:b/>
          <w:lang w:val="hy-AM"/>
        </w:rPr>
        <w:t xml:space="preserve">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013762FC"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3078E1">
        <w:rPr>
          <w:rFonts w:ascii="GHEA Grapalat" w:hAnsi="GHEA Grapalat" w:cs="Sylfaen"/>
          <w:b/>
          <w:sz w:val="20"/>
          <w:szCs w:val="20"/>
          <w:lang w:val="hy-AM"/>
        </w:rPr>
        <w:t>ԶԻՆԱՌ-ԳՀԾՁԲ-22/9</w:t>
      </w:r>
      <w:r w:rsidR="006040C2" w:rsidRPr="006040C2">
        <w:rPr>
          <w:rFonts w:ascii="GHEA Grapalat" w:hAnsi="GHEA Grapalat" w:cs="Sylfaen"/>
          <w:b/>
          <w:sz w:val="20"/>
          <w:szCs w:val="20"/>
          <w:lang w:val="hy-AM"/>
        </w:rPr>
        <w:t xml:space="preserve"> </w:t>
      </w:r>
      <w:r w:rsidRPr="00064ADD">
        <w:rPr>
          <w:rFonts w:ascii="GHEA Grapalat" w:hAnsi="GHEA Grapalat" w:cs="Arial"/>
          <w:sz w:val="20"/>
          <w:szCs w:val="20"/>
          <w:lang w:val="es-ES"/>
        </w:rPr>
        <w:t xml:space="preserve">ծածկագրով </w:t>
      </w:r>
      <w:r w:rsidR="003078E1">
        <w:rPr>
          <w:rFonts w:ascii="GHEA Grapalat" w:hAnsi="GHEA Grapalat" w:cs="Arial"/>
          <w:sz w:val="20"/>
          <w:szCs w:val="20"/>
          <w:lang w:val="es-ES"/>
        </w:rPr>
        <w:t>ԳՆԱՆՇՄԱՆ ՀԱՐՑՄԱՆ</w:t>
      </w:r>
      <w:r w:rsidRPr="00064ADD">
        <w:rPr>
          <w:rFonts w:ascii="GHEA Grapalat" w:hAnsi="GHEA Grapalat" w:cs="Arial"/>
          <w:sz w:val="20"/>
          <w:szCs w:val="20"/>
          <w:lang w:val="es-ES"/>
        </w:rPr>
        <w:t xml:space="preserve"> հրավերը, այդ թվում </w:t>
      </w:r>
      <w:proofErr w:type="gramStart"/>
      <w:r w:rsidRPr="00064ADD">
        <w:rPr>
          <w:rFonts w:ascii="GHEA Grapalat" w:hAnsi="GHEA Grapalat" w:cs="Arial"/>
          <w:sz w:val="20"/>
          <w:szCs w:val="20"/>
          <w:lang w:val="es-ES"/>
        </w:rPr>
        <w:t>կնքվելիք  պայմանագրի</w:t>
      </w:r>
      <w:proofErr w:type="gramEnd"/>
      <w:r w:rsidRPr="00064ADD">
        <w:rPr>
          <w:rFonts w:ascii="GHEA Grapalat" w:hAnsi="GHEA Grapalat" w:cs="Arial"/>
          <w:sz w:val="20"/>
          <w:szCs w:val="20"/>
          <w:lang w:val="es-ES"/>
        </w:rPr>
        <w:t xml:space="preserve">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8" w:name="_Hlk23147299"/>
      <w:r w:rsidRPr="00064ADD">
        <w:rPr>
          <w:rFonts w:ascii="GHEA Grapalat" w:hAnsi="GHEA Grapalat" w:cs="Sylfaen"/>
          <w:vertAlign w:val="superscript"/>
          <w:lang w:val="hy-AM"/>
        </w:rPr>
        <w:t xml:space="preserve">                                                                                     մասնակցի անվանումը</w:t>
      </w:r>
    </w:p>
    <w:bookmarkEnd w:id="8"/>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AB637E"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AB637E"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 xml:space="preserve">    </w:t>
      </w:r>
    </w:p>
    <w:p w14:paraId="1C6B1D8F" w14:textId="77777777"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Կ. Տ.</w:t>
      </w:r>
      <w:r w:rsidRPr="00064ADD">
        <w:rPr>
          <w:rStyle w:val="FootnoteReference"/>
          <w:rFonts w:ascii="GHEA Grapalat" w:hAnsi="GHEA Grapalat"/>
          <w:color w:val="FFFFFF"/>
          <w:sz w:val="20"/>
          <w:lang w:val="hy-AM"/>
        </w:rPr>
        <w:footnoteReference w:id="10"/>
      </w:r>
      <w:r w:rsidRPr="00064ADD">
        <w:rPr>
          <w:rFonts w:ascii="GHEA Grapalat" w:hAnsi="GHEA Grapalat"/>
          <w:sz w:val="20"/>
          <w:lang w:val="hy-AM"/>
        </w:rPr>
        <w:tab/>
      </w:r>
      <w:r w:rsidRPr="00064ADD">
        <w:rPr>
          <w:rFonts w:ascii="GHEA Grapalat" w:hAnsi="GHEA Grapalat"/>
          <w:sz w:val="20"/>
          <w:lang w:val="hy-AM"/>
        </w:rPr>
        <w:tab/>
        <w:t xml:space="preserve"> </w:t>
      </w:r>
    </w:p>
    <w:p w14:paraId="5459ABD9" w14:textId="77777777" w:rsidR="00B2572B" w:rsidRPr="00064ADD" w:rsidRDefault="00B2572B" w:rsidP="00EF3662">
      <w:pPr>
        <w:jc w:val="right"/>
        <w:rPr>
          <w:rFonts w:ascii="GHEA Grapalat" w:hAnsi="GHEA Grapalat"/>
          <w:sz w:val="20"/>
          <w:lang w:val="hy-AM"/>
        </w:rPr>
      </w:pPr>
    </w:p>
    <w:p w14:paraId="0F2286D1" w14:textId="77777777" w:rsidR="00B2572B" w:rsidRPr="00064ADD" w:rsidRDefault="00B2572B" w:rsidP="00EF3662">
      <w:pPr>
        <w:rPr>
          <w:rFonts w:ascii="GHEA Grapalat" w:hAnsi="GHEA Grapalat" w:cs="Sylfaen"/>
          <w:i/>
          <w:sz w:val="16"/>
          <w:szCs w:val="16"/>
          <w:lang w:val="hy-AM" w:eastAsia="ru-RU"/>
        </w:rPr>
      </w:pPr>
    </w:p>
    <w:p w14:paraId="3A9AB161" w14:textId="77777777" w:rsidR="00B2572B" w:rsidRPr="00064ADD" w:rsidRDefault="00B2572B" w:rsidP="00EF3662">
      <w:pPr>
        <w:rPr>
          <w:rFonts w:ascii="GHEA Grapalat" w:hAnsi="GHEA Grapalat" w:cs="Sylfaen"/>
          <w:i/>
          <w:sz w:val="16"/>
          <w:szCs w:val="16"/>
          <w:lang w:val="hy-AM" w:eastAsia="ru-RU"/>
        </w:rPr>
      </w:pPr>
    </w:p>
    <w:p w14:paraId="5B93AB95" w14:textId="77777777" w:rsidR="00B2572B" w:rsidRPr="00064ADD"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18DD7335" w14:textId="77777777" w:rsidR="00B2572B" w:rsidRPr="00064ADD" w:rsidRDefault="00B2572B" w:rsidP="00EF3662">
      <w:pPr>
        <w:pStyle w:val="BodyTextIndent3"/>
        <w:spacing w:line="240" w:lineRule="auto"/>
        <w:jc w:val="right"/>
        <w:rPr>
          <w:rFonts w:ascii="GHEA Grapalat" w:hAnsi="GHEA Grapalat"/>
          <w:i/>
          <w:lang w:val="hy-AM"/>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5DDE2CD1" w14:textId="521B5C76"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6E42A769" w:rsidR="007862B1" w:rsidRPr="00321D3E" w:rsidRDefault="003078E1"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ԶԻՆԱՌ-ԳՀԾՁԲ-22/9</w:t>
      </w:r>
      <w:r w:rsidR="007862B1" w:rsidRPr="00321D3E">
        <w:rPr>
          <w:rFonts w:ascii="GHEA Grapalat" w:hAnsi="GHEA Grapalat" w:cs="Sylfaen"/>
          <w:b/>
          <w:lang w:val="hy-AM"/>
        </w:rPr>
        <w:t xml:space="preserve">*  </w:t>
      </w:r>
      <w:r w:rsidR="007862B1" w:rsidRPr="00064ADD">
        <w:rPr>
          <w:rFonts w:ascii="GHEA Grapalat" w:hAnsi="GHEA Grapalat" w:cs="Sylfaen"/>
          <w:b/>
          <w:lang w:val="hy-AM"/>
        </w:rPr>
        <w:t>ծածկագրով</w:t>
      </w:r>
    </w:p>
    <w:p w14:paraId="16DA97FF" w14:textId="71BA4FA4" w:rsidR="007862B1" w:rsidRPr="00064ADD" w:rsidRDefault="003078E1"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064ADD">
        <w:rPr>
          <w:rFonts w:ascii="GHEA Grapalat" w:hAnsi="GHEA Grapalat" w:cs="Arial"/>
          <w:b/>
          <w:lang w:val="hy-AM"/>
        </w:rPr>
        <w:t xml:space="preserve"> </w:t>
      </w:r>
      <w:r w:rsidR="007862B1" w:rsidRPr="00064ADD">
        <w:rPr>
          <w:rFonts w:ascii="GHEA Grapalat" w:hAnsi="GHEA Grapalat" w:cs="Sylfaen"/>
          <w:b/>
          <w:lang w:val="hy-AM"/>
        </w:rPr>
        <w:t>հրավերի</w:t>
      </w:r>
    </w:p>
    <w:p w14:paraId="5B05E27C" w14:textId="77777777" w:rsidR="007862B1" w:rsidRPr="00064ADD" w:rsidRDefault="007862B1" w:rsidP="007862B1">
      <w:pPr>
        <w:pStyle w:val="BodyTextIndent3"/>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77777777"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6D0D73">
      <w:pPr>
        <w:numPr>
          <w:ilvl w:val="0"/>
          <w:numId w:val="2"/>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608B062" w14:textId="141EEC30" w:rsidR="007862B1" w:rsidRPr="00064ADD" w:rsidRDefault="007862B1" w:rsidP="006D0D73">
      <w:pPr>
        <w:numPr>
          <w:ilvl w:val="1"/>
          <w:numId w:val="3"/>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Ընկերությունը մասնակցում է</w:t>
      </w:r>
      <w:r w:rsidR="001E4525">
        <w:rPr>
          <w:rFonts w:ascii="GHEA Grapalat" w:hAnsi="GHEA Grapalat" w:cs="GHEA Grapalat"/>
          <w:sz w:val="20"/>
          <w:szCs w:val="20"/>
          <w:lang w:val="pt-BR"/>
        </w:rPr>
        <w:t xml:space="preserve"> </w:t>
      </w:r>
      <w:r w:rsidR="001E4525" w:rsidRPr="001D071A">
        <w:rPr>
          <w:rFonts w:ascii="GHEA Grapalat" w:hAnsi="GHEA Grapalat" w:cs="Arial"/>
          <w:b/>
          <w:color w:val="2E74B5"/>
          <w:sz w:val="20"/>
          <w:szCs w:val="20"/>
        </w:rPr>
        <w:t>Զինառ</w:t>
      </w:r>
      <w:r w:rsidR="001E4525" w:rsidRPr="001E4525">
        <w:rPr>
          <w:rFonts w:ascii="GHEA Grapalat" w:hAnsi="GHEA Grapalat" w:cs="Arial"/>
          <w:b/>
          <w:color w:val="2E74B5"/>
          <w:sz w:val="20"/>
          <w:szCs w:val="20"/>
          <w:lang w:val="pt-BR"/>
        </w:rPr>
        <w:t xml:space="preserve"> </w:t>
      </w:r>
      <w:r w:rsidR="001E4525" w:rsidRPr="001D071A">
        <w:rPr>
          <w:rFonts w:ascii="GHEA Grapalat" w:hAnsi="GHEA Grapalat" w:cs="Arial"/>
          <w:b/>
          <w:color w:val="2E74B5"/>
          <w:sz w:val="20"/>
          <w:szCs w:val="20"/>
        </w:rPr>
        <w:t>ՓԲԸ</w:t>
      </w:r>
      <w:r w:rsidR="001E4525" w:rsidRPr="00064ADD">
        <w:rPr>
          <w:rFonts w:ascii="GHEA Grapalat" w:hAnsi="GHEA Grapalat" w:cs="GHEA Grapalat"/>
          <w:sz w:val="20"/>
          <w:szCs w:val="20"/>
          <w:lang w:val="pt-BR"/>
        </w:rPr>
        <w:t xml:space="preserve"> </w:t>
      </w:r>
      <w:r w:rsidR="001E4525">
        <w:rPr>
          <w:rFonts w:ascii="GHEA Grapalat" w:hAnsi="GHEA Grapalat" w:cs="GHEA Grapalat"/>
          <w:sz w:val="20"/>
          <w:szCs w:val="20"/>
          <w:lang w:val="pt-BR"/>
        </w:rPr>
        <w:t>-ի</w:t>
      </w:r>
      <w:r w:rsidRPr="00064ADD">
        <w:rPr>
          <w:rFonts w:ascii="GHEA Grapalat" w:hAnsi="GHEA Grapalat" w:cs="GHEA Grapalat"/>
          <w:sz w:val="20"/>
          <w:szCs w:val="20"/>
          <w:lang w:val="pt-BR"/>
        </w:rPr>
        <w:t xml:space="preserve">*  (այսուհետ` Պատվիրատու) կողմից </w:t>
      </w:r>
      <w:r w:rsidR="00A02257">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003078E1">
        <w:rPr>
          <w:rFonts w:ascii="GHEA Grapalat" w:hAnsi="GHEA Grapalat" w:cs="Sylfaen"/>
          <w:b/>
          <w:sz w:val="20"/>
          <w:szCs w:val="20"/>
          <w:lang w:val="hy-AM"/>
        </w:rPr>
        <w:t>ԶԻՆԱՌ-ԳՀԾՁԲ-22/9</w:t>
      </w:r>
      <w:r w:rsidR="004E798C" w:rsidRPr="00881A0B">
        <w:rPr>
          <w:rFonts w:ascii="GHEA Grapalat" w:hAnsi="GHEA Grapalat" w:cs="Sylfaen"/>
          <w:b/>
          <w:sz w:val="20"/>
          <w:szCs w:val="20"/>
          <w:lang w:val="pt-BR"/>
        </w:rPr>
        <w:t xml:space="preserve"> </w:t>
      </w:r>
      <w:r w:rsidRPr="00064ADD">
        <w:rPr>
          <w:rFonts w:ascii="GHEA Grapalat" w:hAnsi="GHEA Grapalat" w:cs="GHEA Grapalat"/>
          <w:sz w:val="20"/>
          <w:szCs w:val="20"/>
          <w:lang w:val="pt-BR"/>
        </w:rPr>
        <w:t>ծածկագրով գնման ընթացակարգին:</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6D0D73">
      <w:pPr>
        <w:numPr>
          <w:ilvl w:val="1"/>
          <w:numId w:val="6"/>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6D0D73">
      <w:pPr>
        <w:numPr>
          <w:ilvl w:val="0"/>
          <w:numId w:val="2"/>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lastRenderedPageBreak/>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7C43EA"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34CD840F" w:rsidR="007C43EA" w:rsidRPr="00064ADD" w:rsidRDefault="007C43EA" w:rsidP="007C43EA">
            <w:pPr>
              <w:rPr>
                <w:rFonts w:ascii="GHEA Grapalat" w:hAnsi="GHEA Grapalat" w:cs="Arial"/>
                <w:sz w:val="20"/>
                <w:szCs w:val="20"/>
              </w:rPr>
            </w:pPr>
            <w:r w:rsidRPr="00595447">
              <w:rPr>
                <w:rFonts w:ascii="GHEA Grapalat" w:hAnsi="GHEA Grapalat" w:cs="Sylfaen"/>
                <w:sz w:val="20"/>
                <w:szCs w:val="20"/>
                <w:lang w:val="hy-AM"/>
              </w:rPr>
              <w:t>9</w:t>
            </w:r>
            <w:r w:rsidRPr="00595447">
              <w:rPr>
                <w:rFonts w:ascii="GHEA Grapalat" w:hAnsi="GHEA Grapalat" w:cs="Sylfaen"/>
                <w:sz w:val="20"/>
                <w:szCs w:val="20"/>
              </w:rPr>
              <w:t>. Շահառու</w:t>
            </w:r>
            <w:r w:rsidRPr="00595447">
              <w:rPr>
                <w:rFonts w:ascii="GHEA Grapalat" w:hAnsi="GHEA Grapalat" w:cs="Sylfaen"/>
                <w:sz w:val="20"/>
                <w:szCs w:val="20"/>
                <w:lang w:val="hy-AM"/>
              </w:rPr>
              <w:t>ի  անվանումը</w:t>
            </w:r>
            <w:r w:rsidRPr="00595447">
              <w:rPr>
                <w:rFonts w:ascii="GHEA Grapalat" w:hAnsi="GHEA Grapalat" w:cs="Sylfaen"/>
                <w:sz w:val="20"/>
                <w:szCs w:val="20"/>
              </w:rPr>
              <w:t>,</w:t>
            </w:r>
            <w:r w:rsidRPr="00595447">
              <w:rPr>
                <w:rFonts w:ascii="GHEA Grapalat" w:hAnsi="GHEA Grapalat" w:cs="Sylfaen"/>
                <w:sz w:val="20"/>
                <w:szCs w:val="20"/>
                <w:lang w:val="hy-AM"/>
              </w:rPr>
              <w:t xml:space="preserve"> կամ անուն ազգանուն </w:t>
            </w:r>
            <w:r w:rsidRPr="00595447">
              <w:rPr>
                <w:rFonts w:ascii="GHEA Grapalat" w:hAnsi="GHEA Grapalat" w:cs="Arial"/>
                <w:sz w:val="20"/>
                <w:szCs w:val="20"/>
              </w:rPr>
              <w:t>`</w:t>
            </w:r>
            <w:r>
              <w:rPr>
                <w:rFonts w:ascii="GHEA Grapalat" w:hAnsi="GHEA Grapalat" w:cs="Arial"/>
                <w:sz w:val="20"/>
                <w:szCs w:val="20"/>
              </w:rPr>
              <w:t xml:space="preserve"> </w:t>
            </w:r>
            <w:r w:rsidRPr="001D071A">
              <w:rPr>
                <w:rFonts w:ascii="GHEA Grapalat" w:hAnsi="GHEA Grapalat" w:cs="Arial"/>
                <w:b/>
                <w:color w:val="2E74B5"/>
                <w:sz w:val="20"/>
                <w:szCs w:val="20"/>
              </w:rPr>
              <w:t>Զինառ ՓԲԸ</w:t>
            </w:r>
          </w:p>
        </w:tc>
      </w:tr>
      <w:tr w:rsidR="007C43EA"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557FEB11" w:rsidR="007C43EA" w:rsidRPr="00064ADD" w:rsidRDefault="007C43EA" w:rsidP="007C43EA">
            <w:pPr>
              <w:rPr>
                <w:rFonts w:ascii="GHEA Grapalat" w:hAnsi="GHEA Grapalat" w:cs="Sylfaen"/>
                <w:sz w:val="20"/>
                <w:szCs w:val="20"/>
                <w:lang w:val="ru-RU"/>
              </w:rPr>
            </w:pPr>
            <w:r w:rsidRPr="00595447">
              <w:rPr>
                <w:rFonts w:ascii="GHEA Grapalat" w:hAnsi="GHEA Grapalat" w:cs="Sylfaen"/>
                <w:sz w:val="20"/>
                <w:szCs w:val="20"/>
                <w:lang w:val="ru-RU"/>
              </w:rPr>
              <w:t xml:space="preserve">10. </w:t>
            </w:r>
            <w:r w:rsidRPr="00595447">
              <w:rPr>
                <w:rFonts w:ascii="GHEA Grapalat" w:hAnsi="GHEA Grapalat" w:cs="Sylfaen"/>
                <w:sz w:val="20"/>
                <w:szCs w:val="20"/>
              </w:rPr>
              <w:t xml:space="preserve"> Շահառուի ՀԾՀ</w:t>
            </w:r>
            <w:r w:rsidRPr="00595447">
              <w:rPr>
                <w:rFonts w:ascii="GHEA Grapalat" w:hAnsi="GHEA Grapalat" w:cs="Sylfaen"/>
                <w:sz w:val="20"/>
                <w:szCs w:val="20"/>
                <w:lang w:val="ru-RU"/>
              </w:rPr>
              <w:t xml:space="preserve"> (</w:t>
            </w:r>
            <w:r w:rsidRPr="00595447">
              <w:rPr>
                <w:rFonts w:ascii="GHEA Grapalat" w:hAnsi="GHEA Grapalat" w:cs="Sylfaen"/>
                <w:sz w:val="20"/>
                <w:szCs w:val="20"/>
                <w:lang w:val="hy-AM"/>
              </w:rPr>
              <w:t>չի լրացվում</w:t>
            </w:r>
            <w:r w:rsidRPr="00595447">
              <w:rPr>
                <w:rFonts w:ascii="GHEA Grapalat" w:hAnsi="GHEA Grapalat" w:cs="Sylfaen"/>
                <w:sz w:val="20"/>
                <w:szCs w:val="20"/>
                <w:lang w:val="ru-RU"/>
              </w:rPr>
              <w:t>)</w:t>
            </w:r>
          </w:p>
        </w:tc>
      </w:tr>
      <w:tr w:rsidR="007C43EA"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226CBCF6" w:rsidR="007C43EA" w:rsidRPr="00064ADD" w:rsidRDefault="007C43EA" w:rsidP="007C43EA">
            <w:pPr>
              <w:rPr>
                <w:rFonts w:ascii="GHEA Grapalat" w:hAnsi="GHEA Grapalat" w:cs="Arial"/>
                <w:sz w:val="20"/>
                <w:szCs w:val="20"/>
              </w:rPr>
            </w:pPr>
            <w:r w:rsidRPr="00595447">
              <w:rPr>
                <w:rFonts w:ascii="GHEA Grapalat" w:hAnsi="GHEA Grapalat" w:cs="Sylfaen"/>
                <w:sz w:val="20"/>
                <w:szCs w:val="20"/>
                <w:lang w:val="hy-AM"/>
              </w:rPr>
              <w:t>11</w:t>
            </w:r>
            <w:r w:rsidRPr="00595447">
              <w:rPr>
                <w:rFonts w:ascii="GHEA Grapalat" w:hAnsi="GHEA Grapalat" w:cs="Sylfaen"/>
                <w:sz w:val="20"/>
                <w:szCs w:val="20"/>
              </w:rPr>
              <w:t>. ՇահառուիՀՎՀՀ</w:t>
            </w:r>
            <w:r w:rsidRPr="00595447">
              <w:rPr>
                <w:rFonts w:ascii="GHEA Grapalat" w:hAnsi="GHEA Grapalat" w:cs="Arial"/>
                <w:sz w:val="20"/>
                <w:szCs w:val="20"/>
              </w:rPr>
              <w:t>`</w:t>
            </w:r>
            <w:r>
              <w:rPr>
                <w:rFonts w:ascii="GHEA Grapalat" w:hAnsi="GHEA Grapalat" w:cs="Arial"/>
                <w:sz w:val="20"/>
                <w:szCs w:val="20"/>
              </w:rPr>
              <w:t xml:space="preserve"> </w:t>
            </w:r>
            <w:r w:rsidRPr="001D071A">
              <w:rPr>
                <w:rFonts w:ascii="GHEA Grapalat" w:hAnsi="GHEA Grapalat" w:cs="Arial"/>
                <w:b/>
                <w:color w:val="2E74B5"/>
                <w:sz w:val="20"/>
                <w:szCs w:val="22"/>
                <w:lang w:val="pt-BR"/>
              </w:rPr>
              <w:t>01829736</w:t>
            </w:r>
          </w:p>
        </w:tc>
      </w:tr>
      <w:tr w:rsidR="007C43EA"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6A4CB58B" w:rsidR="007C43EA" w:rsidRPr="00064ADD" w:rsidRDefault="007C43EA" w:rsidP="007C43EA">
            <w:pPr>
              <w:rPr>
                <w:rFonts w:ascii="GHEA Grapalat" w:hAnsi="GHEA Grapalat" w:cs="Arial"/>
                <w:sz w:val="20"/>
                <w:szCs w:val="20"/>
              </w:rPr>
            </w:pPr>
            <w:r>
              <w:rPr>
                <w:rFonts w:ascii="GHEA Grapalat" w:hAnsi="GHEA Grapalat" w:cs="Sylfaen"/>
                <w:sz w:val="20"/>
                <w:szCs w:val="20"/>
              </w:rPr>
              <w:t>25</w:t>
            </w:r>
            <w:r w:rsidRPr="0065118F">
              <w:rPr>
                <w:rFonts w:ascii="GHEA Grapalat" w:hAnsi="GHEA Grapalat" w:cs="Sylfaen"/>
                <w:sz w:val="20"/>
                <w:szCs w:val="20"/>
              </w:rPr>
              <w:t>.</w:t>
            </w:r>
            <w:r w:rsidRPr="00595447">
              <w:rPr>
                <w:rFonts w:ascii="GHEA Grapalat" w:hAnsi="GHEA Grapalat" w:cs="Sylfaen"/>
                <w:sz w:val="20"/>
                <w:szCs w:val="20"/>
              </w:rPr>
              <w:t>Շահառուի</w:t>
            </w:r>
            <w:r w:rsidRPr="00595447">
              <w:rPr>
                <w:rFonts w:ascii="GHEA Grapalat" w:hAnsi="GHEA Grapalat" w:cs="Sylfaen"/>
                <w:sz w:val="20"/>
                <w:szCs w:val="20"/>
                <w:lang w:val="hy-AM"/>
              </w:rPr>
              <w:t>ն սպասարկող Ֆինանսական կազմակերպություն</w:t>
            </w:r>
            <w:r w:rsidRPr="0065118F">
              <w:rPr>
                <w:rFonts w:ascii="GHEA Grapalat" w:hAnsi="GHEA Grapalat" w:cs="Sylfaen"/>
                <w:sz w:val="20"/>
                <w:szCs w:val="20"/>
              </w:rPr>
              <w:t xml:space="preserve"> (</w:t>
            </w:r>
            <w:r w:rsidRPr="00595447">
              <w:rPr>
                <w:rFonts w:ascii="GHEA Grapalat" w:hAnsi="GHEA Grapalat" w:cs="Sylfaen"/>
                <w:sz w:val="20"/>
                <w:szCs w:val="20"/>
              </w:rPr>
              <w:t>բանկ</w:t>
            </w:r>
            <w:r w:rsidRPr="00FA21C4">
              <w:rPr>
                <w:rFonts w:ascii="GHEA Grapalat" w:hAnsi="GHEA Grapalat" w:cs="Sylfaen"/>
                <w:sz w:val="20"/>
                <w:szCs w:val="20"/>
              </w:rPr>
              <w:t>)</w:t>
            </w:r>
            <w:r w:rsidRPr="00FA21C4">
              <w:rPr>
                <w:rFonts w:ascii="GHEA Grapalat" w:hAnsi="GHEA Grapalat" w:cs="Arial"/>
                <w:sz w:val="20"/>
                <w:szCs w:val="20"/>
              </w:rPr>
              <w:t>`</w:t>
            </w:r>
            <w:r w:rsidRPr="001D071A">
              <w:rPr>
                <w:rFonts w:ascii="GHEA Grapalat" w:hAnsi="GHEA Grapalat" w:cs="Arial"/>
                <w:b/>
                <w:color w:val="2E74B5"/>
                <w:sz w:val="20"/>
                <w:lang w:val="pt-BR"/>
              </w:rPr>
              <w:t>«</w:t>
            </w:r>
            <w:r w:rsidRPr="001D071A">
              <w:rPr>
                <w:rFonts w:ascii="GHEA Grapalat" w:hAnsi="GHEA Grapalat" w:cs="Arial"/>
                <w:b/>
                <w:color w:val="2E74B5"/>
                <w:sz w:val="20"/>
                <w:lang w:val="hy-AM"/>
              </w:rPr>
              <w:t>ՎՏԲ-Հայաստան Բանկ</w:t>
            </w:r>
            <w:r w:rsidRPr="001D071A">
              <w:rPr>
                <w:rFonts w:ascii="GHEA Grapalat" w:hAnsi="GHEA Grapalat" w:cs="Arial"/>
                <w:b/>
                <w:color w:val="2E74B5"/>
                <w:sz w:val="20"/>
                <w:lang w:val="pt-BR"/>
              </w:rPr>
              <w:t xml:space="preserve">» </w:t>
            </w:r>
            <w:r w:rsidRPr="001D071A">
              <w:rPr>
                <w:rFonts w:ascii="GHEA Grapalat" w:hAnsi="GHEA Grapalat" w:cs="Arial"/>
                <w:b/>
                <w:color w:val="2E74B5"/>
                <w:sz w:val="20"/>
                <w:lang w:val="hy-AM"/>
              </w:rPr>
              <w:t>ՓԲԸ</w:t>
            </w:r>
          </w:p>
        </w:tc>
      </w:tr>
      <w:tr w:rsidR="007C43EA"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1BF3462A" w:rsidR="007C43EA" w:rsidRPr="00064ADD" w:rsidRDefault="007C43EA" w:rsidP="007C43EA">
            <w:pPr>
              <w:rPr>
                <w:rFonts w:ascii="GHEA Grapalat" w:hAnsi="GHEA Grapalat" w:cs="Arial"/>
                <w:sz w:val="20"/>
                <w:szCs w:val="20"/>
              </w:rPr>
            </w:pPr>
            <w:r w:rsidRPr="00595447">
              <w:rPr>
                <w:rFonts w:ascii="GHEA Grapalat" w:hAnsi="GHEA Grapalat" w:cs="Sylfaen"/>
                <w:sz w:val="20"/>
                <w:szCs w:val="20"/>
              </w:rPr>
              <w:t>1</w:t>
            </w:r>
            <w:r w:rsidRPr="00595447">
              <w:rPr>
                <w:rFonts w:ascii="GHEA Grapalat" w:hAnsi="GHEA Grapalat" w:cs="Sylfaen"/>
                <w:sz w:val="20"/>
                <w:szCs w:val="20"/>
                <w:lang w:val="hy-AM"/>
              </w:rPr>
              <w:t>3</w:t>
            </w:r>
            <w:r w:rsidRPr="00595447">
              <w:rPr>
                <w:rFonts w:ascii="GHEA Grapalat" w:hAnsi="GHEA Grapalat" w:cs="Sylfaen"/>
                <w:sz w:val="20"/>
                <w:szCs w:val="20"/>
              </w:rPr>
              <w:t>.Շահառուիհաշվիհամարը</w:t>
            </w:r>
            <w:r w:rsidRPr="00595447">
              <w:rPr>
                <w:rFonts w:ascii="GHEA Grapalat" w:hAnsi="GHEA Grapalat" w:cs="Arial"/>
                <w:sz w:val="20"/>
                <w:szCs w:val="20"/>
              </w:rPr>
              <w:t xml:space="preserve"> (</w:t>
            </w:r>
            <w:r w:rsidRPr="00595447">
              <w:rPr>
                <w:rFonts w:ascii="GHEA Grapalat" w:hAnsi="GHEA Grapalat" w:cs="Sylfaen"/>
                <w:sz w:val="20"/>
                <w:szCs w:val="20"/>
              </w:rPr>
              <w:t>հշ</w:t>
            </w:r>
            <w:r w:rsidRPr="00595447">
              <w:rPr>
                <w:rFonts w:ascii="GHEA Grapalat" w:hAnsi="GHEA Grapalat" w:cs="Arial"/>
                <w:sz w:val="20"/>
                <w:szCs w:val="20"/>
              </w:rPr>
              <w:t>.N</w:t>
            </w:r>
            <w:r w:rsidRPr="00FA21C4">
              <w:rPr>
                <w:rFonts w:ascii="GHEA Grapalat" w:hAnsi="GHEA Grapalat" w:cs="Arial"/>
                <w:sz w:val="20"/>
                <w:szCs w:val="20"/>
              </w:rPr>
              <w:t>)</w:t>
            </w:r>
            <w:r w:rsidRPr="00FA21C4">
              <w:rPr>
                <w:rFonts w:ascii="GHEA Grapalat" w:hAnsi="GHEA Grapalat" w:cs="Arial"/>
                <w:sz w:val="20"/>
                <w:szCs w:val="22"/>
                <w:lang w:val="pt-BR"/>
              </w:rPr>
              <w:t xml:space="preserve"> </w:t>
            </w:r>
            <w:r w:rsidRPr="001D071A">
              <w:rPr>
                <w:rFonts w:ascii="GHEA Grapalat" w:hAnsi="GHEA Grapalat" w:cs="Arial"/>
                <w:b/>
                <w:color w:val="2E74B5"/>
                <w:sz w:val="20"/>
                <w:szCs w:val="22"/>
                <w:lang w:val="pt-BR"/>
              </w:rPr>
              <w:t>16062001189200</w:t>
            </w: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6D0D73">
            <w:pPr>
              <w:pStyle w:val="ListParagraph"/>
              <w:numPr>
                <w:ilvl w:val="0"/>
                <w:numId w:val="4"/>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6D0D73">
            <w:pPr>
              <w:pStyle w:val="ListParagraph"/>
              <w:numPr>
                <w:ilvl w:val="0"/>
                <w:numId w:val="4"/>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6D0D73">
            <w:pPr>
              <w:pStyle w:val="ListParagraph"/>
              <w:numPr>
                <w:ilvl w:val="0"/>
                <w:numId w:val="4"/>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AB637E"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AB637E"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AB637E"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AB637E"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AB637E"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BodyTextIndent"/>
        <w:jc w:val="right"/>
        <w:rPr>
          <w:rFonts w:ascii="GHEA Grapalat" w:hAnsi="GHEA Grapalat" w:cs="Sylfaen"/>
          <w:i w:val="0"/>
          <w:lang w:val="en-US"/>
        </w:rPr>
      </w:pPr>
    </w:p>
    <w:p w14:paraId="45245A70" w14:textId="77777777" w:rsidR="00631658" w:rsidRPr="00064ADD" w:rsidRDefault="00631658" w:rsidP="00631658">
      <w:pPr>
        <w:pStyle w:val="BodyTextIndent"/>
        <w:jc w:val="right"/>
        <w:rPr>
          <w:rFonts w:ascii="GHEA Grapalat" w:hAnsi="GHEA Grapalat" w:cs="Sylfaen"/>
          <w:i w:val="0"/>
          <w:lang w:val="en-US"/>
        </w:rPr>
      </w:pPr>
    </w:p>
    <w:p w14:paraId="1EAE471E" w14:textId="77777777" w:rsidR="00631658" w:rsidRPr="00064ADD" w:rsidRDefault="00631658" w:rsidP="00631658">
      <w:pPr>
        <w:pStyle w:val="BodyTextIndent"/>
        <w:jc w:val="right"/>
        <w:rPr>
          <w:rFonts w:ascii="GHEA Grapalat" w:hAnsi="GHEA Grapalat" w:cs="Sylfaen"/>
          <w:i w:val="0"/>
          <w:lang w:val="en-US"/>
        </w:rPr>
      </w:pPr>
    </w:p>
    <w:p w14:paraId="1EEB07DE" w14:textId="77777777" w:rsidR="00631658" w:rsidRPr="00064ADD" w:rsidRDefault="00631658" w:rsidP="00631658">
      <w:pPr>
        <w:pStyle w:val="BodyTextIndent"/>
        <w:jc w:val="right"/>
        <w:rPr>
          <w:rFonts w:ascii="GHEA Grapalat" w:hAnsi="GHEA Grapalat" w:cs="Sylfaen"/>
          <w:i w:val="0"/>
          <w:lang w:val="en-US"/>
        </w:rPr>
      </w:pPr>
    </w:p>
    <w:p w14:paraId="39998B71" w14:textId="77777777" w:rsidR="00631658" w:rsidRPr="00064ADD" w:rsidRDefault="00631658" w:rsidP="00631658">
      <w:pPr>
        <w:pStyle w:val="BodyTextIndent"/>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3B80C07D" w14:textId="44BE118F" w:rsidR="00631658" w:rsidRDefault="00631658" w:rsidP="00631658">
      <w:pPr>
        <w:jc w:val="right"/>
        <w:rPr>
          <w:rFonts w:ascii="GHEA Grapalat" w:hAnsi="GHEA Grapalat" w:cs="GHEA Grapalat"/>
          <w:i/>
          <w:sz w:val="18"/>
          <w:szCs w:val="18"/>
          <w:lang w:val="hy-AM"/>
        </w:rPr>
      </w:pPr>
    </w:p>
    <w:p w14:paraId="4AB468CD" w14:textId="062566C1" w:rsidR="00E31FFA" w:rsidRDefault="00E31FFA" w:rsidP="00631658">
      <w:pPr>
        <w:jc w:val="right"/>
        <w:rPr>
          <w:rFonts w:ascii="GHEA Grapalat" w:hAnsi="GHEA Grapalat" w:cs="GHEA Grapalat"/>
          <w:i/>
          <w:sz w:val="18"/>
          <w:szCs w:val="18"/>
          <w:lang w:val="hy-AM"/>
        </w:rPr>
      </w:pPr>
    </w:p>
    <w:p w14:paraId="63E3AB44" w14:textId="302E2F8A" w:rsidR="00E31FFA" w:rsidRDefault="00E31FFA" w:rsidP="00631658">
      <w:pPr>
        <w:jc w:val="right"/>
        <w:rPr>
          <w:rFonts w:ascii="GHEA Grapalat" w:hAnsi="GHEA Grapalat" w:cs="GHEA Grapalat"/>
          <w:i/>
          <w:sz w:val="18"/>
          <w:szCs w:val="18"/>
          <w:lang w:val="hy-AM"/>
        </w:rPr>
      </w:pPr>
    </w:p>
    <w:p w14:paraId="76E280D2" w14:textId="6A74E143" w:rsidR="00E31FFA" w:rsidRDefault="00E31FFA" w:rsidP="00631658">
      <w:pPr>
        <w:jc w:val="right"/>
        <w:rPr>
          <w:rFonts w:ascii="GHEA Grapalat" w:hAnsi="GHEA Grapalat" w:cs="GHEA Grapalat"/>
          <w:i/>
          <w:sz w:val="18"/>
          <w:szCs w:val="18"/>
          <w:lang w:val="hy-AM"/>
        </w:rPr>
      </w:pPr>
    </w:p>
    <w:p w14:paraId="20F2B39D" w14:textId="77777777" w:rsidR="00E31FFA" w:rsidRPr="00064ADD" w:rsidRDefault="00E31FFA" w:rsidP="00631658">
      <w:pPr>
        <w:jc w:val="right"/>
        <w:rPr>
          <w:rFonts w:ascii="GHEA Grapalat" w:hAnsi="GHEA Grapalat" w:cs="GHEA Grapalat"/>
          <w:i/>
          <w:sz w:val="18"/>
          <w:szCs w:val="18"/>
          <w:lang w:val="hy-AM"/>
        </w:rPr>
      </w:pPr>
    </w:p>
    <w:p w14:paraId="5565419E" w14:textId="77777777"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1DEF72B4" w:rsidR="00631658" w:rsidRPr="00064ADD" w:rsidRDefault="003078E1"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ԶԻՆԱՌ-ԳՀԾՁԲ-22/9</w:t>
      </w:r>
      <w:r w:rsidR="00631658" w:rsidRPr="00064ADD">
        <w:rPr>
          <w:rFonts w:ascii="GHEA Grapalat" w:hAnsi="GHEA Grapalat" w:cs="Sylfaen"/>
          <w:b/>
          <w:lang w:val="hy-AM"/>
        </w:rPr>
        <w:t>*  ծածկագրով</w:t>
      </w:r>
    </w:p>
    <w:p w14:paraId="31045CC5" w14:textId="52586E55" w:rsidR="00631658" w:rsidRPr="00064ADD" w:rsidRDefault="003078E1"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064ADD">
        <w:rPr>
          <w:rFonts w:ascii="GHEA Grapalat" w:hAnsi="GHEA Grapalat" w:cs="Sylfaen"/>
          <w:b/>
          <w:lang w:val="hy-AM"/>
        </w:rPr>
        <w:t xml:space="preserve">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77777777"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7ADA7728" w14:textId="331076E6" w:rsidR="009F1E35" w:rsidRPr="00064ADD" w:rsidRDefault="00631658" w:rsidP="00863E4F">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w:t>
      </w:r>
      <w:r w:rsidR="009F1E35" w:rsidRPr="00064ADD">
        <w:rPr>
          <w:rFonts w:ascii="GHEA Grapalat" w:hAnsi="GHEA Grapalat" w:cs="GHEA Grapalat"/>
          <w:sz w:val="20"/>
          <w:szCs w:val="20"/>
          <w:lang w:val="pt-BR"/>
        </w:rPr>
        <w:t>Ընկերությունը մասնակցում է</w:t>
      </w:r>
      <w:r w:rsidR="009F1E35">
        <w:rPr>
          <w:rFonts w:ascii="GHEA Grapalat" w:hAnsi="GHEA Grapalat" w:cs="GHEA Grapalat"/>
          <w:sz w:val="20"/>
          <w:szCs w:val="20"/>
          <w:lang w:val="pt-BR"/>
        </w:rPr>
        <w:t xml:space="preserve"> </w:t>
      </w:r>
      <w:r w:rsidR="009F1E35" w:rsidRPr="003078E1">
        <w:rPr>
          <w:rFonts w:ascii="GHEA Grapalat" w:hAnsi="GHEA Grapalat" w:cs="Arial"/>
          <w:b/>
          <w:color w:val="2E74B5"/>
          <w:sz w:val="20"/>
          <w:szCs w:val="20"/>
          <w:lang w:val="hy-AM"/>
        </w:rPr>
        <w:t>Զինառ</w:t>
      </w:r>
      <w:r w:rsidR="009F1E35" w:rsidRPr="001E4525">
        <w:rPr>
          <w:rFonts w:ascii="GHEA Grapalat" w:hAnsi="GHEA Grapalat" w:cs="Arial"/>
          <w:b/>
          <w:color w:val="2E74B5"/>
          <w:sz w:val="20"/>
          <w:szCs w:val="20"/>
          <w:lang w:val="pt-BR"/>
        </w:rPr>
        <w:t xml:space="preserve"> </w:t>
      </w:r>
      <w:r w:rsidR="009F1E35" w:rsidRPr="003078E1">
        <w:rPr>
          <w:rFonts w:ascii="GHEA Grapalat" w:hAnsi="GHEA Grapalat" w:cs="Arial"/>
          <w:b/>
          <w:color w:val="2E74B5"/>
          <w:sz w:val="20"/>
          <w:szCs w:val="20"/>
          <w:lang w:val="hy-AM"/>
        </w:rPr>
        <w:t>ՓԲԸ</w:t>
      </w:r>
      <w:r w:rsidR="009F1E35" w:rsidRPr="00064ADD">
        <w:rPr>
          <w:rFonts w:ascii="GHEA Grapalat" w:hAnsi="GHEA Grapalat" w:cs="GHEA Grapalat"/>
          <w:sz w:val="20"/>
          <w:szCs w:val="20"/>
          <w:lang w:val="pt-BR"/>
        </w:rPr>
        <w:t xml:space="preserve"> </w:t>
      </w:r>
      <w:r w:rsidR="009F1E35">
        <w:rPr>
          <w:rFonts w:ascii="GHEA Grapalat" w:hAnsi="GHEA Grapalat" w:cs="GHEA Grapalat"/>
          <w:sz w:val="20"/>
          <w:szCs w:val="20"/>
          <w:lang w:val="pt-BR"/>
        </w:rPr>
        <w:t>-ի</w:t>
      </w:r>
      <w:r w:rsidR="009F1E35" w:rsidRPr="00064ADD">
        <w:rPr>
          <w:rFonts w:ascii="GHEA Grapalat" w:hAnsi="GHEA Grapalat" w:cs="GHEA Grapalat"/>
          <w:sz w:val="20"/>
          <w:szCs w:val="20"/>
          <w:lang w:val="pt-BR"/>
        </w:rPr>
        <w:t xml:space="preserve">*  (այսուհետ` Պատվիրատու) կողմից </w:t>
      </w:r>
      <w:r w:rsidR="009F1E35">
        <w:rPr>
          <w:rFonts w:ascii="GHEA Grapalat" w:hAnsi="GHEA Grapalat" w:cs="GHEA Grapalat"/>
          <w:sz w:val="20"/>
          <w:szCs w:val="20"/>
          <w:lang w:val="pt-BR"/>
        </w:rPr>
        <w:t xml:space="preserve"> </w:t>
      </w:r>
      <w:r w:rsidR="009F1E35" w:rsidRPr="00064ADD">
        <w:rPr>
          <w:rFonts w:ascii="GHEA Grapalat" w:hAnsi="GHEA Grapalat" w:cs="GHEA Grapalat"/>
          <w:sz w:val="20"/>
          <w:szCs w:val="20"/>
          <w:lang w:val="pt-BR"/>
        </w:rPr>
        <w:t xml:space="preserve">կազմակերպված` </w:t>
      </w:r>
      <w:r w:rsidR="009F1E35" w:rsidRPr="00064ADD">
        <w:rPr>
          <w:rFonts w:ascii="GHEA Grapalat" w:hAnsi="GHEA Grapalat" w:cs="GHEA Grapalat"/>
          <w:sz w:val="20"/>
          <w:szCs w:val="20"/>
          <w:u w:val="single"/>
          <w:lang w:val="pt-BR"/>
        </w:rPr>
        <w:t xml:space="preserve"> </w:t>
      </w:r>
      <w:r w:rsidR="003078E1">
        <w:rPr>
          <w:rFonts w:ascii="GHEA Grapalat" w:hAnsi="GHEA Grapalat" w:cs="Sylfaen"/>
          <w:b/>
          <w:sz w:val="20"/>
          <w:szCs w:val="20"/>
          <w:lang w:val="hy-AM"/>
        </w:rPr>
        <w:t>ԶԻՆԱՌ-ԳՀԾՁԲ-22/9</w:t>
      </w:r>
      <w:r w:rsidR="009F1E35" w:rsidRPr="00881A0B">
        <w:rPr>
          <w:rFonts w:ascii="GHEA Grapalat" w:hAnsi="GHEA Grapalat" w:cs="Sylfaen"/>
          <w:b/>
          <w:sz w:val="20"/>
          <w:szCs w:val="20"/>
          <w:lang w:val="pt-BR"/>
        </w:rPr>
        <w:t xml:space="preserve"> </w:t>
      </w:r>
      <w:r w:rsidR="009F1E35" w:rsidRPr="00064ADD">
        <w:rPr>
          <w:rFonts w:ascii="GHEA Grapalat" w:hAnsi="GHEA Grapalat" w:cs="GHEA Grapalat"/>
          <w:sz w:val="20"/>
          <w:szCs w:val="20"/>
          <w:lang w:val="pt-BR"/>
        </w:rPr>
        <w:t>ծածկագրով գնման ընթացակարգին:</w:t>
      </w:r>
    </w:p>
    <w:p w14:paraId="19BD86D6" w14:textId="6CBF1D78" w:rsidR="00631658" w:rsidRPr="00064ADD" w:rsidRDefault="00631658" w:rsidP="009F1E35">
      <w:pPr>
        <w:ind w:left="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77777777" w:rsidR="00631658" w:rsidRPr="00064ADD" w:rsidRDefault="00631658" w:rsidP="006D0D73">
      <w:pPr>
        <w:numPr>
          <w:ilvl w:val="1"/>
          <w:numId w:val="6"/>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064ADD">
        <w:rPr>
          <w:rFonts w:ascii="GHEA Grapalat" w:hAnsi="GHEA Grapalat" w:cs="GHEA Grapalat"/>
          <w:sz w:val="20"/>
          <w:szCs w:val="20"/>
          <w:lang w:val="hy-AM"/>
        </w:rPr>
        <w:t xml:space="preserve">Պահանջագիրը բնօրինակներով </w:t>
      </w:r>
      <w:r w:rsidRPr="00064ADD">
        <w:rPr>
          <w:rFonts w:ascii="GHEA Grapalat" w:hAnsi="GHEA Grapalat" w:cs="GHEA Grapalat"/>
          <w:sz w:val="20"/>
          <w:szCs w:val="20"/>
          <w:lang w:val="pt-BR"/>
        </w:rPr>
        <w:t xml:space="preserve">ներկայացնում է </w:t>
      </w:r>
      <w:r w:rsidRPr="00064ADD">
        <w:rPr>
          <w:rFonts w:ascii="GHEA Grapalat" w:hAnsi="GHEA Grapalat" w:cs="GHEA Grapalat"/>
          <w:sz w:val="20"/>
          <w:szCs w:val="20"/>
          <w:lang w:val="hy-AM"/>
        </w:rPr>
        <w:t>Վճարող Բանկին</w:t>
      </w:r>
      <w:r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064ADD">
        <w:rPr>
          <w:rFonts w:ascii="GHEA Grapalat" w:hAnsi="GHEA Grapalat" w:cs="GHEA Grapalat"/>
          <w:sz w:val="20"/>
          <w:szCs w:val="20"/>
          <w:lang w:val="hy-AM"/>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էլեկտրոնային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թվային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ստորագրությամբ</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հաստատված</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լինելու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դեպքում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դրանք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են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ներկայացվում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էլեկտրոնային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կրիչներով</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ինչպես</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նաև</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դրանցից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արտատպված</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թղթային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տարբերակներով</w:t>
      </w:r>
      <w:r w:rsidRPr="00064ADD">
        <w:rPr>
          <w:rFonts w:ascii="GHEA Grapalat" w:hAnsi="GHEA Grapalat" w:cs="GHEA Grapalat"/>
          <w:sz w:val="20"/>
          <w:szCs w:val="20"/>
          <w:lang w:val="pt-BR"/>
        </w:rPr>
        <w:t>:</w:t>
      </w:r>
    </w:p>
    <w:p w14:paraId="5FE96E01" w14:textId="77777777" w:rsidR="00631658" w:rsidRPr="00064ADD" w:rsidRDefault="00631658" w:rsidP="006D0D73">
      <w:pPr>
        <w:numPr>
          <w:ilvl w:val="1"/>
          <w:numId w:val="6"/>
        </w:numPr>
        <w:ind w:left="0"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D0D73">
      <w:pPr>
        <w:numPr>
          <w:ilvl w:val="1"/>
          <w:numId w:val="6"/>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D0D73">
      <w:pPr>
        <w:numPr>
          <w:ilvl w:val="1"/>
          <w:numId w:val="6"/>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D0D73">
      <w:pPr>
        <w:numPr>
          <w:ilvl w:val="1"/>
          <w:numId w:val="6"/>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7C2603">
      <w:pPr>
        <w:ind w:left="720"/>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896460"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1C1830E6" w:rsidR="00896460" w:rsidRPr="00064ADD" w:rsidRDefault="00896460" w:rsidP="00896460">
            <w:pPr>
              <w:rPr>
                <w:rFonts w:ascii="GHEA Grapalat" w:hAnsi="GHEA Grapalat" w:cs="Arial"/>
                <w:sz w:val="20"/>
                <w:szCs w:val="20"/>
              </w:rPr>
            </w:pPr>
            <w:r w:rsidRPr="00595447">
              <w:rPr>
                <w:rFonts w:ascii="GHEA Grapalat" w:hAnsi="GHEA Grapalat" w:cs="Sylfaen"/>
                <w:sz w:val="20"/>
                <w:szCs w:val="20"/>
                <w:lang w:val="hy-AM"/>
              </w:rPr>
              <w:t>9</w:t>
            </w:r>
            <w:r w:rsidRPr="00595447">
              <w:rPr>
                <w:rFonts w:ascii="GHEA Grapalat" w:hAnsi="GHEA Grapalat" w:cs="Sylfaen"/>
                <w:sz w:val="20"/>
                <w:szCs w:val="20"/>
              </w:rPr>
              <w:t>. Շահառու</w:t>
            </w:r>
            <w:r w:rsidRPr="00595447">
              <w:rPr>
                <w:rFonts w:ascii="GHEA Grapalat" w:hAnsi="GHEA Grapalat" w:cs="Sylfaen"/>
                <w:sz w:val="20"/>
                <w:szCs w:val="20"/>
                <w:lang w:val="hy-AM"/>
              </w:rPr>
              <w:t>ի  անվանումը</w:t>
            </w:r>
            <w:r w:rsidRPr="00595447">
              <w:rPr>
                <w:rFonts w:ascii="GHEA Grapalat" w:hAnsi="GHEA Grapalat" w:cs="Sylfaen"/>
                <w:sz w:val="20"/>
                <w:szCs w:val="20"/>
              </w:rPr>
              <w:t>,</w:t>
            </w:r>
            <w:r w:rsidRPr="00595447">
              <w:rPr>
                <w:rFonts w:ascii="GHEA Grapalat" w:hAnsi="GHEA Grapalat" w:cs="Sylfaen"/>
                <w:sz w:val="20"/>
                <w:szCs w:val="20"/>
                <w:lang w:val="hy-AM"/>
              </w:rPr>
              <w:t xml:space="preserve"> կամ անուն ազգանուն </w:t>
            </w:r>
            <w:r w:rsidRPr="00595447">
              <w:rPr>
                <w:rFonts w:ascii="GHEA Grapalat" w:hAnsi="GHEA Grapalat" w:cs="Arial"/>
                <w:sz w:val="20"/>
                <w:szCs w:val="20"/>
              </w:rPr>
              <w:t>`</w:t>
            </w:r>
            <w:r>
              <w:rPr>
                <w:rFonts w:ascii="GHEA Grapalat" w:hAnsi="GHEA Grapalat" w:cs="Arial"/>
                <w:sz w:val="20"/>
                <w:szCs w:val="20"/>
              </w:rPr>
              <w:t xml:space="preserve"> </w:t>
            </w:r>
            <w:r w:rsidRPr="001D071A">
              <w:rPr>
                <w:rFonts w:ascii="GHEA Grapalat" w:hAnsi="GHEA Grapalat" w:cs="Arial"/>
                <w:b/>
                <w:color w:val="2E74B5"/>
                <w:sz w:val="20"/>
                <w:szCs w:val="20"/>
              </w:rPr>
              <w:t>Զինառ ՓԲԸ</w:t>
            </w:r>
          </w:p>
        </w:tc>
      </w:tr>
      <w:tr w:rsidR="00896460"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3AA09E4C" w:rsidR="00896460" w:rsidRPr="00064ADD" w:rsidRDefault="00896460" w:rsidP="00896460">
            <w:pPr>
              <w:rPr>
                <w:rFonts w:ascii="GHEA Grapalat" w:hAnsi="GHEA Grapalat" w:cs="Sylfaen"/>
                <w:sz w:val="20"/>
                <w:szCs w:val="20"/>
                <w:lang w:val="ru-RU"/>
              </w:rPr>
            </w:pPr>
            <w:r w:rsidRPr="00595447">
              <w:rPr>
                <w:rFonts w:ascii="GHEA Grapalat" w:hAnsi="GHEA Grapalat" w:cs="Sylfaen"/>
                <w:sz w:val="20"/>
                <w:szCs w:val="20"/>
                <w:lang w:val="ru-RU"/>
              </w:rPr>
              <w:t xml:space="preserve">10. </w:t>
            </w:r>
            <w:r w:rsidRPr="00595447">
              <w:rPr>
                <w:rFonts w:ascii="GHEA Grapalat" w:hAnsi="GHEA Grapalat" w:cs="Sylfaen"/>
                <w:sz w:val="20"/>
                <w:szCs w:val="20"/>
              </w:rPr>
              <w:t xml:space="preserve"> Շահառուի ՀԾՀ</w:t>
            </w:r>
            <w:r w:rsidRPr="00595447">
              <w:rPr>
                <w:rFonts w:ascii="GHEA Grapalat" w:hAnsi="GHEA Grapalat" w:cs="Sylfaen"/>
                <w:sz w:val="20"/>
                <w:szCs w:val="20"/>
                <w:lang w:val="ru-RU"/>
              </w:rPr>
              <w:t xml:space="preserve"> (</w:t>
            </w:r>
            <w:r w:rsidRPr="00595447">
              <w:rPr>
                <w:rFonts w:ascii="GHEA Grapalat" w:hAnsi="GHEA Grapalat" w:cs="Sylfaen"/>
                <w:sz w:val="20"/>
                <w:szCs w:val="20"/>
                <w:lang w:val="hy-AM"/>
              </w:rPr>
              <w:t>չի լրացվում</w:t>
            </w:r>
            <w:r w:rsidRPr="00595447">
              <w:rPr>
                <w:rFonts w:ascii="GHEA Grapalat" w:hAnsi="GHEA Grapalat" w:cs="Sylfaen"/>
                <w:sz w:val="20"/>
                <w:szCs w:val="20"/>
                <w:lang w:val="ru-RU"/>
              </w:rPr>
              <w:t>)</w:t>
            </w:r>
          </w:p>
        </w:tc>
      </w:tr>
      <w:tr w:rsidR="00896460"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092F964D" w:rsidR="00896460" w:rsidRPr="00064ADD" w:rsidRDefault="00896460" w:rsidP="00896460">
            <w:pPr>
              <w:rPr>
                <w:rFonts w:ascii="GHEA Grapalat" w:hAnsi="GHEA Grapalat" w:cs="Arial"/>
                <w:sz w:val="20"/>
                <w:szCs w:val="20"/>
              </w:rPr>
            </w:pPr>
            <w:r w:rsidRPr="00595447">
              <w:rPr>
                <w:rFonts w:ascii="GHEA Grapalat" w:hAnsi="GHEA Grapalat" w:cs="Sylfaen"/>
                <w:sz w:val="20"/>
                <w:szCs w:val="20"/>
                <w:lang w:val="hy-AM"/>
              </w:rPr>
              <w:t>11</w:t>
            </w:r>
            <w:r w:rsidRPr="00595447">
              <w:rPr>
                <w:rFonts w:ascii="GHEA Grapalat" w:hAnsi="GHEA Grapalat" w:cs="Sylfaen"/>
                <w:sz w:val="20"/>
                <w:szCs w:val="20"/>
              </w:rPr>
              <w:t>. ՇահառուիՀՎՀՀ</w:t>
            </w:r>
            <w:r w:rsidRPr="00595447">
              <w:rPr>
                <w:rFonts w:ascii="GHEA Grapalat" w:hAnsi="GHEA Grapalat" w:cs="Arial"/>
                <w:sz w:val="20"/>
                <w:szCs w:val="20"/>
              </w:rPr>
              <w:t>`</w:t>
            </w:r>
            <w:r>
              <w:rPr>
                <w:rFonts w:ascii="GHEA Grapalat" w:hAnsi="GHEA Grapalat" w:cs="Arial"/>
                <w:sz w:val="20"/>
                <w:szCs w:val="20"/>
              </w:rPr>
              <w:t xml:space="preserve"> </w:t>
            </w:r>
            <w:r w:rsidRPr="001D071A">
              <w:rPr>
                <w:rFonts w:ascii="GHEA Grapalat" w:hAnsi="GHEA Grapalat" w:cs="Arial"/>
                <w:b/>
                <w:color w:val="2E74B5"/>
                <w:sz w:val="20"/>
                <w:szCs w:val="22"/>
                <w:lang w:val="pt-BR"/>
              </w:rPr>
              <w:t>01829736</w:t>
            </w:r>
          </w:p>
        </w:tc>
      </w:tr>
      <w:tr w:rsidR="00896460"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4D0108DD" w:rsidR="00896460" w:rsidRPr="00064ADD" w:rsidRDefault="00896460" w:rsidP="00896460">
            <w:pPr>
              <w:rPr>
                <w:rFonts w:ascii="GHEA Grapalat" w:hAnsi="GHEA Grapalat" w:cs="Arial"/>
                <w:sz w:val="20"/>
                <w:szCs w:val="20"/>
              </w:rPr>
            </w:pPr>
            <w:r>
              <w:rPr>
                <w:rFonts w:ascii="GHEA Grapalat" w:hAnsi="GHEA Grapalat" w:cs="Sylfaen"/>
                <w:sz w:val="20"/>
                <w:szCs w:val="20"/>
              </w:rPr>
              <w:t>25</w:t>
            </w:r>
            <w:r w:rsidRPr="0065118F">
              <w:rPr>
                <w:rFonts w:ascii="GHEA Grapalat" w:hAnsi="GHEA Grapalat" w:cs="Sylfaen"/>
                <w:sz w:val="20"/>
                <w:szCs w:val="20"/>
              </w:rPr>
              <w:t>.</w:t>
            </w:r>
            <w:r w:rsidRPr="00595447">
              <w:rPr>
                <w:rFonts w:ascii="GHEA Grapalat" w:hAnsi="GHEA Grapalat" w:cs="Sylfaen"/>
                <w:sz w:val="20"/>
                <w:szCs w:val="20"/>
              </w:rPr>
              <w:t>Շահառուի</w:t>
            </w:r>
            <w:r w:rsidRPr="00595447">
              <w:rPr>
                <w:rFonts w:ascii="GHEA Grapalat" w:hAnsi="GHEA Grapalat" w:cs="Sylfaen"/>
                <w:sz w:val="20"/>
                <w:szCs w:val="20"/>
                <w:lang w:val="hy-AM"/>
              </w:rPr>
              <w:t>ն սպասարկող Ֆինանսական կազմակերպություն</w:t>
            </w:r>
            <w:r w:rsidRPr="0065118F">
              <w:rPr>
                <w:rFonts w:ascii="GHEA Grapalat" w:hAnsi="GHEA Grapalat" w:cs="Sylfaen"/>
                <w:sz w:val="20"/>
                <w:szCs w:val="20"/>
              </w:rPr>
              <w:t xml:space="preserve"> (</w:t>
            </w:r>
            <w:r w:rsidRPr="00595447">
              <w:rPr>
                <w:rFonts w:ascii="GHEA Grapalat" w:hAnsi="GHEA Grapalat" w:cs="Sylfaen"/>
                <w:sz w:val="20"/>
                <w:szCs w:val="20"/>
              </w:rPr>
              <w:t>բանկ</w:t>
            </w:r>
            <w:r w:rsidRPr="00FA21C4">
              <w:rPr>
                <w:rFonts w:ascii="GHEA Grapalat" w:hAnsi="GHEA Grapalat" w:cs="Sylfaen"/>
                <w:sz w:val="20"/>
                <w:szCs w:val="20"/>
              </w:rPr>
              <w:t>)</w:t>
            </w:r>
            <w:r w:rsidRPr="00FA21C4">
              <w:rPr>
                <w:rFonts w:ascii="GHEA Grapalat" w:hAnsi="GHEA Grapalat" w:cs="Arial"/>
                <w:sz w:val="20"/>
                <w:szCs w:val="20"/>
              </w:rPr>
              <w:t>`</w:t>
            </w:r>
            <w:r w:rsidRPr="001D071A">
              <w:rPr>
                <w:rFonts w:ascii="GHEA Grapalat" w:hAnsi="GHEA Grapalat" w:cs="Arial"/>
                <w:b/>
                <w:color w:val="2E74B5"/>
                <w:sz w:val="20"/>
                <w:lang w:val="pt-BR"/>
              </w:rPr>
              <w:t>«</w:t>
            </w:r>
            <w:r w:rsidRPr="001D071A">
              <w:rPr>
                <w:rFonts w:ascii="GHEA Grapalat" w:hAnsi="GHEA Grapalat" w:cs="Arial"/>
                <w:b/>
                <w:color w:val="2E74B5"/>
                <w:sz w:val="20"/>
                <w:lang w:val="hy-AM"/>
              </w:rPr>
              <w:t>ՎՏԲ-Հայաստան Բանկ</w:t>
            </w:r>
            <w:r w:rsidRPr="001D071A">
              <w:rPr>
                <w:rFonts w:ascii="GHEA Grapalat" w:hAnsi="GHEA Grapalat" w:cs="Arial"/>
                <w:b/>
                <w:color w:val="2E74B5"/>
                <w:sz w:val="20"/>
                <w:lang w:val="pt-BR"/>
              </w:rPr>
              <w:t xml:space="preserve">» </w:t>
            </w:r>
            <w:r w:rsidRPr="001D071A">
              <w:rPr>
                <w:rFonts w:ascii="GHEA Grapalat" w:hAnsi="GHEA Grapalat" w:cs="Arial"/>
                <w:b/>
                <w:color w:val="2E74B5"/>
                <w:sz w:val="20"/>
                <w:lang w:val="hy-AM"/>
              </w:rPr>
              <w:t>ՓԲԸ</w:t>
            </w:r>
          </w:p>
        </w:tc>
      </w:tr>
      <w:tr w:rsidR="00896460"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0006B4D9" w:rsidR="00896460" w:rsidRPr="00064ADD" w:rsidRDefault="00896460" w:rsidP="00896460">
            <w:pPr>
              <w:rPr>
                <w:rFonts w:ascii="GHEA Grapalat" w:hAnsi="GHEA Grapalat" w:cs="Arial"/>
                <w:sz w:val="20"/>
                <w:szCs w:val="20"/>
              </w:rPr>
            </w:pPr>
            <w:r w:rsidRPr="00595447">
              <w:rPr>
                <w:rFonts w:ascii="GHEA Grapalat" w:hAnsi="GHEA Grapalat" w:cs="Sylfaen"/>
                <w:sz w:val="20"/>
                <w:szCs w:val="20"/>
              </w:rPr>
              <w:t>1</w:t>
            </w:r>
            <w:r w:rsidRPr="00595447">
              <w:rPr>
                <w:rFonts w:ascii="GHEA Grapalat" w:hAnsi="GHEA Grapalat" w:cs="Sylfaen"/>
                <w:sz w:val="20"/>
                <w:szCs w:val="20"/>
                <w:lang w:val="hy-AM"/>
              </w:rPr>
              <w:t>3</w:t>
            </w:r>
            <w:r w:rsidRPr="00595447">
              <w:rPr>
                <w:rFonts w:ascii="GHEA Grapalat" w:hAnsi="GHEA Grapalat" w:cs="Sylfaen"/>
                <w:sz w:val="20"/>
                <w:szCs w:val="20"/>
              </w:rPr>
              <w:t>.Շահառուիհաշվիհամարը</w:t>
            </w:r>
            <w:r w:rsidRPr="00595447">
              <w:rPr>
                <w:rFonts w:ascii="GHEA Grapalat" w:hAnsi="GHEA Grapalat" w:cs="Arial"/>
                <w:sz w:val="20"/>
                <w:szCs w:val="20"/>
              </w:rPr>
              <w:t xml:space="preserve"> (</w:t>
            </w:r>
            <w:r w:rsidRPr="00595447">
              <w:rPr>
                <w:rFonts w:ascii="GHEA Grapalat" w:hAnsi="GHEA Grapalat" w:cs="Sylfaen"/>
                <w:sz w:val="20"/>
                <w:szCs w:val="20"/>
              </w:rPr>
              <w:t>հշ</w:t>
            </w:r>
            <w:r w:rsidRPr="00595447">
              <w:rPr>
                <w:rFonts w:ascii="GHEA Grapalat" w:hAnsi="GHEA Grapalat" w:cs="Arial"/>
                <w:sz w:val="20"/>
                <w:szCs w:val="20"/>
              </w:rPr>
              <w:t>.N</w:t>
            </w:r>
            <w:r w:rsidRPr="00FA21C4">
              <w:rPr>
                <w:rFonts w:ascii="GHEA Grapalat" w:hAnsi="GHEA Grapalat" w:cs="Arial"/>
                <w:sz w:val="20"/>
                <w:szCs w:val="20"/>
              </w:rPr>
              <w:t>)</w:t>
            </w:r>
            <w:r w:rsidRPr="00FA21C4">
              <w:rPr>
                <w:rFonts w:ascii="GHEA Grapalat" w:hAnsi="GHEA Grapalat" w:cs="Arial"/>
                <w:sz w:val="20"/>
                <w:szCs w:val="22"/>
                <w:lang w:val="pt-BR"/>
              </w:rPr>
              <w:t xml:space="preserve"> </w:t>
            </w:r>
            <w:r w:rsidRPr="001D071A">
              <w:rPr>
                <w:rFonts w:ascii="GHEA Grapalat" w:hAnsi="GHEA Grapalat" w:cs="Arial"/>
                <w:b/>
                <w:color w:val="2E74B5"/>
                <w:sz w:val="20"/>
                <w:szCs w:val="22"/>
                <w:lang w:val="pt-BR"/>
              </w:rPr>
              <w:t>16062001189200</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6D0D73">
            <w:pPr>
              <w:pStyle w:val="ListParagraph"/>
              <w:numPr>
                <w:ilvl w:val="0"/>
                <w:numId w:val="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6D0D73">
            <w:pPr>
              <w:pStyle w:val="ListParagraph"/>
              <w:numPr>
                <w:ilvl w:val="0"/>
                <w:numId w:val="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6D0D73">
            <w:pPr>
              <w:pStyle w:val="ListParagraph"/>
              <w:numPr>
                <w:ilvl w:val="0"/>
                <w:numId w:val="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AB637E"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AB637E"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AB637E"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AB637E"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AB637E"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7F784422" w14:textId="23FE9060" w:rsidR="00D55654" w:rsidRPr="00064ADD" w:rsidRDefault="003B3690"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14:paraId="43DACF1A" w14:textId="77777777" w:rsidR="00D55654" w:rsidRPr="00064ADD" w:rsidRDefault="00D55654" w:rsidP="00EF3662">
      <w:pPr>
        <w:pStyle w:val="BodyTextIndent3"/>
        <w:spacing w:line="240" w:lineRule="auto"/>
        <w:jc w:val="right"/>
        <w:rPr>
          <w:rFonts w:ascii="GHEA Grapalat" w:hAnsi="GHEA Grapalat" w:cs="Sylfaen"/>
          <w:b/>
          <w:lang w:val="hy-AM"/>
        </w:rPr>
      </w:pPr>
    </w:p>
    <w:p w14:paraId="3C47F0F0" w14:textId="77777777"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4A1F3A25" w:rsidR="00071D1C" w:rsidRPr="00064ADD" w:rsidRDefault="003078E1"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ԶԻՆԱՌ-ԳՀԾՁԲ-22/9</w:t>
      </w:r>
      <w:r w:rsidR="00130202" w:rsidRPr="00064ADD">
        <w:rPr>
          <w:rFonts w:ascii="GHEA Grapalat" w:hAnsi="GHEA Grapalat" w:cs="Sylfaen"/>
          <w:b/>
          <w:lang w:val="hy-AM"/>
        </w:rPr>
        <w:t>*</w:t>
      </w:r>
      <w:r w:rsidR="00071D1C" w:rsidRPr="00064ADD">
        <w:rPr>
          <w:rFonts w:ascii="GHEA Grapalat" w:hAnsi="GHEA Grapalat" w:cs="Sylfaen"/>
          <w:b/>
          <w:lang w:val="hy-AM"/>
        </w:rPr>
        <w:t xml:space="preserve">  ծածկագրով</w:t>
      </w:r>
    </w:p>
    <w:p w14:paraId="38B53B29" w14:textId="4544BF05" w:rsidR="00071D1C" w:rsidRPr="00064ADD" w:rsidRDefault="003078E1"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064ADD">
        <w:rPr>
          <w:rFonts w:ascii="GHEA Grapalat" w:hAnsi="GHEA Grapalat" w:cs="Sylfaen"/>
          <w:b/>
          <w:lang w:val="hy-AM"/>
        </w:rPr>
        <w:t xml:space="preserve"> 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21522A46" w14:textId="443A10F1"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001C74E4" w:rsidRPr="001C74E4">
        <w:rPr>
          <w:rFonts w:ascii="GHEA Grapalat" w:hAnsi="GHEA Grapalat"/>
          <w:b/>
          <w:color w:val="2E74B5"/>
          <w:lang w:val="af-ZA"/>
        </w:rPr>
        <w:t xml:space="preserve"> </w:t>
      </w:r>
      <w:r w:rsidR="003078E1">
        <w:rPr>
          <w:rFonts w:ascii="GHEA Grapalat" w:hAnsi="GHEA Grapalat"/>
          <w:b/>
          <w:color w:val="2E74B5"/>
          <w:lang w:val="af-ZA"/>
        </w:rPr>
        <w:t>ԲԺՇԿԱԿԱՆ ԱՊԱՀՈՎԱԳՐՈՒԹՅԱՆ</w:t>
      </w:r>
      <w:r w:rsidR="001C74E4" w:rsidRPr="00C93A6F">
        <w:rPr>
          <w:rFonts w:ascii="GHEA Grapalat" w:hAnsi="GHEA Grapalat"/>
          <w:b/>
          <w:color w:val="2E74B5"/>
          <w:lang w:val="af-ZA"/>
        </w:rPr>
        <w:t xml:space="preserve"> ԾԱՌԱՅՈՒԹՅՈՒՆՆԵՐ</w:t>
      </w:r>
      <w:r w:rsidR="001C74E4" w:rsidRPr="001C74E4">
        <w:rPr>
          <w:rFonts w:ascii="GHEA Grapalat" w:hAnsi="GHEA Grapalat"/>
          <w:b/>
          <w:color w:val="2E74B5"/>
          <w:lang w:val="af-ZA"/>
        </w:rPr>
        <w:t>Ի</w:t>
      </w:r>
      <w:r w:rsidR="001C74E4" w:rsidRPr="00693B01">
        <w:rPr>
          <w:rFonts w:ascii="GHEA Grapalat" w:hAnsi="GHEA Grapalat"/>
          <w:lang w:val="af-ZA"/>
        </w:rPr>
        <w:t xml:space="preserve"> </w:t>
      </w:r>
      <w:r w:rsidR="001C74E4">
        <w:rPr>
          <w:rFonts w:ascii="GHEA Grapalat" w:hAnsi="GHEA Grapalat"/>
          <w:i/>
          <w:lang w:val="af-ZA"/>
        </w:rPr>
        <w:t xml:space="preserve"> </w:t>
      </w:r>
      <w:r w:rsidRPr="00064ADD">
        <w:rPr>
          <w:rFonts w:ascii="GHEA Grapalat" w:hAnsi="GHEA Grapalat" w:cs="Sylfaen"/>
          <w:b/>
          <w:lang w:val="hy-AM"/>
        </w:rPr>
        <w:t>ՄԱՏՈՒՑՄԱՆ</w:t>
      </w:r>
      <w:r w:rsidR="00CA15D1" w:rsidRPr="00D72E7D">
        <w:rPr>
          <w:rFonts w:ascii="GHEA Grapalat" w:hAnsi="GHEA Grapalat" w:cs="Sylfaen"/>
          <w:b/>
          <w:lang w:val="hy-AM"/>
        </w:rPr>
        <w:t xml:space="preserve"> </w:t>
      </w: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1E104ED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3078E1">
        <w:rPr>
          <w:rFonts w:ascii="GHEA Grapalat" w:hAnsi="GHEA Grapalat"/>
          <w:b/>
          <w:i/>
          <w:color w:val="2E74B5"/>
          <w:sz w:val="20"/>
          <w:lang w:val="af-ZA"/>
        </w:rPr>
        <w:t>Բժշկական ապահովագրության</w:t>
      </w:r>
      <w:r w:rsidR="00637949" w:rsidRPr="00637949">
        <w:rPr>
          <w:rFonts w:ascii="GHEA Grapalat" w:hAnsi="GHEA Grapalat"/>
          <w:b/>
          <w:i/>
          <w:color w:val="2E74B5"/>
          <w:sz w:val="20"/>
          <w:lang w:val="af-ZA"/>
        </w:rPr>
        <w:t xml:space="preserve"> ծառայությունների</w:t>
      </w:r>
      <w:r w:rsidR="00637949">
        <w:rPr>
          <w:rFonts w:ascii="GHEA Grapalat" w:hAnsi="GHEA Grapalat"/>
          <w:i/>
          <w:lang w:val="af-ZA"/>
        </w:rPr>
        <w:t xml:space="preserve"> </w:t>
      </w:r>
      <w:r w:rsidRPr="00064ADD">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3F4F35AD" w14:textId="77777777" w:rsidR="007678FA" w:rsidRPr="00064ADD" w:rsidRDefault="007678FA" w:rsidP="007678FA">
      <w:pPr>
        <w:ind w:firstLine="720"/>
        <w:jc w:val="both"/>
        <w:rPr>
          <w:rFonts w:ascii="GHEA Grapalat" w:hAnsi="GHEA Grapalat" w:cs="Sylfaen"/>
          <w:b/>
          <w:sz w:val="20"/>
          <w:lang w:val="hy-AM"/>
        </w:rPr>
      </w:pPr>
    </w:p>
    <w:p w14:paraId="5CCB110D" w14:textId="77777777" w:rsidR="007678FA" w:rsidRPr="00064ADD" w:rsidRDefault="007678FA" w:rsidP="007678FA">
      <w:pPr>
        <w:pStyle w:val="BodyTextIndent3"/>
        <w:spacing w:line="240" w:lineRule="auto"/>
        <w:ind w:firstLine="0"/>
        <w:rPr>
          <w:rFonts w:ascii="GHEA Grapalat" w:hAnsi="GHEA Grapalat" w:cs="Sylfaen"/>
          <w:i/>
          <w:sz w:val="16"/>
          <w:szCs w:val="16"/>
          <w:lang w:val="hy-AM" w:eastAsia="ru-RU"/>
        </w:rPr>
      </w:pPr>
      <w:r w:rsidRPr="00064ADD">
        <w:rPr>
          <w:rFonts w:ascii="GHEA Grapalat" w:hAnsi="GHEA Grapalat" w:cs="Sylfaen"/>
          <w:i/>
          <w:sz w:val="16"/>
          <w:szCs w:val="16"/>
          <w:lang w:val="hy-AM" w:eastAsia="ru-RU"/>
        </w:rPr>
        <w:t>*</w:t>
      </w:r>
      <w:r w:rsidRPr="00064ADD">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755A0C71" w14:textId="77777777" w:rsidR="007678FA" w:rsidRPr="00064ADD" w:rsidRDefault="007678FA" w:rsidP="007678FA">
      <w:pPr>
        <w:ind w:firstLine="720"/>
        <w:jc w:val="both"/>
        <w:rPr>
          <w:rFonts w:ascii="GHEA Grapalat" w:hAnsi="GHEA Grapalat" w:cs="Sylfaen"/>
          <w:b/>
          <w:sz w:val="20"/>
          <w:lang w:val="hy-AM"/>
        </w:rPr>
      </w:pPr>
    </w:p>
    <w:p w14:paraId="1A9C3A66"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2.4.1 Պայմանագրի N 1 հավելվածով սահմանված պայմաններով ապահովել ծառայության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77777777"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r w:rsidRPr="00064ADD">
        <w:rPr>
          <w:rFonts w:ascii="GHEA Grapalat" w:hAnsi="GHEA Grapalat"/>
          <w:sz w:val="20"/>
          <w:lang w:val="hy-AM"/>
        </w:rPr>
        <w:t xml:space="preserve"> </w:t>
      </w:r>
      <w:r w:rsidR="007E5A26" w:rsidRPr="00064ADD">
        <w:rPr>
          <w:rFonts w:ascii="GHEA Grapalat" w:hAnsi="GHEA Grapalat"/>
          <w:sz w:val="20"/>
          <w:vertAlign w:val="superscript"/>
          <w:lang w:val="hy-AM"/>
        </w:rPr>
        <w:t>16</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4E9EEF17" w14:textId="13F5220E"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D72E7D" w:rsidRPr="00637949">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F846BD" w:rsidRPr="00064ADD">
        <w:rPr>
          <w:rFonts w:ascii="GHEA Grapalat" w:hAnsi="GHEA Grapalat" w:cs="Sylfaen"/>
          <w:sz w:val="20"/>
          <w:vertAlign w:val="superscript"/>
          <w:lang w:val="hy-AM"/>
        </w:rPr>
        <w:t>17</w:t>
      </w:r>
      <w:r w:rsidRPr="00064ADD">
        <w:rPr>
          <w:rFonts w:ascii="GHEA Grapalat" w:hAnsi="GHEA Grapalat" w:cs="Sylfaen"/>
          <w:color w:val="FFFFFF"/>
          <w:sz w:val="20"/>
          <w:vertAlign w:val="superscript"/>
          <w:lang w:val="hy-AM"/>
        </w:rPr>
        <w:t>9</w:t>
      </w:r>
      <w:r w:rsidRPr="00064ADD">
        <w:rPr>
          <w:rStyle w:val="FootnoteReference"/>
          <w:rFonts w:ascii="GHEA Grapalat" w:hAnsi="GHEA Grapalat" w:cs="Sylfaen"/>
          <w:color w:val="FFFFFF"/>
          <w:sz w:val="20"/>
          <w:lang w:val="hy-AM"/>
        </w:rPr>
        <w:footnoteReference w:id="11"/>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02E50E76"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w:t>
      </w:r>
      <w:r w:rsidRPr="00064ADD">
        <w:rPr>
          <w:rFonts w:ascii="GHEA Grapalat" w:hAnsi="GHEA Grapalat"/>
          <w:sz w:val="20"/>
          <w:lang w:val="hy-AM"/>
        </w:rPr>
        <w:lastRenderedPageBreak/>
        <w:t xml:space="preserve">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6F18A6" w:rsidRPr="006F18A6">
        <w:rPr>
          <w:rFonts w:ascii="GHEA Grapalat" w:hAnsi="GHEA Grapalat"/>
          <w:sz w:val="20"/>
          <w:lang w:val="hy-AM"/>
        </w:rPr>
        <w:t>25</w:t>
      </w:r>
      <w:r w:rsidR="00D50CDC" w:rsidRPr="0011033A">
        <w:rPr>
          <w:rFonts w:ascii="GHEA Grapalat" w:hAnsi="GHEA Grapalat"/>
          <w:sz w:val="20"/>
          <w:lang w:val="hy-AM"/>
        </w:rPr>
        <w:t>-</w:t>
      </w:r>
      <w:r w:rsidRPr="00064ADD">
        <w:rPr>
          <w:rFonts w:ascii="GHEA Grapalat" w:hAnsi="GHEA Grapalat"/>
          <w:sz w:val="20"/>
          <w:lang w:val="hy-AM"/>
        </w:rPr>
        <w:t xml:space="preserve">ը: </w:t>
      </w:r>
    </w:p>
    <w:p w14:paraId="01081BCD" w14:textId="77777777" w:rsidR="007678FA" w:rsidRPr="00064ADD" w:rsidRDefault="007678FA" w:rsidP="007678FA">
      <w:pPr>
        <w:ind w:firstLine="720"/>
        <w:jc w:val="both"/>
        <w:rPr>
          <w:rFonts w:ascii="GHEA Grapalat" w:hAnsi="GHEA Grapalat" w:cs="Sylfaen"/>
          <w:sz w:val="20"/>
          <w:lang w:val="hy-AM"/>
        </w:rPr>
      </w:pP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77777777"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F71A8D" w:rsidRPr="00064ADD">
        <w:rPr>
          <w:rFonts w:ascii="GHEA Grapalat" w:hAnsi="GHEA Grapalat" w:cs="Sylfaen"/>
          <w:sz w:val="20"/>
          <w:vertAlign w:val="superscript"/>
          <w:lang w:val="hy-AM"/>
        </w:rPr>
        <w:t>20</w:t>
      </w:r>
      <w:r w:rsidRPr="00064ADD">
        <w:rPr>
          <w:rStyle w:val="FootnoteReference"/>
          <w:rFonts w:ascii="GHEA Grapalat" w:hAnsi="GHEA Grapalat" w:cs="Sylfaen"/>
          <w:color w:val="FFFFFF"/>
          <w:sz w:val="20"/>
          <w:lang w:val="hy-AM"/>
        </w:rPr>
        <w:footnoteReference w:id="12"/>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77777777"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295C33" w:rsidRPr="00064ADD">
        <w:rPr>
          <w:rFonts w:ascii="GHEA Grapalat" w:hAnsi="GHEA Grapalat" w:cs="Sylfaen"/>
          <w:sz w:val="20"/>
          <w:vertAlign w:val="superscript"/>
          <w:lang w:val="hy-AM"/>
        </w:rPr>
        <w:t>2</w:t>
      </w:r>
      <w:r w:rsidR="00BA2559" w:rsidRPr="00064ADD">
        <w:rPr>
          <w:rFonts w:ascii="GHEA Grapalat" w:hAnsi="GHEA Grapalat" w:cs="Sylfaen"/>
          <w:sz w:val="20"/>
          <w:vertAlign w:val="superscript"/>
          <w:lang w:val="hy-AM"/>
        </w:rPr>
        <w:t>1</w:t>
      </w:r>
      <w:r w:rsidRPr="00064ADD">
        <w:rPr>
          <w:rFonts w:ascii="GHEA Grapalat" w:hAnsi="GHEA Grapalat" w:cs="Sylfaen"/>
          <w:color w:val="FFFFFF"/>
          <w:sz w:val="20"/>
          <w:vertAlign w:val="superscript"/>
          <w:lang w:val="hy-AM"/>
        </w:rPr>
        <w:t>3</w:t>
      </w:r>
      <w:r w:rsidRPr="00064ADD">
        <w:rPr>
          <w:rStyle w:val="FootnoteReference"/>
          <w:rFonts w:ascii="GHEA Grapalat" w:hAnsi="GHEA Grapalat" w:cs="Sylfaen"/>
          <w:color w:val="FFFFFF"/>
          <w:sz w:val="20"/>
          <w:lang w:val="hy-AM"/>
        </w:rPr>
        <w:footnoteReference w:id="13"/>
      </w:r>
    </w:p>
    <w:p w14:paraId="7FE8F27A"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7.2 Պ</w:t>
      </w:r>
      <w:r w:rsidRPr="00064ADD">
        <w:rPr>
          <w:rFonts w:ascii="GHEA Grapalat" w:hAnsi="GHEA Grapalat" w:cs="Sylfaen"/>
          <w:sz w:val="20"/>
          <w:lang w:val="hy-AM"/>
        </w:rPr>
        <w:t>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հակընդդեմ</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հաշվանցով</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կնիքով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հաստատված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փոխանցվել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անձի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պարտապան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lastRenderedPageBreak/>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2</w:t>
      </w:r>
    </w:p>
    <w:p w14:paraId="032C4BD3"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3</w:t>
      </w:r>
      <w:r w:rsidRPr="00064ADD">
        <w:rPr>
          <w:rStyle w:val="FootnoteReference"/>
          <w:rFonts w:ascii="GHEA Grapalat" w:hAnsi="GHEA Grapalat"/>
          <w:color w:val="FFFFFF"/>
          <w:sz w:val="20"/>
          <w:lang w:val="pt-BR"/>
        </w:rPr>
        <w:footnoteReference w:id="14"/>
      </w:r>
    </w:p>
    <w:p w14:paraId="556598FF"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7.8 Ծառայության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մինչև</w:t>
      </w:r>
      <w:r w:rsidRPr="00064ADD">
        <w:rPr>
          <w:rFonts w:ascii="GHEA Grapalat" w:hAnsi="GHEA Grapalat" w:cs="Times Armenian"/>
          <w:sz w:val="20"/>
          <w:lang w:val="hy-AM"/>
        </w:rPr>
        <w:t xml:space="preserve"> պայմանագրով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լրանալը</w:t>
      </w:r>
      <w:r w:rsidRPr="00064ADD">
        <w:rPr>
          <w:rFonts w:ascii="GHEA Grapalat" w:hAnsi="GHEA Grapalat" w:cs="Sylfaen"/>
          <w:sz w:val="20"/>
          <w:lang w:val="pt-BR"/>
        </w:rPr>
        <w:t>`</w:t>
      </w:r>
      <w:r w:rsidRPr="00064ADD">
        <w:rPr>
          <w:rFonts w:ascii="GHEA Grapalat" w:hAnsi="GHEA Grapalat" w:cs="Times Armenian"/>
          <w:sz w:val="20"/>
          <w:lang w:val="hy-AM"/>
        </w:rPr>
        <w:t xml:space="preserve"> </w:t>
      </w:r>
      <w:r w:rsidRPr="00064ADD">
        <w:rPr>
          <w:rFonts w:ascii="GHEA Grapalat" w:hAnsi="GHEA Grapalat" w:cs="Times Armenian"/>
          <w:sz w:val="20"/>
        </w:rPr>
        <w:t>Կատարող</w:t>
      </w:r>
      <w:r w:rsidRPr="00064ADD">
        <w:rPr>
          <w:rFonts w:ascii="GHEA Grapalat" w:hAnsi="GHEA Grapalat" w:cs="Sylfaen"/>
          <w:sz w:val="20"/>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առաջարկության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առկայության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պայմանով</w:t>
      </w:r>
      <w:r w:rsidRPr="00064ADD">
        <w:rPr>
          <w:rFonts w:ascii="GHEA Grapalat" w:hAnsi="GHEA Grapalat" w:cs="Times Armenian"/>
          <w:sz w:val="20"/>
          <w:lang w:val="hy-AM"/>
        </w:rPr>
        <w:t xml:space="preserve">, </w:t>
      </w:r>
      <w:r w:rsidRPr="00064ADD">
        <w:rPr>
          <w:rFonts w:ascii="GHEA Grapalat" w:hAnsi="GHEA Grapalat" w:cs="Sylfaen"/>
          <w:sz w:val="20"/>
          <w:lang w:val="hy-AM"/>
        </w:rPr>
        <w:t>որ</w:t>
      </w:r>
      <w:r w:rsidRPr="00064ADD">
        <w:rPr>
          <w:rFonts w:ascii="GHEA Grapalat" w:hAnsi="GHEA Grapalat" w:cs="Sylfaen"/>
          <w:sz w:val="20"/>
          <w:lang w:val="pt-BR"/>
        </w:rPr>
        <w:t xml:space="preserve"> </w:t>
      </w:r>
      <w:r w:rsidRPr="00064ADD">
        <w:rPr>
          <w:rFonts w:ascii="GHEA Grapalat" w:hAnsi="GHEA Grapalat"/>
          <w:sz w:val="20"/>
          <w:lang w:val="hy-AM"/>
        </w:rPr>
        <w:t>Պատվիրատուի</w:t>
      </w:r>
      <w:r w:rsidRPr="00064ADD">
        <w:rPr>
          <w:rFonts w:ascii="GHEA Grapalat" w:hAnsi="GHEA Grapalat" w:cs="Times Armenian"/>
          <w:sz w:val="20"/>
          <w:lang w:val="hy-AM"/>
        </w:rPr>
        <w:t xml:space="preserve"> </w:t>
      </w:r>
      <w:r w:rsidRPr="00064ADD">
        <w:rPr>
          <w:rFonts w:ascii="GHEA Grapalat" w:hAnsi="GHEA Grapalat" w:cs="Sylfaen"/>
          <w:sz w:val="20"/>
          <w:lang w:val="hy-AM"/>
        </w:rPr>
        <w:t>մոտ</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վերացել</w:t>
      </w:r>
      <w:r w:rsidRPr="00064ADD">
        <w:rPr>
          <w:rFonts w:ascii="GHEA Grapalat" w:hAnsi="GHEA Grapalat" w:cs="Times Armenian"/>
          <w:sz w:val="20"/>
          <w:lang w:val="hy-AM"/>
        </w:rPr>
        <w:t xml:space="preserve"> </w:t>
      </w:r>
      <w:r w:rsidRPr="00064ADD">
        <w:rPr>
          <w:rFonts w:ascii="GHEA Grapalat" w:hAnsi="GHEA Grapalat" w:cs="Times Armenian"/>
          <w:sz w:val="20"/>
        </w:rPr>
        <w:t>ծառայության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օգտագործման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պահանջը</w:t>
      </w:r>
      <w:r w:rsidRPr="00064ADD">
        <w:rPr>
          <w:rFonts w:ascii="GHEA Grapalat" w:hAnsi="GHEA Grapalat" w:cs="Sylfaen"/>
          <w:sz w:val="20"/>
          <w:lang w:val="pt-BR"/>
        </w:rPr>
        <w:t xml:space="preserve">, </w:t>
      </w:r>
      <w:r w:rsidRPr="00064ADD">
        <w:rPr>
          <w:rFonts w:ascii="GHEA Grapalat" w:hAnsi="GHEA Grapalat" w:cs="Sylfaen"/>
          <w:sz w:val="20"/>
        </w:rPr>
        <w:t>իսկ</w:t>
      </w:r>
      <w:r w:rsidRPr="00064ADD">
        <w:rPr>
          <w:rFonts w:ascii="GHEA Grapalat" w:hAnsi="GHEA Grapalat" w:cs="Sylfaen"/>
          <w:sz w:val="20"/>
          <w:lang w:val="pt-BR"/>
        </w:rPr>
        <w:t xml:space="preserve"> </w:t>
      </w:r>
      <w:r w:rsidRPr="00064ADD">
        <w:rPr>
          <w:rFonts w:ascii="GHEA Grapalat" w:hAnsi="GHEA Grapalat" w:cs="Sylfaen"/>
          <w:sz w:val="20"/>
        </w:rPr>
        <w:t>Կատարողի</w:t>
      </w:r>
      <w:r w:rsidRPr="00064ADD">
        <w:rPr>
          <w:rFonts w:ascii="GHEA Grapalat" w:hAnsi="GHEA Grapalat" w:cs="Sylfaen"/>
          <w:sz w:val="20"/>
          <w:lang w:val="pt-BR"/>
        </w:rPr>
        <w:t xml:space="preserve"> </w:t>
      </w:r>
      <w:r w:rsidRPr="00064ADD">
        <w:rPr>
          <w:rFonts w:ascii="GHEA Grapalat" w:hAnsi="GHEA Grapalat" w:cs="Sylfaen"/>
          <w:sz w:val="20"/>
        </w:rPr>
        <w:t>առաջարկությունը</w:t>
      </w:r>
      <w:r w:rsidRPr="00064ADD">
        <w:rPr>
          <w:rFonts w:ascii="GHEA Grapalat" w:hAnsi="GHEA Grapalat" w:cs="Sylfaen"/>
          <w:sz w:val="20"/>
          <w:lang w:val="pt-BR"/>
        </w:rPr>
        <w:t xml:space="preserve"> </w:t>
      </w:r>
      <w:r w:rsidRPr="00064ADD">
        <w:rPr>
          <w:rFonts w:ascii="GHEA Grapalat" w:hAnsi="GHEA Grapalat" w:cs="Sylfaen"/>
          <w:sz w:val="20"/>
        </w:rPr>
        <w:t>ներկայացվել</w:t>
      </w:r>
      <w:r w:rsidRPr="00064ADD">
        <w:rPr>
          <w:rFonts w:ascii="GHEA Grapalat" w:hAnsi="GHEA Grapalat" w:cs="Sylfaen"/>
          <w:sz w:val="20"/>
          <w:lang w:val="pt-BR"/>
        </w:rPr>
        <w:t xml:space="preserve"> </w:t>
      </w:r>
      <w:r w:rsidRPr="00064ADD">
        <w:rPr>
          <w:rFonts w:ascii="GHEA Grapalat" w:hAnsi="GHEA Grapalat" w:cs="Sylfaen"/>
          <w:sz w:val="20"/>
        </w:rPr>
        <w:t>է</w:t>
      </w:r>
      <w:r w:rsidRPr="00064ADD">
        <w:rPr>
          <w:rFonts w:ascii="GHEA Grapalat" w:hAnsi="GHEA Grapalat" w:cs="Sylfaen"/>
          <w:sz w:val="20"/>
          <w:lang w:val="pt-BR"/>
        </w:rPr>
        <w:t xml:space="preserve"> </w:t>
      </w:r>
      <w:r w:rsidRPr="00064ADD">
        <w:rPr>
          <w:rFonts w:ascii="GHEA Grapalat" w:hAnsi="GHEA Grapalat" w:cs="Sylfaen"/>
          <w:sz w:val="20"/>
        </w:rPr>
        <w:t>ոչ</w:t>
      </w:r>
      <w:r w:rsidRPr="00064ADD">
        <w:rPr>
          <w:rFonts w:ascii="GHEA Grapalat" w:hAnsi="GHEA Grapalat" w:cs="Sylfaen"/>
          <w:sz w:val="20"/>
          <w:lang w:val="pt-BR"/>
        </w:rPr>
        <w:t xml:space="preserve"> </w:t>
      </w:r>
      <w:r w:rsidRPr="00064ADD">
        <w:rPr>
          <w:rFonts w:ascii="GHEA Grapalat" w:hAnsi="GHEA Grapalat" w:cs="Sylfaen"/>
          <w:sz w:val="20"/>
        </w:rPr>
        <w:t>ուշ</w:t>
      </w:r>
      <w:r w:rsidRPr="00064ADD">
        <w:rPr>
          <w:rFonts w:ascii="GHEA Grapalat" w:hAnsi="GHEA Grapalat" w:cs="Sylfaen"/>
          <w:sz w:val="20"/>
          <w:lang w:val="pt-BR"/>
        </w:rPr>
        <w:t xml:space="preserve">, </w:t>
      </w:r>
      <w:r w:rsidRPr="00064ADD">
        <w:rPr>
          <w:rFonts w:ascii="GHEA Grapalat" w:hAnsi="GHEA Grapalat" w:cs="Sylfaen"/>
          <w:sz w:val="20"/>
        </w:rPr>
        <w:t>քան</w:t>
      </w:r>
      <w:r w:rsidRPr="00064ADD">
        <w:rPr>
          <w:rFonts w:ascii="GHEA Grapalat" w:hAnsi="GHEA Grapalat" w:cs="Sylfaen"/>
          <w:sz w:val="20"/>
          <w:lang w:val="pt-BR"/>
        </w:rPr>
        <w:t xml:space="preserve"> </w:t>
      </w:r>
      <w:r w:rsidRPr="00064ADD">
        <w:rPr>
          <w:rFonts w:ascii="GHEA Grapalat" w:hAnsi="GHEA Grapalat" w:cs="Sylfaen"/>
          <w:sz w:val="20"/>
        </w:rPr>
        <w:t>պայմանագրով</w:t>
      </w:r>
      <w:r w:rsidRPr="00064ADD">
        <w:rPr>
          <w:rFonts w:ascii="GHEA Grapalat" w:hAnsi="GHEA Grapalat" w:cs="Sylfaen"/>
          <w:sz w:val="20"/>
          <w:lang w:val="pt-BR"/>
        </w:rPr>
        <w:t xml:space="preserve"> </w:t>
      </w:r>
      <w:r w:rsidRPr="00064ADD">
        <w:rPr>
          <w:rFonts w:ascii="GHEA Grapalat" w:hAnsi="GHEA Grapalat" w:cs="Sylfaen"/>
          <w:sz w:val="20"/>
        </w:rPr>
        <w:t>ի</w:t>
      </w:r>
      <w:r w:rsidRPr="00064ADD">
        <w:rPr>
          <w:rFonts w:ascii="GHEA Grapalat" w:hAnsi="GHEA Grapalat" w:cs="Sylfaen"/>
          <w:sz w:val="20"/>
          <w:lang w:val="pt-BR"/>
        </w:rPr>
        <w:t xml:space="preserve"> </w:t>
      </w:r>
      <w:r w:rsidRPr="00064ADD">
        <w:rPr>
          <w:rFonts w:ascii="GHEA Grapalat" w:hAnsi="GHEA Grapalat" w:cs="Sylfaen"/>
          <w:sz w:val="20"/>
        </w:rPr>
        <w:t>սկզբանե</w:t>
      </w:r>
      <w:r w:rsidRPr="00064ADD">
        <w:rPr>
          <w:rFonts w:ascii="GHEA Grapalat" w:hAnsi="GHEA Grapalat" w:cs="Sylfaen"/>
          <w:sz w:val="20"/>
          <w:lang w:val="pt-BR"/>
        </w:rPr>
        <w:t xml:space="preserve"> </w:t>
      </w:r>
      <w:r w:rsidRPr="00064ADD">
        <w:rPr>
          <w:rFonts w:ascii="GHEA Grapalat" w:hAnsi="GHEA Grapalat" w:cs="Sylfaen"/>
          <w:sz w:val="20"/>
        </w:rPr>
        <w:t>ծառայությունների</w:t>
      </w:r>
      <w:r w:rsidRPr="00064ADD">
        <w:rPr>
          <w:rFonts w:ascii="GHEA Grapalat" w:hAnsi="GHEA Grapalat" w:cs="Sylfaen"/>
          <w:sz w:val="20"/>
          <w:lang w:val="pt-BR"/>
        </w:rPr>
        <w:t xml:space="preserve"> </w:t>
      </w:r>
      <w:r w:rsidRPr="00064ADD">
        <w:rPr>
          <w:rFonts w:ascii="GHEA Grapalat" w:hAnsi="GHEA Grapalat" w:cs="Sylfaen"/>
          <w:sz w:val="20"/>
        </w:rPr>
        <w:t>մատուցման</w:t>
      </w:r>
      <w:r w:rsidRPr="00064ADD">
        <w:rPr>
          <w:rFonts w:ascii="GHEA Grapalat" w:hAnsi="GHEA Grapalat" w:cs="Sylfaen"/>
          <w:sz w:val="20"/>
          <w:lang w:val="pt-BR"/>
        </w:rPr>
        <w:t xml:space="preserve"> </w:t>
      </w:r>
      <w:r w:rsidRPr="00064ADD">
        <w:rPr>
          <w:rFonts w:ascii="GHEA Grapalat" w:hAnsi="GHEA Grapalat" w:cs="Sylfaen"/>
          <w:sz w:val="20"/>
        </w:rPr>
        <w:t>համար</w:t>
      </w:r>
      <w:r w:rsidRPr="00064ADD">
        <w:rPr>
          <w:rFonts w:ascii="GHEA Grapalat" w:hAnsi="GHEA Grapalat" w:cs="Sylfaen"/>
          <w:sz w:val="20"/>
          <w:lang w:val="pt-BR"/>
        </w:rPr>
        <w:t xml:space="preserve"> </w:t>
      </w:r>
      <w:r w:rsidRPr="00064ADD">
        <w:rPr>
          <w:rFonts w:ascii="GHEA Grapalat" w:hAnsi="GHEA Grapalat" w:cs="Sylfaen"/>
          <w:sz w:val="20"/>
        </w:rPr>
        <w:t>սահմանված</w:t>
      </w:r>
      <w:r w:rsidRPr="00064ADD">
        <w:rPr>
          <w:rFonts w:ascii="GHEA Grapalat" w:hAnsi="GHEA Grapalat" w:cs="Sylfaen"/>
          <w:sz w:val="20"/>
          <w:lang w:val="pt-BR"/>
        </w:rPr>
        <w:t xml:space="preserve"> </w:t>
      </w:r>
      <w:r w:rsidRPr="00064ADD">
        <w:rPr>
          <w:rFonts w:ascii="GHEA Grapalat" w:hAnsi="GHEA Grapalat" w:cs="Sylfaen"/>
          <w:sz w:val="20"/>
        </w:rPr>
        <w:t>ժամկետը</w:t>
      </w:r>
      <w:r w:rsidRPr="00064ADD">
        <w:rPr>
          <w:rFonts w:ascii="GHEA Grapalat" w:hAnsi="GHEA Grapalat" w:cs="Sylfaen"/>
          <w:sz w:val="20"/>
          <w:lang w:val="pt-BR"/>
        </w:rPr>
        <w:t xml:space="preserve"> </w:t>
      </w:r>
      <w:r w:rsidRPr="00064ADD">
        <w:rPr>
          <w:rFonts w:ascii="GHEA Grapalat" w:hAnsi="GHEA Grapalat" w:cs="Sylfaen"/>
          <w:sz w:val="20"/>
        </w:rPr>
        <w:t>լրանալուց</w:t>
      </w:r>
      <w:r w:rsidRPr="00064ADD">
        <w:rPr>
          <w:rFonts w:ascii="GHEA Grapalat" w:hAnsi="GHEA Grapalat" w:cs="Sylfaen"/>
          <w:sz w:val="20"/>
          <w:lang w:val="pt-BR"/>
        </w:rPr>
        <w:t xml:space="preserve"> </w:t>
      </w:r>
      <w:r w:rsidRPr="00064ADD">
        <w:rPr>
          <w:rFonts w:ascii="GHEA Grapalat" w:hAnsi="GHEA Grapalat" w:cs="Sylfaen"/>
          <w:sz w:val="20"/>
        </w:rPr>
        <w:t>առնվազն</w:t>
      </w:r>
      <w:r w:rsidRPr="00064ADD">
        <w:rPr>
          <w:rFonts w:ascii="GHEA Grapalat" w:hAnsi="GHEA Grapalat" w:cs="Sylfaen"/>
          <w:sz w:val="20"/>
          <w:lang w:val="pt-BR"/>
        </w:rPr>
        <w:t xml:space="preserve"> 5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w:t>
      </w:r>
      <w:r w:rsidRPr="00064ADD">
        <w:rPr>
          <w:rFonts w:ascii="GHEA Grapalat" w:hAnsi="GHEA Grapalat" w:cs="Sylfaen"/>
          <w:sz w:val="20"/>
          <w:lang w:val="pt-BR"/>
        </w:rPr>
        <w:t xml:space="preserve"> </w:t>
      </w:r>
      <w:r w:rsidRPr="00064ADD">
        <w:rPr>
          <w:rFonts w:ascii="GHEA Grapalat" w:hAnsi="GHEA Grapalat" w:cs="Sylfaen"/>
          <w:sz w:val="20"/>
        </w:rPr>
        <w:t>առաջ</w:t>
      </w:r>
      <w:r w:rsidRPr="00064ADD">
        <w:rPr>
          <w:rFonts w:ascii="GHEA Grapalat" w:hAnsi="GHEA Grapalat" w:cs="Sylfaen"/>
          <w:sz w:val="20"/>
          <w:lang w:val="pt-BR"/>
        </w:rPr>
        <w:t>: Ընդ որում սույն կետով սահմանված դեպքում ծ</w:t>
      </w:r>
      <w:r w:rsidRPr="00064ADD">
        <w:rPr>
          <w:rFonts w:ascii="GHEA Grapalat" w:hAnsi="GHEA Grapalat" w:cs="Times Armenian"/>
          <w:sz w:val="20"/>
          <w:lang w:val="pt-BR"/>
        </w:rPr>
        <w:t>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Times Armenian"/>
          <w:sz w:val="20"/>
        </w:rPr>
        <w:t>մեկ</w:t>
      </w:r>
      <w:r w:rsidRPr="00064ADD">
        <w:rPr>
          <w:rFonts w:ascii="GHEA Grapalat" w:hAnsi="GHEA Grapalat" w:cs="Times Armenian"/>
          <w:sz w:val="20"/>
          <w:lang w:val="pt-BR"/>
        </w:rPr>
        <w:t xml:space="preserve"> </w:t>
      </w:r>
      <w:r w:rsidRPr="00064ADD">
        <w:rPr>
          <w:rFonts w:ascii="GHEA Grapalat" w:hAnsi="GHEA Grapalat" w:cs="Times Armenian"/>
          <w:sz w:val="20"/>
        </w:rPr>
        <w:t>անգամ</w:t>
      </w:r>
      <w:r w:rsidRPr="00064ADD">
        <w:rPr>
          <w:rFonts w:ascii="GHEA Grapalat" w:hAnsi="GHEA Grapalat" w:cs="Times Armenian"/>
          <w:sz w:val="20"/>
          <w:lang w:val="pt-BR"/>
        </w:rPr>
        <w:t xml:space="preserve"> </w:t>
      </w:r>
      <w:r w:rsidRPr="00064ADD">
        <w:rPr>
          <w:rFonts w:ascii="GHEA Grapalat" w:hAnsi="GHEA Grapalat" w:cs="Sylfaen"/>
          <w:sz w:val="20"/>
          <w:lang w:val="hy-AM"/>
        </w:rPr>
        <w:t>մինչև</w:t>
      </w:r>
      <w:r w:rsidRPr="00064ADD">
        <w:rPr>
          <w:rFonts w:ascii="GHEA Grapalat" w:hAnsi="GHEA Grapalat" w:cs="Sylfaen"/>
          <w:sz w:val="20"/>
          <w:lang w:val="pt-BR"/>
        </w:rPr>
        <w:t xml:space="preserve"> 30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օրով</w:t>
      </w:r>
      <w:r w:rsidRPr="00064ADD">
        <w:rPr>
          <w:rFonts w:ascii="GHEA Grapalat" w:hAnsi="GHEA Grapalat" w:cs="Sylfaen"/>
          <w:sz w:val="20"/>
          <w:lang w:val="pt-BR"/>
        </w:rPr>
        <w:t>, բայց ոչ ավել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w:t>
      </w:r>
      <w:r w:rsidRPr="00064ADD">
        <w:rPr>
          <w:rFonts w:ascii="GHEA Grapalat" w:hAnsi="GHEA Grapalat"/>
          <w:sz w:val="20"/>
          <w:szCs w:val="20"/>
          <w:lang w:val="hy-AM" w:eastAsia="ru-RU"/>
        </w:rPr>
        <w:lastRenderedPageBreak/>
        <w:t xml:space="preserve">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4"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4"/>
    </w:p>
    <w:p w14:paraId="2EDB2BFB"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ՀՀ </w:t>
      </w:r>
      <w:r w:rsidRPr="00064ADD">
        <w:rPr>
          <w:rFonts w:ascii="GHEA Grapalat" w:hAnsi="GHEA Grapalat" w:cs="Sylfaen"/>
          <w:sz w:val="20"/>
          <w:lang w:val="hy-AM"/>
        </w:rPr>
        <w:t>դատարաններում</w:t>
      </w:r>
      <w:r w:rsidRPr="00064ADD">
        <w:rPr>
          <w:rFonts w:ascii="GHEA Grapalat" w:hAnsi="GHEA Grapalat"/>
          <w:sz w:val="20"/>
          <w:lang w:val="hy-AM"/>
        </w:rPr>
        <w:t>։</w:t>
      </w:r>
    </w:p>
    <w:p w14:paraId="29331B1F"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77777777"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D616626" w14:textId="77777777" w:rsidR="00560A40" w:rsidRPr="00064ADD" w:rsidRDefault="007678FA" w:rsidP="007678FA">
      <w:pPr>
        <w:ind w:firstLine="567"/>
        <w:jc w:val="both"/>
        <w:rPr>
          <w:rFonts w:ascii="GHEA Grapalat" w:hAnsi="GHEA Grapalat"/>
          <w:color w:val="FFFFFF"/>
          <w:sz w:val="20"/>
          <w:szCs w:val="20"/>
          <w:vertAlign w:val="superscript"/>
          <w:lang w:val="hy-AM" w:eastAsia="ru-RU"/>
        </w:rPr>
      </w:pPr>
      <w:r w:rsidRPr="00064ADD">
        <w:rPr>
          <w:rFonts w:ascii="GHEA Grapalat" w:hAnsi="GHEA Grapalat"/>
          <w:sz w:val="20"/>
          <w:szCs w:val="20"/>
          <w:lang w:val="hy-AM" w:eastAsia="ru-RU"/>
        </w:rPr>
        <w:t xml:space="preserve">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w:t>
      </w:r>
      <w:r w:rsidR="002C5D07" w:rsidRPr="00064ADD">
        <w:rPr>
          <w:rFonts w:ascii="GHEA Grapalat" w:hAnsi="GHEA Grapalat"/>
          <w:sz w:val="20"/>
          <w:szCs w:val="20"/>
          <w:lang w:val="hy-AM" w:eastAsia="ru-RU"/>
        </w:rPr>
        <w:t>քսանհինգա</w:t>
      </w:r>
      <w:r w:rsidR="00CD31D5" w:rsidRPr="00064ADD">
        <w:rPr>
          <w:rFonts w:ascii="GHEA Grapalat" w:hAnsi="GHEA Grapalat"/>
          <w:sz w:val="20"/>
          <w:szCs w:val="20"/>
          <w:lang w:val="hy-AM" w:eastAsia="ru-RU"/>
        </w:rPr>
        <w:t>պատիկը</w:t>
      </w:r>
      <w:r w:rsidRPr="00064ADD">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w:t>
      </w:r>
      <w:r w:rsidR="00CD31D5" w:rsidRPr="00064ADD">
        <w:rPr>
          <w:rFonts w:ascii="GHEA Grapalat" w:hAnsi="GHEA Grapalat"/>
          <w:sz w:val="20"/>
          <w:szCs w:val="20"/>
          <w:lang w:val="hy-AM" w:eastAsia="ru-RU"/>
        </w:rPr>
        <w:t>7</w:t>
      </w:r>
      <w:r w:rsidRPr="00064ADD">
        <w:rPr>
          <w:rFonts w:ascii="GHEA Grapalat" w:hAnsi="GHEA Grapalat"/>
          <w:sz w:val="20"/>
          <w:szCs w:val="20"/>
          <w:lang w:val="hy-AM" w:eastAsia="ru-RU"/>
        </w:rPr>
        <w:t xml:space="preserve">-րդ ենթակետի «բ» պարբերության պահանջները: Ընդ որում, Կատարողը համաձայնագիրը կնքում, իսկ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w:t>
      </w:r>
      <w:r w:rsidR="00CD31D5" w:rsidRPr="00064ADD">
        <w:rPr>
          <w:rFonts w:ascii="GHEA Grapalat" w:hAnsi="GHEA Grapalat"/>
          <w:sz w:val="20"/>
          <w:szCs w:val="20"/>
          <w:lang w:val="hy-AM" w:eastAsia="ru-RU"/>
        </w:rPr>
        <w:t>ումների</w:t>
      </w:r>
      <w:r w:rsidRPr="00064ADD">
        <w:rPr>
          <w:rFonts w:ascii="GHEA Grapalat" w:hAnsi="GHEA Grapalat"/>
          <w:sz w:val="20"/>
          <w:szCs w:val="20"/>
          <w:lang w:val="hy-AM" w:eastAsia="ru-RU"/>
        </w:rPr>
        <w:t xml:space="preserve"> փոխարինման դեպքում նաև նոր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B1A19" w:rsidRPr="00064ADD">
        <w:rPr>
          <w:rFonts w:ascii="GHEA Grapalat" w:hAnsi="GHEA Grapalat"/>
          <w:sz w:val="20"/>
          <w:szCs w:val="20"/>
          <w:vertAlign w:val="superscript"/>
          <w:lang w:val="hy-AM" w:eastAsia="ru-RU"/>
        </w:rPr>
        <w:t>24</w:t>
      </w:r>
      <w:r w:rsidR="008D0F13" w:rsidRPr="00064ADD">
        <w:rPr>
          <w:rStyle w:val="FootnoteReference"/>
          <w:rFonts w:ascii="GHEA Grapalat" w:hAnsi="GHEA Grapalat"/>
          <w:color w:val="FFFFFF"/>
          <w:sz w:val="20"/>
          <w:szCs w:val="20"/>
          <w:lang w:val="hy-AM" w:eastAsia="ru-RU"/>
        </w:rPr>
        <w:footnoteReference w:customMarkFollows="1" w:id="15"/>
        <w:t>24</w:t>
      </w:r>
      <w:r w:rsidRPr="00064ADD">
        <w:rPr>
          <w:rFonts w:ascii="GHEA Grapalat" w:hAnsi="GHEA Grapalat"/>
          <w:color w:val="FFFFFF"/>
          <w:sz w:val="20"/>
          <w:szCs w:val="20"/>
          <w:vertAlign w:val="superscript"/>
          <w:lang w:val="hy-AM" w:eastAsia="ru-RU"/>
        </w:rPr>
        <w:t>36</w:t>
      </w:r>
    </w:p>
    <w:p w14:paraId="5C98A781" w14:textId="77777777" w:rsidR="007678FA" w:rsidRPr="00064ADD" w:rsidRDefault="007678FA" w:rsidP="007678FA">
      <w:pPr>
        <w:ind w:firstLine="567"/>
        <w:jc w:val="both"/>
        <w:rPr>
          <w:rFonts w:ascii="GHEA Grapalat" w:hAnsi="GHEA Grapalat"/>
          <w:sz w:val="20"/>
          <w:szCs w:val="20"/>
          <w:lang w:val="hy-AM" w:eastAsia="ru-RU"/>
        </w:rPr>
      </w:pPr>
      <w:r w:rsidRPr="00064ADD">
        <w:rPr>
          <w:rStyle w:val="FootnoteReference"/>
          <w:rFonts w:ascii="GHEA Grapalat" w:hAnsi="GHEA Grapalat"/>
          <w:color w:val="FFFFFF"/>
          <w:sz w:val="20"/>
          <w:szCs w:val="20"/>
          <w:lang w:val="hy-AM" w:eastAsia="ru-RU"/>
        </w:rPr>
        <w:footnoteReference w:id="16"/>
      </w: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04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533"/>
        <w:gridCol w:w="966"/>
        <w:gridCol w:w="1127"/>
        <w:gridCol w:w="1127"/>
        <w:gridCol w:w="1270"/>
        <w:gridCol w:w="1476"/>
      </w:tblGrid>
      <w:tr w:rsidR="007678FA" w:rsidRPr="00064ADD" w14:paraId="316995FE" w14:textId="77777777" w:rsidTr="000F0CCC">
        <w:tc>
          <w:tcPr>
            <w:tcW w:w="10480" w:type="dxa"/>
            <w:gridSpan w:val="8"/>
          </w:tcPr>
          <w:p w14:paraId="1B875236" w14:textId="77777777" w:rsidR="007678FA" w:rsidRPr="00064ADD" w:rsidRDefault="007678FA" w:rsidP="00E53C12">
            <w:pPr>
              <w:jc w:val="center"/>
              <w:rPr>
                <w:rFonts w:ascii="GHEA Grapalat" w:hAnsi="GHEA Grapalat"/>
                <w:sz w:val="18"/>
              </w:rPr>
            </w:pPr>
            <w:r w:rsidRPr="00064ADD">
              <w:rPr>
                <w:rFonts w:ascii="GHEA Grapalat" w:hAnsi="GHEA Grapalat"/>
                <w:sz w:val="18"/>
              </w:rPr>
              <w:t>Ծառայության</w:t>
            </w:r>
          </w:p>
        </w:tc>
      </w:tr>
      <w:tr w:rsidR="007678FA" w:rsidRPr="00064ADD" w14:paraId="7C429E08" w14:textId="77777777" w:rsidTr="000F0CCC">
        <w:trPr>
          <w:trHeight w:val="219"/>
        </w:trPr>
        <w:tc>
          <w:tcPr>
            <w:tcW w:w="1451" w:type="dxa"/>
            <w:vMerge w:val="restart"/>
            <w:vAlign w:val="center"/>
          </w:tcPr>
          <w:p w14:paraId="3AAC09D7" w14:textId="77777777" w:rsidR="007678FA" w:rsidRPr="00064ADD" w:rsidRDefault="007678FA" w:rsidP="00E53C12">
            <w:pPr>
              <w:jc w:val="center"/>
              <w:rPr>
                <w:rFonts w:ascii="GHEA Grapalat" w:hAnsi="GHEA Grapalat"/>
                <w:sz w:val="18"/>
              </w:rPr>
            </w:pPr>
            <w:r w:rsidRPr="00064ADD">
              <w:rPr>
                <w:rFonts w:ascii="GHEA Grapalat" w:hAnsi="GHEA Grapalat"/>
                <w:sz w:val="18"/>
              </w:rPr>
              <w:t>հրավերով նախատեսված չափաբաժնի համարը</w:t>
            </w:r>
          </w:p>
        </w:tc>
        <w:tc>
          <w:tcPr>
            <w:tcW w:w="1530" w:type="dxa"/>
            <w:vMerge w:val="restart"/>
            <w:vAlign w:val="center"/>
          </w:tcPr>
          <w:p w14:paraId="75024B67" w14:textId="77777777" w:rsidR="007678FA" w:rsidRPr="00064ADD" w:rsidRDefault="007678FA" w:rsidP="00E53C12">
            <w:pPr>
              <w:jc w:val="center"/>
              <w:rPr>
                <w:rFonts w:ascii="GHEA Grapalat" w:hAnsi="GHEA Grapalat"/>
                <w:sz w:val="18"/>
              </w:rPr>
            </w:pPr>
            <w:r w:rsidRPr="00064ADD">
              <w:rPr>
                <w:rFonts w:ascii="GHEA Grapalat" w:hAnsi="GHEA Grapalat"/>
                <w:sz w:val="18"/>
              </w:rPr>
              <w:t>գնումների պլանով նախատեսված միջանցիկ ծածկագիրը` ըստ ԳՄԱ դասակարգման (CPV)</w:t>
            </w:r>
          </w:p>
        </w:tc>
        <w:tc>
          <w:tcPr>
            <w:tcW w:w="1533" w:type="dxa"/>
            <w:vMerge w:val="restart"/>
            <w:vAlign w:val="center"/>
          </w:tcPr>
          <w:p w14:paraId="7413A780" w14:textId="77777777" w:rsidR="007678FA" w:rsidRPr="00064ADD" w:rsidRDefault="007678FA" w:rsidP="00E53C12">
            <w:pPr>
              <w:jc w:val="center"/>
              <w:rPr>
                <w:rFonts w:ascii="GHEA Grapalat" w:hAnsi="GHEA Grapalat"/>
                <w:sz w:val="18"/>
              </w:rPr>
            </w:pPr>
            <w:r w:rsidRPr="00064ADD">
              <w:rPr>
                <w:rFonts w:ascii="GHEA Grapalat" w:hAnsi="GHEA Grapalat"/>
                <w:sz w:val="18"/>
              </w:rPr>
              <w:t>տեխնիկական բնութագիրը</w:t>
            </w:r>
          </w:p>
        </w:tc>
        <w:tc>
          <w:tcPr>
            <w:tcW w:w="966" w:type="dxa"/>
            <w:vMerge w:val="restart"/>
            <w:vAlign w:val="center"/>
          </w:tcPr>
          <w:p w14:paraId="310DC7B9" w14:textId="77777777" w:rsidR="007678FA" w:rsidRPr="00064ADD" w:rsidRDefault="007678FA" w:rsidP="00E53C12">
            <w:pPr>
              <w:jc w:val="center"/>
              <w:rPr>
                <w:rFonts w:ascii="GHEA Grapalat" w:hAnsi="GHEA Grapalat"/>
                <w:sz w:val="18"/>
              </w:rPr>
            </w:pPr>
            <w:r w:rsidRPr="00064ADD">
              <w:rPr>
                <w:rFonts w:ascii="GHEA Grapalat" w:hAnsi="GHEA Grapalat"/>
                <w:sz w:val="18"/>
              </w:rPr>
              <w:t>չափման միավորը</w:t>
            </w:r>
          </w:p>
        </w:tc>
        <w:tc>
          <w:tcPr>
            <w:tcW w:w="1127" w:type="dxa"/>
            <w:vMerge w:val="restart"/>
            <w:vAlign w:val="center"/>
          </w:tcPr>
          <w:p w14:paraId="78B3BF2C"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գինը/ՀՀ դրամ</w:t>
            </w:r>
          </w:p>
        </w:tc>
        <w:tc>
          <w:tcPr>
            <w:tcW w:w="1127" w:type="dxa"/>
            <w:vMerge w:val="restart"/>
            <w:vAlign w:val="center"/>
          </w:tcPr>
          <w:p w14:paraId="22B9F951"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քանակը</w:t>
            </w:r>
          </w:p>
        </w:tc>
        <w:tc>
          <w:tcPr>
            <w:tcW w:w="2746" w:type="dxa"/>
            <w:gridSpan w:val="2"/>
            <w:vAlign w:val="center"/>
          </w:tcPr>
          <w:p w14:paraId="539E557E" w14:textId="77777777" w:rsidR="007678FA" w:rsidRPr="00064ADD" w:rsidRDefault="007678FA" w:rsidP="00E53C12">
            <w:pPr>
              <w:jc w:val="center"/>
              <w:rPr>
                <w:rFonts w:ascii="GHEA Grapalat" w:hAnsi="GHEA Grapalat"/>
                <w:sz w:val="18"/>
              </w:rPr>
            </w:pPr>
            <w:r w:rsidRPr="00064ADD">
              <w:rPr>
                <w:rFonts w:ascii="GHEA Grapalat" w:hAnsi="GHEA Grapalat"/>
                <w:sz w:val="18"/>
              </w:rPr>
              <w:t>մատուցման</w:t>
            </w:r>
          </w:p>
        </w:tc>
      </w:tr>
      <w:tr w:rsidR="007678FA" w:rsidRPr="00064ADD" w14:paraId="0821B6AA" w14:textId="77777777" w:rsidTr="000F0CCC">
        <w:trPr>
          <w:trHeight w:val="445"/>
        </w:trPr>
        <w:tc>
          <w:tcPr>
            <w:tcW w:w="1451" w:type="dxa"/>
            <w:vMerge/>
            <w:vAlign w:val="center"/>
          </w:tcPr>
          <w:p w14:paraId="22B5A240" w14:textId="77777777" w:rsidR="007678FA" w:rsidRPr="00064ADD" w:rsidRDefault="007678FA" w:rsidP="00E53C12">
            <w:pPr>
              <w:jc w:val="center"/>
              <w:rPr>
                <w:rFonts w:ascii="GHEA Grapalat" w:hAnsi="GHEA Grapalat"/>
                <w:sz w:val="18"/>
              </w:rPr>
            </w:pPr>
          </w:p>
        </w:tc>
        <w:tc>
          <w:tcPr>
            <w:tcW w:w="1530" w:type="dxa"/>
            <w:vMerge/>
            <w:vAlign w:val="center"/>
          </w:tcPr>
          <w:p w14:paraId="2D1E4924" w14:textId="77777777" w:rsidR="007678FA" w:rsidRPr="00064ADD" w:rsidRDefault="007678FA" w:rsidP="00E53C12">
            <w:pPr>
              <w:jc w:val="center"/>
              <w:rPr>
                <w:rFonts w:ascii="GHEA Grapalat" w:hAnsi="GHEA Grapalat"/>
                <w:sz w:val="18"/>
              </w:rPr>
            </w:pPr>
          </w:p>
        </w:tc>
        <w:tc>
          <w:tcPr>
            <w:tcW w:w="1533" w:type="dxa"/>
            <w:vMerge/>
            <w:vAlign w:val="center"/>
          </w:tcPr>
          <w:p w14:paraId="7DE8C663" w14:textId="77777777" w:rsidR="007678FA" w:rsidRPr="00064ADD" w:rsidRDefault="007678FA" w:rsidP="00E53C12">
            <w:pPr>
              <w:jc w:val="center"/>
              <w:rPr>
                <w:rFonts w:ascii="GHEA Grapalat" w:hAnsi="GHEA Grapalat"/>
                <w:sz w:val="18"/>
              </w:rPr>
            </w:pPr>
          </w:p>
        </w:tc>
        <w:tc>
          <w:tcPr>
            <w:tcW w:w="966" w:type="dxa"/>
            <w:vMerge/>
            <w:vAlign w:val="center"/>
          </w:tcPr>
          <w:p w14:paraId="660FBBC6" w14:textId="77777777" w:rsidR="007678FA" w:rsidRPr="00064ADD" w:rsidRDefault="007678FA" w:rsidP="00E53C12">
            <w:pPr>
              <w:jc w:val="center"/>
              <w:rPr>
                <w:rFonts w:ascii="GHEA Grapalat" w:hAnsi="GHEA Grapalat"/>
                <w:sz w:val="18"/>
              </w:rPr>
            </w:pPr>
          </w:p>
        </w:tc>
        <w:tc>
          <w:tcPr>
            <w:tcW w:w="1127" w:type="dxa"/>
            <w:vMerge/>
            <w:vAlign w:val="center"/>
          </w:tcPr>
          <w:p w14:paraId="04A385DB" w14:textId="77777777" w:rsidR="007678FA" w:rsidRPr="00064ADD" w:rsidRDefault="007678FA" w:rsidP="00E53C12">
            <w:pPr>
              <w:jc w:val="center"/>
              <w:rPr>
                <w:rFonts w:ascii="GHEA Grapalat" w:hAnsi="GHEA Grapalat"/>
                <w:sz w:val="18"/>
              </w:rPr>
            </w:pPr>
          </w:p>
        </w:tc>
        <w:tc>
          <w:tcPr>
            <w:tcW w:w="1127" w:type="dxa"/>
            <w:vMerge/>
            <w:vAlign w:val="center"/>
          </w:tcPr>
          <w:p w14:paraId="1052DDC1" w14:textId="77777777" w:rsidR="007678FA" w:rsidRPr="00064ADD" w:rsidRDefault="007678FA" w:rsidP="00E53C12">
            <w:pPr>
              <w:jc w:val="center"/>
              <w:rPr>
                <w:rFonts w:ascii="GHEA Grapalat" w:hAnsi="GHEA Grapalat"/>
                <w:sz w:val="18"/>
              </w:rPr>
            </w:pPr>
          </w:p>
        </w:tc>
        <w:tc>
          <w:tcPr>
            <w:tcW w:w="1270" w:type="dxa"/>
            <w:vAlign w:val="center"/>
          </w:tcPr>
          <w:p w14:paraId="5611FB9F" w14:textId="77777777" w:rsidR="007678FA" w:rsidRPr="00064ADD" w:rsidRDefault="007678FA" w:rsidP="00E53C12">
            <w:pPr>
              <w:jc w:val="center"/>
              <w:rPr>
                <w:rFonts w:ascii="GHEA Grapalat" w:hAnsi="GHEA Grapalat"/>
                <w:sz w:val="18"/>
              </w:rPr>
            </w:pPr>
            <w:r w:rsidRPr="00064ADD">
              <w:rPr>
                <w:rFonts w:ascii="GHEA Grapalat" w:hAnsi="GHEA Grapalat"/>
                <w:sz w:val="18"/>
              </w:rPr>
              <w:t>հասցեն</w:t>
            </w:r>
          </w:p>
        </w:tc>
        <w:tc>
          <w:tcPr>
            <w:tcW w:w="1476" w:type="dxa"/>
            <w:vAlign w:val="center"/>
          </w:tcPr>
          <w:p w14:paraId="0AEED9AF" w14:textId="77777777" w:rsidR="007678FA" w:rsidRPr="00064ADD" w:rsidRDefault="007678FA" w:rsidP="00E53C12">
            <w:pPr>
              <w:jc w:val="center"/>
              <w:rPr>
                <w:rFonts w:ascii="GHEA Grapalat" w:hAnsi="GHEA Grapalat"/>
                <w:sz w:val="18"/>
              </w:rPr>
            </w:pPr>
            <w:r w:rsidRPr="00064ADD">
              <w:rPr>
                <w:rFonts w:ascii="GHEA Grapalat" w:hAnsi="GHEA Grapalat"/>
                <w:sz w:val="18"/>
              </w:rPr>
              <w:t>Ժամկետը**</w:t>
            </w:r>
          </w:p>
        </w:tc>
      </w:tr>
      <w:tr w:rsidR="00B64DD0" w:rsidRPr="00064ADD" w14:paraId="33431C00" w14:textId="77777777" w:rsidTr="000F0CCC">
        <w:trPr>
          <w:trHeight w:val="246"/>
        </w:trPr>
        <w:tc>
          <w:tcPr>
            <w:tcW w:w="1451" w:type="dxa"/>
            <w:vAlign w:val="center"/>
          </w:tcPr>
          <w:p w14:paraId="1069520E" w14:textId="2D9F3FD3" w:rsidR="00B64DD0" w:rsidRPr="00064ADD" w:rsidRDefault="00B64DD0" w:rsidP="001E0676">
            <w:pPr>
              <w:jc w:val="center"/>
              <w:rPr>
                <w:rFonts w:ascii="GHEA Grapalat" w:hAnsi="GHEA Grapalat"/>
                <w:sz w:val="20"/>
              </w:rPr>
            </w:pPr>
            <w:r>
              <w:rPr>
                <w:rFonts w:ascii="GHEA Grapalat" w:hAnsi="GHEA Grapalat"/>
                <w:sz w:val="20"/>
              </w:rPr>
              <w:t>1</w:t>
            </w:r>
          </w:p>
        </w:tc>
        <w:tc>
          <w:tcPr>
            <w:tcW w:w="1530" w:type="dxa"/>
            <w:vAlign w:val="center"/>
          </w:tcPr>
          <w:p w14:paraId="337DA2B3" w14:textId="494EE7E8" w:rsidR="00B64DD0" w:rsidRPr="00064ADD" w:rsidRDefault="00151D19" w:rsidP="001E0676">
            <w:pPr>
              <w:jc w:val="center"/>
              <w:rPr>
                <w:rFonts w:ascii="GHEA Grapalat" w:hAnsi="GHEA Grapalat"/>
                <w:sz w:val="20"/>
              </w:rPr>
            </w:pPr>
            <w:r w:rsidRPr="00151D19">
              <w:rPr>
                <w:rFonts w:ascii="GHEA Grapalat" w:hAnsi="GHEA Grapalat"/>
                <w:sz w:val="20"/>
              </w:rPr>
              <w:t>66511140/1</w:t>
            </w:r>
          </w:p>
        </w:tc>
        <w:tc>
          <w:tcPr>
            <w:tcW w:w="1533" w:type="dxa"/>
            <w:vAlign w:val="center"/>
          </w:tcPr>
          <w:p w14:paraId="75D78F08" w14:textId="50220007" w:rsidR="00B64DD0" w:rsidRPr="00064ADD" w:rsidRDefault="005F0D7B" w:rsidP="00083B3D">
            <w:pPr>
              <w:jc w:val="center"/>
              <w:rPr>
                <w:rFonts w:ascii="GHEA Grapalat" w:hAnsi="GHEA Grapalat"/>
                <w:sz w:val="20"/>
              </w:rPr>
            </w:pPr>
            <w:r>
              <w:rPr>
                <w:rFonts w:ascii="GHEA Grapalat" w:hAnsi="GHEA Grapalat"/>
                <w:sz w:val="20"/>
              </w:rPr>
              <w:t>Տես Ստորև ներկայացված աղյուսակում</w:t>
            </w:r>
          </w:p>
        </w:tc>
        <w:tc>
          <w:tcPr>
            <w:tcW w:w="966" w:type="dxa"/>
            <w:vAlign w:val="center"/>
          </w:tcPr>
          <w:p w14:paraId="69971639" w14:textId="0A6F6291" w:rsidR="00B64DD0" w:rsidRPr="00064ADD" w:rsidRDefault="00B64DD0" w:rsidP="00083B3D">
            <w:pPr>
              <w:jc w:val="center"/>
              <w:rPr>
                <w:rFonts w:ascii="GHEA Grapalat" w:hAnsi="GHEA Grapalat"/>
                <w:sz w:val="20"/>
              </w:rPr>
            </w:pPr>
            <w:r>
              <w:rPr>
                <w:rFonts w:ascii="GHEA Grapalat" w:hAnsi="GHEA Grapalat"/>
                <w:sz w:val="20"/>
              </w:rPr>
              <w:t>հատ</w:t>
            </w:r>
          </w:p>
        </w:tc>
        <w:tc>
          <w:tcPr>
            <w:tcW w:w="1127" w:type="dxa"/>
            <w:vAlign w:val="center"/>
          </w:tcPr>
          <w:p w14:paraId="643C6D55" w14:textId="77777777" w:rsidR="00B64DD0" w:rsidRPr="00064ADD" w:rsidRDefault="00B64DD0" w:rsidP="00083B3D">
            <w:pPr>
              <w:jc w:val="center"/>
              <w:rPr>
                <w:rFonts w:ascii="GHEA Grapalat" w:hAnsi="GHEA Grapalat"/>
                <w:sz w:val="20"/>
              </w:rPr>
            </w:pPr>
          </w:p>
        </w:tc>
        <w:tc>
          <w:tcPr>
            <w:tcW w:w="1127" w:type="dxa"/>
            <w:vAlign w:val="center"/>
          </w:tcPr>
          <w:p w14:paraId="7D3B53E8" w14:textId="4DEA31F4" w:rsidR="00B64DD0" w:rsidRPr="00064ADD" w:rsidRDefault="00B64DD0" w:rsidP="00083B3D">
            <w:pPr>
              <w:jc w:val="center"/>
              <w:rPr>
                <w:rFonts w:ascii="GHEA Grapalat" w:hAnsi="GHEA Grapalat"/>
                <w:sz w:val="20"/>
              </w:rPr>
            </w:pPr>
            <w:r>
              <w:rPr>
                <w:rFonts w:ascii="GHEA Grapalat" w:hAnsi="GHEA Grapalat"/>
                <w:sz w:val="20"/>
              </w:rPr>
              <w:t>1</w:t>
            </w:r>
          </w:p>
        </w:tc>
        <w:tc>
          <w:tcPr>
            <w:tcW w:w="1270" w:type="dxa"/>
            <w:vAlign w:val="center"/>
          </w:tcPr>
          <w:p w14:paraId="680ED90D" w14:textId="22859B37" w:rsidR="00B64DD0" w:rsidRPr="00707614" w:rsidRDefault="00995898" w:rsidP="000112F7">
            <w:pPr>
              <w:jc w:val="center"/>
              <w:rPr>
                <w:rFonts w:ascii="GHEA Grapalat" w:hAnsi="GHEA Grapalat"/>
                <w:sz w:val="16"/>
              </w:rPr>
            </w:pPr>
            <w:r w:rsidRPr="00707614">
              <w:rPr>
                <w:rFonts w:ascii="GHEA Grapalat" w:hAnsi="GHEA Grapalat"/>
                <w:sz w:val="16"/>
              </w:rPr>
              <w:t>Ք. Եր</w:t>
            </w:r>
            <w:r w:rsidR="00786480" w:rsidRPr="00707614">
              <w:rPr>
                <w:rFonts w:ascii="GHEA Grapalat" w:hAnsi="GHEA Grapalat"/>
                <w:sz w:val="16"/>
              </w:rPr>
              <w:t>և</w:t>
            </w:r>
            <w:r w:rsidR="000112F7" w:rsidRPr="00707614">
              <w:rPr>
                <w:rFonts w:ascii="GHEA Grapalat" w:hAnsi="GHEA Grapalat"/>
                <w:sz w:val="16"/>
              </w:rPr>
              <w:t>ա</w:t>
            </w:r>
            <w:r w:rsidRPr="00707614">
              <w:rPr>
                <w:rFonts w:ascii="GHEA Grapalat" w:hAnsi="GHEA Grapalat"/>
                <w:sz w:val="16"/>
              </w:rPr>
              <w:t>ն Արարատյան 99</w:t>
            </w:r>
          </w:p>
        </w:tc>
        <w:tc>
          <w:tcPr>
            <w:tcW w:w="1476" w:type="dxa"/>
          </w:tcPr>
          <w:p w14:paraId="33C32661" w14:textId="77777777" w:rsidR="00B64DD0" w:rsidRPr="00790A7A" w:rsidRDefault="00B64DD0" w:rsidP="00B64DD0">
            <w:pPr>
              <w:jc w:val="center"/>
              <w:rPr>
                <w:rFonts w:ascii="GHEA Grapalat" w:hAnsi="GHEA Grapalat"/>
                <w:sz w:val="18"/>
              </w:rPr>
            </w:pPr>
            <w:r w:rsidRPr="00790A7A">
              <w:rPr>
                <w:rFonts w:ascii="GHEA Grapalat" w:hAnsi="GHEA Grapalat"/>
                <w:sz w:val="18"/>
              </w:rPr>
              <w:t>Պայմանագիրն</w:t>
            </w:r>
          </w:p>
          <w:p w14:paraId="60A41487" w14:textId="77777777" w:rsidR="00B64DD0" w:rsidRDefault="00B64DD0" w:rsidP="00B64DD0">
            <w:pPr>
              <w:jc w:val="center"/>
              <w:rPr>
                <w:rFonts w:ascii="GHEA Grapalat" w:hAnsi="GHEA Grapalat"/>
                <w:sz w:val="18"/>
              </w:rPr>
            </w:pPr>
            <w:r w:rsidRPr="00790A7A">
              <w:rPr>
                <w:rFonts w:ascii="GHEA Grapalat" w:hAnsi="GHEA Grapalat"/>
                <w:sz w:val="18"/>
              </w:rPr>
              <w:t>ուժի մտնելուց 20 օր</w:t>
            </w:r>
            <w:r>
              <w:rPr>
                <w:rFonts w:ascii="GHEA Grapalat" w:hAnsi="GHEA Grapalat"/>
                <w:sz w:val="18"/>
              </w:rPr>
              <w:t xml:space="preserve"> </w:t>
            </w:r>
            <w:r w:rsidRPr="00790A7A">
              <w:rPr>
                <w:rFonts w:ascii="GHEA Grapalat" w:hAnsi="GHEA Grapalat"/>
                <w:sz w:val="18"/>
              </w:rPr>
              <w:t>հետո</w:t>
            </w:r>
          </w:p>
          <w:p w14:paraId="11B46F37" w14:textId="77777777" w:rsidR="00B64DD0" w:rsidRPr="00790A7A" w:rsidRDefault="00B64DD0" w:rsidP="00B64DD0">
            <w:pPr>
              <w:jc w:val="center"/>
              <w:rPr>
                <w:rFonts w:ascii="GHEA Grapalat" w:hAnsi="GHEA Grapalat"/>
                <w:sz w:val="18"/>
              </w:rPr>
            </w:pPr>
            <w:r w:rsidRPr="00790A7A">
              <w:rPr>
                <w:rFonts w:ascii="GHEA Grapalat" w:hAnsi="GHEA Grapalat"/>
                <w:sz w:val="18"/>
              </w:rPr>
              <w:t>Բայց ոչ</w:t>
            </w:r>
          </w:p>
          <w:p w14:paraId="1CA9A59C" w14:textId="6325CFB3" w:rsidR="00B64DD0" w:rsidRPr="00064ADD" w:rsidRDefault="00B64DD0" w:rsidP="006E7809">
            <w:pPr>
              <w:jc w:val="center"/>
              <w:rPr>
                <w:rFonts w:ascii="GHEA Grapalat" w:hAnsi="GHEA Grapalat"/>
                <w:sz w:val="20"/>
              </w:rPr>
            </w:pPr>
            <w:r w:rsidRPr="00790A7A">
              <w:rPr>
                <w:rFonts w:ascii="GHEA Grapalat" w:hAnsi="GHEA Grapalat"/>
                <w:sz w:val="18"/>
              </w:rPr>
              <w:t xml:space="preserve">ուշ, քան </w:t>
            </w:r>
            <w:r w:rsidR="00C67FDA">
              <w:rPr>
                <w:rFonts w:ascii="GHEA Grapalat" w:hAnsi="GHEA Grapalat"/>
                <w:sz w:val="18"/>
              </w:rPr>
              <w:t>30.03</w:t>
            </w:r>
            <w:r w:rsidRPr="00790A7A">
              <w:rPr>
                <w:rFonts w:ascii="GHEA Grapalat" w:hAnsi="GHEA Grapalat"/>
                <w:sz w:val="18"/>
              </w:rPr>
              <w:t>.202</w:t>
            </w:r>
            <w:r w:rsidR="006E7809">
              <w:rPr>
                <w:rFonts w:ascii="GHEA Grapalat" w:hAnsi="GHEA Grapalat"/>
                <w:sz w:val="18"/>
              </w:rPr>
              <w:t>3</w:t>
            </w:r>
          </w:p>
        </w:tc>
      </w:tr>
    </w:tbl>
    <w:p w14:paraId="745924B3" w14:textId="0E59C6D5" w:rsidR="007678FA" w:rsidRDefault="007678FA" w:rsidP="007678FA">
      <w:pPr>
        <w:jc w:val="center"/>
        <w:rPr>
          <w:rFonts w:ascii="GHEA Grapalat" w:hAnsi="GHEA Grapalat"/>
          <w:sz w:val="20"/>
        </w:rPr>
      </w:pPr>
    </w:p>
    <w:p w14:paraId="252D7F12" w14:textId="5D709706" w:rsidR="001E7EF3" w:rsidRDefault="001E7EF3" w:rsidP="007678FA">
      <w:pPr>
        <w:jc w:val="center"/>
        <w:rPr>
          <w:rFonts w:ascii="GHEA Grapalat" w:hAnsi="GHEA Grapalat"/>
          <w:sz w:val="20"/>
        </w:rPr>
      </w:pPr>
    </w:p>
    <w:tbl>
      <w:tblPr>
        <w:tblW w:w="10710" w:type="dxa"/>
        <w:tblInd w:w="1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4320"/>
        <w:gridCol w:w="4050"/>
        <w:gridCol w:w="2340"/>
      </w:tblGrid>
      <w:tr w:rsidR="00960A94" w:rsidRPr="0018340F" w14:paraId="1F25E1A0" w14:textId="77777777" w:rsidTr="005F4CEC">
        <w:trPr>
          <w:trHeight w:val="410"/>
        </w:trPr>
        <w:tc>
          <w:tcPr>
            <w:tcW w:w="10710" w:type="dxa"/>
            <w:gridSpan w:val="3"/>
            <w:shd w:val="clear" w:color="auto" w:fill="F2F2F2" w:themeFill="background1" w:themeFillShade="F2"/>
            <w:vAlign w:val="center"/>
          </w:tcPr>
          <w:p w14:paraId="619152E4" w14:textId="7370827A" w:rsidR="00960A94" w:rsidRPr="0018340F" w:rsidRDefault="00960A94" w:rsidP="00CB0664">
            <w:pPr>
              <w:jc w:val="center"/>
              <w:rPr>
                <w:rFonts w:ascii="Arial" w:hAnsi="Arial" w:cs="Arial"/>
                <w:b/>
                <w:snapToGrid w:val="0"/>
                <w:sz w:val="20"/>
                <w:szCs w:val="20"/>
                <w:lang w:eastAsia="ru-RU"/>
              </w:rPr>
            </w:pPr>
            <w:r w:rsidRPr="0018340F">
              <w:rPr>
                <w:rFonts w:ascii="Arial" w:hAnsi="Arial" w:cs="Arial"/>
                <w:b/>
                <w:snapToGrid w:val="0"/>
                <w:sz w:val="20"/>
                <w:szCs w:val="20"/>
              </w:rPr>
              <w:t>ԾԱՌԱՅՈՒԹՅՈՒՆՆԵՐ / УСЛУГИ</w:t>
            </w:r>
          </w:p>
        </w:tc>
      </w:tr>
      <w:tr w:rsidR="00960A94" w:rsidRPr="0018340F" w14:paraId="042DADAA" w14:textId="77777777" w:rsidTr="00DD0951">
        <w:trPr>
          <w:trHeight w:val="410"/>
        </w:trPr>
        <w:tc>
          <w:tcPr>
            <w:tcW w:w="10710" w:type="dxa"/>
            <w:gridSpan w:val="3"/>
            <w:shd w:val="clear" w:color="auto" w:fill="auto"/>
            <w:vAlign w:val="center"/>
          </w:tcPr>
          <w:p w14:paraId="18BC203E" w14:textId="47447F9E" w:rsidR="00960A94" w:rsidRPr="0018340F" w:rsidRDefault="00960A94" w:rsidP="00CB0664">
            <w:pPr>
              <w:jc w:val="center"/>
              <w:rPr>
                <w:rFonts w:ascii="Arial" w:hAnsi="Arial" w:cs="Arial"/>
                <w:b/>
                <w:snapToGrid w:val="0"/>
                <w:sz w:val="20"/>
                <w:szCs w:val="20"/>
                <w:lang w:eastAsia="ru-RU"/>
              </w:rPr>
            </w:pPr>
            <w:r w:rsidRPr="0018340F">
              <w:rPr>
                <w:rFonts w:ascii="Arial" w:hAnsi="Arial" w:cs="Arial"/>
                <w:sz w:val="20"/>
                <w:szCs w:val="20"/>
              </w:rPr>
              <w:t>Բոլոր ծառայությունները ենթակա են հատուցման Ծրագրով սահմանված ապահովագրական գումարի և/կամ տվյալ ծառայության համար սահմանված սահմանաչափի ներքո: / Все услуги подлежат возмещению в пределах страховой суммы и/или лимита, уст</w:t>
            </w:r>
            <w:r>
              <w:rPr>
                <w:rFonts w:ascii="Arial" w:hAnsi="Arial" w:cs="Arial"/>
                <w:sz w:val="20"/>
                <w:szCs w:val="20"/>
              </w:rPr>
              <w:t>ановленного для данной услуги․</w:t>
            </w:r>
          </w:p>
        </w:tc>
      </w:tr>
      <w:tr w:rsidR="001B4F5A" w:rsidRPr="001B4F5A" w14:paraId="3DCDD4DD" w14:textId="77777777" w:rsidTr="00CB0664">
        <w:trPr>
          <w:trHeight w:val="20"/>
        </w:trPr>
        <w:tc>
          <w:tcPr>
            <w:tcW w:w="10710" w:type="dxa"/>
            <w:gridSpan w:val="3"/>
            <w:shd w:val="clear" w:color="auto" w:fill="auto"/>
          </w:tcPr>
          <w:p w14:paraId="676BFCA4" w14:textId="77777777" w:rsidR="001B4F5A" w:rsidRPr="0018340F" w:rsidRDefault="001B4F5A" w:rsidP="00CB0664">
            <w:pPr>
              <w:pStyle w:val="CM3"/>
              <w:spacing w:line="240" w:lineRule="auto"/>
              <w:ind w:right="58"/>
              <w:jc w:val="both"/>
              <w:rPr>
                <w:rFonts w:ascii="Arial" w:hAnsi="Arial" w:cs="Arial"/>
                <w:sz w:val="20"/>
                <w:szCs w:val="20"/>
                <w:lang w:val="en-US"/>
              </w:rPr>
            </w:pPr>
            <w:r w:rsidRPr="0018340F">
              <w:rPr>
                <w:rFonts w:ascii="Arial" w:hAnsi="Arial" w:cs="Arial"/>
                <w:sz w:val="20"/>
                <w:szCs w:val="20"/>
                <w:lang w:val="en-US"/>
              </w:rPr>
              <w:t>Ծրագրով նախատեսված ծառայությունների և հիվանդությունների բուժման հետ կապված ծախսերը</w:t>
            </w:r>
            <w:r w:rsidRPr="0018340F">
              <w:rPr>
                <w:rFonts w:ascii="Arial" w:hAnsi="Arial" w:cs="Arial"/>
                <w:sz w:val="20"/>
                <w:szCs w:val="20"/>
                <w:lang w:val="hy-AM"/>
              </w:rPr>
              <w:t>,</w:t>
            </w:r>
            <w:r w:rsidRPr="0018340F">
              <w:rPr>
                <w:rFonts w:ascii="Arial" w:hAnsi="Arial" w:cs="Arial"/>
                <w:sz w:val="20"/>
                <w:szCs w:val="20"/>
                <w:lang w:val="en-US"/>
              </w:rPr>
              <w:t xml:space="preserve"> հատուցվում են հետևյալ դեպքերում</w:t>
            </w:r>
            <w:r w:rsidRPr="0018340F">
              <w:rPr>
                <w:rFonts w:ascii="Arial" w:hAnsi="Arial" w:cs="Arial"/>
                <w:sz w:val="20"/>
                <w:szCs w:val="20"/>
                <w:lang w:val="hy-AM"/>
              </w:rPr>
              <w:t>`</w:t>
            </w:r>
          </w:p>
          <w:p w14:paraId="34C80E06" w14:textId="77777777" w:rsidR="001B4F5A" w:rsidRPr="0018340F" w:rsidRDefault="001B4F5A" w:rsidP="006D0D73">
            <w:pPr>
              <w:pStyle w:val="ListParagraph"/>
              <w:numPr>
                <w:ilvl w:val="0"/>
                <w:numId w:val="14"/>
              </w:numPr>
              <w:tabs>
                <w:tab w:val="left" w:pos="679"/>
              </w:tabs>
              <w:ind w:left="679"/>
              <w:jc w:val="both"/>
              <w:rPr>
                <w:rFonts w:ascii="Arial" w:hAnsi="Arial" w:cs="Arial"/>
                <w:b/>
                <w:sz w:val="20"/>
                <w:szCs w:val="20"/>
                <w:lang w:val="hy-AM"/>
              </w:rPr>
            </w:pPr>
            <w:r w:rsidRPr="0018340F">
              <w:rPr>
                <w:rFonts w:ascii="Arial" w:hAnsi="Arial" w:cs="Arial"/>
                <w:b/>
                <w:sz w:val="20"/>
                <w:szCs w:val="20"/>
                <w:lang w:val="hy-AM"/>
              </w:rPr>
              <w:t xml:space="preserve">Անհետաձգելի բուժում պահանջող հիվանդություններ և վիճակներ   </w:t>
            </w:r>
          </w:p>
          <w:p w14:paraId="79CECBFA" w14:textId="77777777" w:rsidR="001B4F5A" w:rsidRPr="0018340F" w:rsidRDefault="001B4F5A" w:rsidP="006D0D73">
            <w:pPr>
              <w:pStyle w:val="ListParagraph"/>
              <w:numPr>
                <w:ilvl w:val="0"/>
                <w:numId w:val="14"/>
              </w:numPr>
              <w:tabs>
                <w:tab w:val="left" w:pos="679"/>
              </w:tabs>
              <w:ind w:left="679"/>
              <w:jc w:val="both"/>
              <w:rPr>
                <w:rFonts w:ascii="Arial" w:hAnsi="Arial" w:cs="Arial"/>
                <w:b/>
                <w:sz w:val="20"/>
                <w:szCs w:val="20"/>
                <w:lang w:val="hy-AM"/>
              </w:rPr>
            </w:pPr>
            <w:r w:rsidRPr="0018340F">
              <w:rPr>
                <w:rFonts w:ascii="Arial" w:hAnsi="Arial" w:cs="Arial"/>
                <w:b/>
                <w:sz w:val="20"/>
                <w:szCs w:val="20"/>
                <w:lang w:val="hy-AM"/>
              </w:rPr>
              <w:t>Սուր հիվանդություններ և վիճակներ</w:t>
            </w:r>
          </w:p>
          <w:p w14:paraId="0D7420D2" w14:textId="77777777" w:rsidR="001B4F5A" w:rsidRPr="0018340F" w:rsidRDefault="001B4F5A" w:rsidP="006D0D73">
            <w:pPr>
              <w:pStyle w:val="ListParagraph"/>
              <w:numPr>
                <w:ilvl w:val="0"/>
                <w:numId w:val="14"/>
              </w:numPr>
              <w:tabs>
                <w:tab w:val="left" w:pos="679"/>
              </w:tabs>
              <w:ind w:left="679"/>
              <w:jc w:val="both"/>
              <w:rPr>
                <w:rFonts w:ascii="Arial" w:hAnsi="Arial" w:cs="Arial"/>
                <w:b/>
                <w:sz w:val="20"/>
                <w:szCs w:val="20"/>
                <w:lang w:val="hy-AM"/>
              </w:rPr>
            </w:pPr>
            <w:r w:rsidRPr="0018340F">
              <w:rPr>
                <w:rFonts w:ascii="Arial" w:hAnsi="Arial" w:cs="Arial"/>
                <w:b/>
                <w:sz w:val="20"/>
                <w:szCs w:val="20"/>
                <w:lang w:val="hy-AM"/>
              </w:rPr>
              <w:t>Քրոնիկ հիվանդությունների սրացումներ</w:t>
            </w:r>
          </w:p>
          <w:p w14:paraId="3B1BDA74" w14:textId="77777777" w:rsidR="001B4F5A" w:rsidRPr="0018340F" w:rsidRDefault="001B4F5A" w:rsidP="006D0D73">
            <w:pPr>
              <w:pStyle w:val="ListParagraph"/>
              <w:numPr>
                <w:ilvl w:val="0"/>
                <w:numId w:val="14"/>
              </w:numPr>
              <w:tabs>
                <w:tab w:val="left" w:pos="679"/>
              </w:tabs>
              <w:ind w:left="679"/>
              <w:jc w:val="both"/>
              <w:rPr>
                <w:rFonts w:ascii="Arial" w:hAnsi="Arial" w:cs="Arial"/>
                <w:b/>
                <w:sz w:val="20"/>
                <w:szCs w:val="20"/>
                <w:lang w:val="hy-AM"/>
              </w:rPr>
            </w:pPr>
            <w:r w:rsidRPr="0018340F">
              <w:rPr>
                <w:rFonts w:ascii="Arial" w:hAnsi="Arial" w:cs="Arial"/>
                <w:b/>
                <w:sz w:val="20"/>
                <w:szCs w:val="20"/>
                <w:lang w:val="hy-AM"/>
              </w:rPr>
              <w:t>Պլանային բուժում պահանջող հիվանդությունների վիրաբուժություն և/կամ միջամտություն</w:t>
            </w:r>
          </w:p>
          <w:p w14:paraId="36985687" w14:textId="77777777" w:rsidR="001B4F5A" w:rsidRPr="0018340F" w:rsidRDefault="001B4F5A" w:rsidP="00CB0664">
            <w:pPr>
              <w:pStyle w:val="ListParagraph"/>
              <w:tabs>
                <w:tab w:val="left" w:pos="342"/>
              </w:tabs>
              <w:ind w:left="-14"/>
              <w:rPr>
                <w:rFonts w:ascii="Arial" w:hAnsi="Arial" w:cs="Arial"/>
                <w:sz w:val="20"/>
                <w:szCs w:val="20"/>
                <w:lang w:val="hy-AM"/>
              </w:rPr>
            </w:pPr>
          </w:p>
          <w:p w14:paraId="0D3C5056" w14:textId="77777777" w:rsidR="001B4F5A" w:rsidRPr="0018340F" w:rsidRDefault="001B4F5A" w:rsidP="00CB0664">
            <w:pPr>
              <w:jc w:val="both"/>
              <w:rPr>
                <w:rFonts w:ascii="Arial" w:hAnsi="Arial" w:cs="Arial"/>
                <w:sz w:val="20"/>
                <w:szCs w:val="20"/>
                <w:lang w:val="hy-AM"/>
              </w:rPr>
            </w:pPr>
            <w:r w:rsidRPr="0018340F">
              <w:rPr>
                <w:rFonts w:ascii="Arial" w:hAnsi="Arial" w:cs="Arial"/>
                <w:sz w:val="20"/>
                <w:szCs w:val="20"/>
                <w:lang w:val="hy-AM"/>
              </w:rPr>
              <w:t>Ծրագրով նախատեսված ծառայությունները ենթակա են հատուցման պայմանագրի ներքո ապահովագրված յուրաքանչյուր անձին, եթե մատուցվել են պայմանագրով ապահովագրված անձի ապահովագրության գործողության ժամկետում:</w:t>
            </w:r>
          </w:p>
          <w:p w14:paraId="5DE2BE2B" w14:textId="77777777" w:rsidR="001B4F5A" w:rsidRPr="0018340F" w:rsidRDefault="001B4F5A" w:rsidP="00CB0664">
            <w:pPr>
              <w:jc w:val="both"/>
              <w:rPr>
                <w:rFonts w:ascii="Arial" w:hAnsi="Arial" w:cs="Arial"/>
                <w:sz w:val="20"/>
                <w:szCs w:val="20"/>
                <w:lang w:val="hy-AM"/>
              </w:rPr>
            </w:pPr>
          </w:p>
          <w:p w14:paraId="5EA66A09" w14:textId="77777777" w:rsidR="001B4F5A" w:rsidRPr="0018340F" w:rsidRDefault="001B4F5A" w:rsidP="00CB0664">
            <w:pPr>
              <w:pStyle w:val="ListParagraph"/>
              <w:ind w:left="0"/>
              <w:jc w:val="both"/>
              <w:rPr>
                <w:rFonts w:ascii="Arial" w:hAnsi="Arial" w:cs="Arial"/>
                <w:sz w:val="20"/>
                <w:szCs w:val="20"/>
                <w:lang w:val="ru-RU"/>
              </w:rPr>
            </w:pPr>
            <w:r w:rsidRPr="0018340F">
              <w:rPr>
                <w:rFonts w:ascii="Arial" w:hAnsi="Arial" w:cs="Arial"/>
                <w:sz w:val="20"/>
                <w:szCs w:val="20"/>
                <w:lang w:val="ru-RU"/>
              </w:rPr>
              <w:t>Расходы, связанные с предоставлением медицинских услуг</w:t>
            </w:r>
            <w:r w:rsidRPr="001B4F5A">
              <w:rPr>
                <w:rFonts w:ascii="Arial" w:hAnsi="Arial" w:cs="Arial"/>
                <w:sz w:val="20"/>
                <w:szCs w:val="20"/>
                <w:lang w:val="ru-RU"/>
              </w:rPr>
              <w:t xml:space="preserve"> </w:t>
            </w:r>
            <w:r w:rsidRPr="0018340F">
              <w:rPr>
                <w:rFonts w:ascii="Arial" w:hAnsi="Arial" w:cs="Arial"/>
                <w:sz w:val="20"/>
                <w:szCs w:val="20"/>
                <w:lang w:val="ru-RU"/>
              </w:rPr>
              <w:t>покрыв</w:t>
            </w:r>
            <w:r w:rsidRPr="0018340F">
              <w:rPr>
                <w:rFonts w:ascii="Arial" w:hAnsi="Arial" w:cs="Arial"/>
                <w:sz w:val="20"/>
                <w:szCs w:val="20"/>
                <w:lang w:val="hy-AM"/>
              </w:rPr>
              <w:t>а</w:t>
            </w:r>
            <w:r w:rsidRPr="0018340F">
              <w:rPr>
                <w:rFonts w:ascii="Arial" w:hAnsi="Arial" w:cs="Arial"/>
                <w:sz w:val="20"/>
                <w:szCs w:val="20"/>
                <w:lang w:val="ru-RU"/>
              </w:rPr>
              <w:t>ются в следующих случаях:</w:t>
            </w:r>
          </w:p>
          <w:p w14:paraId="313EC31F" w14:textId="77777777" w:rsidR="001B4F5A" w:rsidRPr="0018340F" w:rsidRDefault="001B4F5A" w:rsidP="006D0D73">
            <w:pPr>
              <w:pStyle w:val="ListParagraph"/>
              <w:numPr>
                <w:ilvl w:val="0"/>
                <w:numId w:val="14"/>
              </w:numPr>
              <w:ind w:left="612" w:hanging="270"/>
              <w:jc w:val="both"/>
              <w:rPr>
                <w:rFonts w:ascii="Arial" w:hAnsi="Arial" w:cs="Arial"/>
                <w:b/>
                <w:sz w:val="20"/>
                <w:szCs w:val="20"/>
                <w:lang w:val="ru-RU"/>
              </w:rPr>
            </w:pPr>
            <w:r w:rsidRPr="0018340F">
              <w:rPr>
                <w:rFonts w:ascii="Arial" w:hAnsi="Arial" w:cs="Arial"/>
                <w:b/>
                <w:sz w:val="20"/>
                <w:szCs w:val="20"/>
                <w:lang w:val="ru-RU"/>
              </w:rPr>
              <w:t>Заболевания и состояния, требующие неотложного лечения</w:t>
            </w:r>
          </w:p>
          <w:p w14:paraId="4FD04CA9" w14:textId="77777777" w:rsidR="001B4F5A" w:rsidRPr="0018340F" w:rsidRDefault="001B4F5A" w:rsidP="006D0D73">
            <w:pPr>
              <w:pStyle w:val="ListParagraph"/>
              <w:numPr>
                <w:ilvl w:val="0"/>
                <w:numId w:val="14"/>
              </w:numPr>
              <w:ind w:left="612" w:hanging="270"/>
              <w:jc w:val="both"/>
              <w:rPr>
                <w:rFonts w:ascii="Arial" w:hAnsi="Arial" w:cs="Arial"/>
                <w:b/>
                <w:sz w:val="20"/>
                <w:szCs w:val="20"/>
              </w:rPr>
            </w:pPr>
            <w:r w:rsidRPr="0018340F">
              <w:rPr>
                <w:rFonts w:ascii="Arial" w:hAnsi="Arial" w:cs="Arial"/>
                <w:b/>
                <w:sz w:val="20"/>
                <w:szCs w:val="20"/>
              </w:rPr>
              <w:t>Острые заболевания и состояния</w:t>
            </w:r>
          </w:p>
          <w:p w14:paraId="0519C56B" w14:textId="77777777" w:rsidR="001B4F5A" w:rsidRPr="0018340F" w:rsidRDefault="001B4F5A" w:rsidP="006D0D73">
            <w:pPr>
              <w:pStyle w:val="ListParagraph"/>
              <w:numPr>
                <w:ilvl w:val="0"/>
                <w:numId w:val="14"/>
              </w:numPr>
              <w:ind w:left="612" w:hanging="270"/>
              <w:jc w:val="both"/>
              <w:rPr>
                <w:rFonts w:ascii="Arial" w:hAnsi="Arial" w:cs="Arial"/>
                <w:b/>
                <w:sz w:val="20"/>
                <w:szCs w:val="20"/>
              </w:rPr>
            </w:pPr>
            <w:r w:rsidRPr="0018340F">
              <w:rPr>
                <w:rFonts w:ascii="Arial" w:hAnsi="Arial" w:cs="Arial"/>
                <w:b/>
                <w:sz w:val="20"/>
                <w:szCs w:val="20"/>
              </w:rPr>
              <w:t>Обострения хронических заболеваний</w:t>
            </w:r>
          </w:p>
          <w:p w14:paraId="48B73B10" w14:textId="77777777" w:rsidR="001B4F5A" w:rsidRPr="0018340F" w:rsidRDefault="001B4F5A" w:rsidP="006D0D73">
            <w:pPr>
              <w:pStyle w:val="ListParagraph"/>
              <w:numPr>
                <w:ilvl w:val="0"/>
                <w:numId w:val="14"/>
              </w:numPr>
              <w:ind w:left="612" w:hanging="270"/>
              <w:jc w:val="both"/>
              <w:rPr>
                <w:rFonts w:ascii="Arial" w:hAnsi="Arial" w:cs="Arial"/>
                <w:b/>
                <w:sz w:val="20"/>
                <w:szCs w:val="20"/>
                <w:lang w:val="ru-RU"/>
              </w:rPr>
            </w:pPr>
            <w:r w:rsidRPr="0018340F">
              <w:rPr>
                <w:rFonts w:ascii="Arial" w:hAnsi="Arial" w:cs="Arial"/>
                <w:b/>
                <w:sz w:val="20"/>
                <w:szCs w:val="20"/>
                <w:lang w:val="ru-RU"/>
              </w:rPr>
              <w:t>Плановое лечение заболеваний посредством хирургии и/или вмешательств</w:t>
            </w:r>
            <w:r w:rsidRPr="0018340F">
              <w:rPr>
                <w:rFonts w:ascii="Arial" w:hAnsi="Arial" w:cs="Arial"/>
                <w:b/>
                <w:sz w:val="20"/>
                <w:szCs w:val="20"/>
                <w:lang w:val="hy-AM"/>
              </w:rPr>
              <w:t>а</w:t>
            </w:r>
            <w:r w:rsidRPr="0018340F">
              <w:rPr>
                <w:rFonts w:ascii="Arial" w:hAnsi="Arial" w:cs="Arial"/>
                <w:b/>
                <w:sz w:val="20"/>
                <w:szCs w:val="20"/>
                <w:lang w:val="ru-RU"/>
              </w:rPr>
              <w:t xml:space="preserve"> </w:t>
            </w:r>
          </w:p>
          <w:p w14:paraId="3861C08F" w14:textId="77777777" w:rsidR="001B4F5A" w:rsidRPr="0018340F" w:rsidRDefault="001B4F5A" w:rsidP="00CB0664">
            <w:pPr>
              <w:pStyle w:val="CM3"/>
              <w:spacing w:line="240" w:lineRule="auto"/>
              <w:jc w:val="both"/>
              <w:rPr>
                <w:rFonts w:ascii="Arial" w:hAnsi="Arial" w:cs="Arial"/>
                <w:sz w:val="20"/>
                <w:szCs w:val="20"/>
              </w:rPr>
            </w:pPr>
          </w:p>
          <w:p w14:paraId="19250F6F" w14:textId="77777777" w:rsidR="001B4F5A" w:rsidRPr="0018340F" w:rsidRDefault="001B4F5A" w:rsidP="00CB0664">
            <w:pPr>
              <w:jc w:val="both"/>
              <w:rPr>
                <w:rFonts w:ascii="Arial" w:hAnsi="Arial" w:cs="Arial"/>
                <w:sz w:val="20"/>
                <w:szCs w:val="20"/>
                <w:lang w:val="hy-AM"/>
              </w:rPr>
            </w:pPr>
            <w:r w:rsidRPr="001B4F5A">
              <w:rPr>
                <w:rFonts w:ascii="Arial" w:hAnsi="Arial" w:cs="Arial"/>
                <w:sz w:val="20"/>
                <w:szCs w:val="20"/>
                <w:lang w:val="ru-RU"/>
              </w:rPr>
              <w:t>Услуги, предусмотренные программами, подлежат возмещению каждому лицу, застрахованному по договору, в течение срока действия страхования, установленного для данного лица.</w:t>
            </w:r>
          </w:p>
        </w:tc>
      </w:tr>
      <w:tr w:rsidR="001B4F5A" w:rsidRPr="001B4F5A" w14:paraId="75E2273A" w14:textId="77777777" w:rsidTr="00CB0664">
        <w:trPr>
          <w:trHeight w:val="20"/>
        </w:trPr>
        <w:tc>
          <w:tcPr>
            <w:tcW w:w="10710" w:type="dxa"/>
            <w:gridSpan w:val="3"/>
            <w:shd w:val="clear" w:color="auto" w:fill="F2F2F2" w:themeFill="background1" w:themeFillShade="F2"/>
            <w:vAlign w:val="center"/>
          </w:tcPr>
          <w:p w14:paraId="1C6BFD53" w14:textId="77777777" w:rsidR="001B4F5A" w:rsidRPr="0018340F" w:rsidRDefault="001B4F5A" w:rsidP="006D0D73">
            <w:pPr>
              <w:pStyle w:val="CM3"/>
              <w:numPr>
                <w:ilvl w:val="1"/>
                <w:numId w:val="13"/>
              </w:numPr>
              <w:spacing w:line="240" w:lineRule="auto"/>
              <w:ind w:right="57"/>
              <w:rPr>
                <w:rFonts w:ascii="Arial" w:hAnsi="Arial" w:cs="Arial"/>
                <w:b/>
                <w:sz w:val="20"/>
                <w:szCs w:val="20"/>
                <w:lang w:val="hy-AM"/>
              </w:rPr>
            </w:pPr>
            <w:r w:rsidRPr="0018340F">
              <w:rPr>
                <w:rFonts w:ascii="Arial" w:hAnsi="Arial" w:cs="Arial"/>
                <w:b/>
                <w:sz w:val="20"/>
                <w:szCs w:val="20"/>
                <w:lang w:val="hy-AM"/>
              </w:rPr>
              <w:t>ՇՏԱՊ ԵՎ ԱՆՀԵՏԱՁԳԵԼԻ ԲԺՇԿԱԿԱՆ ՕԳՆՈՒԹՅՈՒՆ/ СКОРАЯ И НЕОТЛОЖНАЯ МЕДИЦИНСКАЯ ПОМОЩЬ</w:t>
            </w:r>
          </w:p>
        </w:tc>
      </w:tr>
      <w:tr w:rsidR="001B4F5A" w:rsidRPr="0018340F" w14:paraId="726AE705" w14:textId="77777777" w:rsidTr="00CB0664">
        <w:trPr>
          <w:trHeight w:val="20"/>
        </w:trPr>
        <w:tc>
          <w:tcPr>
            <w:tcW w:w="4320" w:type="dxa"/>
            <w:tcBorders>
              <w:right w:val="single" w:sz="4" w:space="0" w:color="auto"/>
            </w:tcBorders>
            <w:shd w:val="clear" w:color="auto" w:fill="auto"/>
            <w:vAlign w:val="center"/>
          </w:tcPr>
          <w:p w14:paraId="0007C041" w14:textId="77777777" w:rsidR="001B4F5A" w:rsidRPr="0018340F" w:rsidRDefault="001B4F5A" w:rsidP="006D0D73">
            <w:pPr>
              <w:numPr>
                <w:ilvl w:val="2"/>
                <w:numId w:val="13"/>
              </w:numPr>
              <w:ind w:left="612" w:hanging="612"/>
              <w:jc w:val="both"/>
              <w:rPr>
                <w:rFonts w:ascii="Arial" w:hAnsi="Arial" w:cs="Arial"/>
                <w:sz w:val="20"/>
                <w:szCs w:val="20"/>
                <w:lang w:val="hy-AM"/>
              </w:rPr>
            </w:pPr>
            <w:r w:rsidRPr="0018340F">
              <w:rPr>
                <w:rFonts w:ascii="Arial" w:hAnsi="Arial" w:cs="Arial"/>
                <w:sz w:val="20"/>
                <w:szCs w:val="20"/>
                <w:lang w:val="hy-AM"/>
              </w:rPr>
              <w:t>Շտապ օգնության խմբի շուրջօրյա այց, այդ թվում` մասնագիտացված</w:t>
            </w:r>
          </w:p>
          <w:p w14:paraId="44672B8B" w14:textId="77777777" w:rsidR="001B4F5A" w:rsidRPr="0018340F" w:rsidRDefault="001B4F5A" w:rsidP="006D0D73">
            <w:pPr>
              <w:numPr>
                <w:ilvl w:val="2"/>
                <w:numId w:val="13"/>
              </w:numPr>
              <w:ind w:left="612" w:hanging="612"/>
              <w:jc w:val="both"/>
              <w:rPr>
                <w:rFonts w:ascii="Arial" w:hAnsi="Arial" w:cs="Arial"/>
                <w:sz w:val="20"/>
                <w:szCs w:val="20"/>
              </w:rPr>
            </w:pPr>
            <w:r w:rsidRPr="0018340F">
              <w:rPr>
                <w:rFonts w:ascii="Arial" w:hAnsi="Arial" w:cs="Arial"/>
                <w:sz w:val="20"/>
                <w:szCs w:val="20"/>
              </w:rPr>
              <w:t>Բժշկի առաջնային զննում, նախնական ախտորոշում</w:t>
            </w:r>
          </w:p>
          <w:p w14:paraId="44FE5A99" w14:textId="77777777" w:rsidR="001B4F5A" w:rsidRPr="0018340F" w:rsidRDefault="001B4F5A" w:rsidP="006D0D73">
            <w:pPr>
              <w:numPr>
                <w:ilvl w:val="2"/>
                <w:numId w:val="13"/>
              </w:numPr>
              <w:ind w:left="612" w:hanging="612"/>
              <w:jc w:val="both"/>
              <w:rPr>
                <w:rFonts w:ascii="Arial" w:hAnsi="Arial" w:cs="Arial"/>
                <w:sz w:val="20"/>
                <w:szCs w:val="20"/>
              </w:rPr>
            </w:pPr>
            <w:r w:rsidRPr="0018340F">
              <w:rPr>
                <w:rFonts w:ascii="Arial" w:hAnsi="Arial" w:cs="Arial"/>
                <w:sz w:val="20"/>
                <w:szCs w:val="20"/>
              </w:rPr>
              <w:t>Անհետաձգելի ախտորոշիչ-բուժական միջոցառումների իրականացում կանչի վայրում</w:t>
            </w:r>
          </w:p>
          <w:p w14:paraId="6CE684A8" w14:textId="77777777" w:rsidR="001B4F5A" w:rsidRPr="0018340F" w:rsidRDefault="001B4F5A" w:rsidP="006D0D73">
            <w:pPr>
              <w:numPr>
                <w:ilvl w:val="2"/>
                <w:numId w:val="13"/>
              </w:numPr>
              <w:ind w:left="612" w:hanging="612"/>
              <w:jc w:val="both"/>
              <w:rPr>
                <w:rFonts w:ascii="Arial" w:hAnsi="Arial" w:cs="Arial"/>
                <w:sz w:val="20"/>
                <w:szCs w:val="20"/>
              </w:rPr>
            </w:pPr>
            <w:r w:rsidRPr="0018340F">
              <w:rPr>
                <w:rFonts w:ascii="Arial" w:hAnsi="Arial" w:cs="Arial"/>
                <w:sz w:val="20"/>
                <w:szCs w:val="20"/>
              </w:rPr>
              <w:t>Անհետաձգելի բուժման դեղորայքային ապահովում</w:t>
            </w:r>
          </w:p>
          <w:p w14:paraId="627C2281" w14:textId="77777777" w:rsidR="001B4F5A" w:rsidRPr="0018340F" w:rsidRDefault="001B4F5A" w:rsidP="006D0D73">
            <w:pPr>
              <w:numPr>
                <w:ilvl w:val="2"/>
                <w:numId w:val="13"/>
              </w:numPr>
              <w:ind w:left="612" w:hanging="612"/>
              <w:jc w:val="both"/>
              <w:rPr>
                <w:rFonts w:ascii="Arial" w:hAnsi="Arial" w:cs="Arial"/>
                <w:sz w:val="20"/>
                <w:szCs w:val="20"/>
              </w:rPr>
            </w:pPr>
            <w:r w:rsidRPr="0018340F">
              <w:rPr>
                <w:rFonts w:ascii="Arial" w:hAnsi="Arial" w:cs="Arial"/>
                <w:sz w:val="20"/>
                <w:szCs w:val="20"/>
              </w:rPr>
              <w:t xml:space="preserve">Հիվանդի տեղափոխում Բժշկական հաստատություն առանձնակի դեպքերում, երբ անհրաժեշտ է հատուկ կահավորված սանիտարական տրանսպորտ և անհրաժեշտ մասնագիտացում </w:t>
            </w:r>
            <w:r w:rsidRPr="0018340F">
              <w:rPr>
                <w:rFonts w:ascii="Arial" w:hAnsi="Arial" w:cs="Arial"/>
                <w:sz w:val="20"/>
                <w:szCs w:val="20"/>
              </w:rPr>
              <w:lastRenderedPageBreak/>
              <w:t>ունեցող բժշկական անձնակազմի ուղեկցություն</w:t>
            </w:r>
          </w:p>
        </w:tc>
        <w:tc>
          <w:tcPr>
            <w:tcW w:w="4050" w:type="dxa"/>
            <w:tcBorders>
              <w:left w:val="single" w:sz="4" w:space="0" w:color="auto"/>
            </w:tcBorders>
            <w:shd w:val="clear" w:color="auto" w:fill="auto"/>
            <w:vAlign w:val="center"/>
          </w:tcPr>
          <w:p w14:paraId="4F44AA45" w14:textId="77777777" w:rsidR="001B4F5A" w:rsidRPr="001B4F5A" w:rsidRDefault="001B4F5A" w:rsidP="00CB0664">
            <w:pPr>
              <w:ind w:left="612"/>
              <w:jc w:val="both"/>
              <w:rPr>
                <w:rFonts w:ascii="Arial" w:hAnsi="Arial" w:cs="Arial"/>
                <w:sz w:val="20"/>
                <w:szCs w:val="20"/>
                <w:lang w:val="ru-RU"/>
              </w:rPr>
            </w:pPr>
            <w:r w:rsidRPr="001B4F5A">
              <w:rPr>
                <w:rFonts w:ascii="Arial" w:hAnsi="Arial" w:cs="Arial"/>
                <w:sz w:val="20"/>
                <w:szCs w:val="20"/>
                <w:lang w:val="ru-RU"/>
              </w:rPr>
              <w:lastRenderedPageBreak/>
              <w:t>1.1.1.</w:t>
            </w:r>
            <w:r w:rsidRPr="001B4F5A">
              <w:rPr>
                <w:rFonts w:ascii="Arial" w:hAnsi="Arial" w:cs="Arial"/>
                <w:sz w:val="20"/>
                <w:szCs w:val="20"/>
                <w:lang w:val="ru-RU"/>
              </w:rPr>
              <w:tab/>
              <w:t>Круглосуточный выезд бригады скорой помощи, в том числе специализированной</w:t>
            </w:r>
          </w:p>
          <w:p w14:paraId="1844F921" w14:textId="77777777" w:rsidR="001B4F5A" w:rsidRPr="001B4F5A" w:rsidRDefault="001B4F5A" w:rsidP="00CB0664">
            <w:pPr>
              <w:ind w:left="612"/>
              <w:jc w:val="both"/>
              <w:rPr>
                <w:rFonts w:ascii="Arial" w:hAnsi="Arial" w:cs="Arial"/>
                <w:sz w:val="20"/>
                <w:szCs w:val="20"/>
                <w:lang w:val="ru-RU"/>
              </w:rPr>
            </w:pPr>
            <w:r w:rsidRPr="001B4F5A">
              <w:rPr>
                <w:rFonts w:ascii="Arial" w:hAnsi="Arial" w:cs="Arial"/>
                <w:sz w:val="20"/>
                <w:szCs w:val="20"/>
                <w:lang w:val="ru-RU"/>
              </w:rPr>
              <w:t>1.1.2.</w:t>
            </w:r>
            <w:r w:rsidRPr="001B4F5A">
              <w:rPr>
                <w:rFonts w:ascii="Arial" w:hAnsi="Arial" w:cs="Arial"/>
                <w:sz w:val="20"/>
                <w:szCs w:val="20"/>
                <w:lang w:val="ru-RU"/>
              </w:rPr>
              <w:tab/>
              <w:t>Первичный осмотр врача, установление предварительного диагноза</w:t>
            </w:r>
          </w:p>
          <w:p w14:paraId="29161539" w14:textId="77777777" w:rsidR="001B4F5A" w:rsidRPr="001B4F5A" w:rsidRDefault="001B4F5A" w:rsidP="00CB0664">
            <w:pPr>
              <w:ind w:left="612"/>
              <w:jc w:val="both"/>
              <w:rPr>
                <w:rFonts w:ascii="Arial" w:hAnsi="Arial" w:cs="Arial"/>
                <w:sz w:val="20"/>
                <w:szCs w:val="20"/>
                <w:lang w:val="ru-RU"/>
              </w:rPr>
            </w:pPr>
            <w:r w:rsidRPr="001B4F5A">
              <w:rPr>
                <w:rFonts w:ascii="Arial" w:hAnsi="Arial" w:cs="Arial"/>
                <w:sz w:val="20"/>
                <w:szCs w:val="20"/>
                <w:lang w:val="ru-RU"/>
              </w:rPr>
              <w:t>1.1.3.</w:t>
            </w:r>
            <w:r w:rsidRPr="001B4F5A">
              <w:rPr>
                <w:rFonts w:ascii="Arial" w:hAnsi="Arial" w:cs="Arial"/>
                <w:sz w:val="20"/>
                <w:szCs w:val="20"/>
                <w:lang w:val="ru-RU"/>
              </w:rPr>
              <w:tab/>
              <w:t>Проведение неотложных лечебно-диагностических мероприятий на месте вызова</w:t>
            </w:r>
          </w:p>
          <w:p w14:paraId="4F38E1F4" w14:textId="77777777" w:rsidR="001B4F5A" w:rsidRPr="001B4F5A" w:rsidRDefault="001B4F5A" w:rsidP="00CB0664">
            <w:pPr>
              <w:ind w:left="612"/>
              <w:jc w:val="both"/>
              <w:rPr>
                <w:rFonts w:ascii="Arial" w:hAnsi="Arial" w:cs="Arial"/>
                <w:sz w:val="20"/>
                <w:szCs w:val="20"/>
                <w:lang w:val="ru-RU"/>
              </w:rPr>
            </w:pPr>
            <w:r w:rsidRPr="001B4F5A">
              <w:rPr>
                <w:rFonts w:ascii="Arial" w:hAnsi="Arial" w:cs="Arial"/>
                <w:sz w:val="20"/>
                <w:szCs w:val="20"/>
                <w:lang w:val="ru-RU"/>
              </w:rPr>
              <w:t>1.1.4.</w:t>
            </w:r>
            <w:r w:rsidRPr="001B4F5A">
              <w:rPr>
                <w:rFonts w:ascii="Arial" w:hAnsi="Arial" w:cs="Arial"/>
                <w:sz w:val="20"/>
                <w:szCs w:val="20"/>
                <w:lang w:val="ru-RU"/>
              </w:rPr>
              <w:tab/>
              <w:t>Медикаментозное обеспечение неотложного лечения</w:t>
            </w:r>
          </w:p>
          <w:p w14:paraId="54413AF6" w14:textId="77777777" w:rsidR="001B4F5A" w:rsidRPr="001B4F5A" w:rsidRDefault="001B4F5A" w:rsidP="00CB0664">
            <w:pPr>
              <w:ind w:left="612"/>
              <w:jc w:val="both"/>
              <w:rPr>
                <w:rFonts w:ascii="Arial" w:hAnsi="Arial" w:cs="Arial"/>
                <w:sz w:val="20"/>
                <w:szCs w:val="20"/>
                <w:lang w:val="ru-RU"/>
              </w:rPr>
            </w:pPr>
            <w:r w:rsidRPr="001B4F5A">
              <w:rPr>
                <w:rFonts w:ascii="Arial" w:hAnsi="Arial" w:cs="Arial"/>
                <w:sz w:val="20"/>
                <w:szCs w:val="20"/>
                <w:lang w:val="ru-RU"/>
              </w:rPr>
              <w:t>1.1.5.</w:t>
            </w:r>
            <w:r w:rsidRPr="001B4F5A">
              <w:rPr>
                <w:rFonts w:ascii="Arial" w:hAnsi="Arial" w:cs="Arial"/>
                <w:sz w:val="20"/>
                <w:szCs w:val="20"/>
                <w:lang w:val="ru-RU"/>
              </w:rPr>
              <w:tab/>
              <w:t xml:space="preserve">Медицинская транспортировка больного в Медицинское учреждение в </w:t>
            </w:r>
            <w:r w:rsidRPr="001B4F5A">
              <w:rPr>
                <w:rFonts w:ascii="Arial" w:hAnsi="Arial" w:cs="Arial"/>
                <w:sz w:val="20"/>
                <w:szCs w:val="20"/>
                <w:lang w:val="ru-RU"/>
              </w:rPr>
              <w:lastRenderedPageBreak/>
              <w:t>особых случаях, когда есть необходимость специально оборудованного санитарного транспорта и сопровождения специализированного медицинского персонала</w:t>
            </w:r>
          </w:p>
        </w:tc>
        <w:tc>
          <w:tcPr>
            <w:tcW w:w="2340" w:type="dxa"/>
            <w:shd w:val="clear" w:color="auto" w:fill="auto"/>
            <w:vAlign w:val="center"/>
          </w:tcPr>
          <w:p w14:paraId="657FC9BB" w14:textId="77777777" w:rsidR="001B4F5A" w:rsidRPr="0018340F" w:rsidRDefault="001B4F5A" w:rsidP="00CB0664">
            <w:pPr>
              <w:jc w:val="center"/>
              <w:rPr>
                <w:rFonts w:ascii="Arial" w:hAnsi="Arial" w:cs="Arial"/>
                <w:sz w:val="20"/>
                <w:szCs w:val="20"/>
              </w:rPr>
            </w:pPr>
            <w:r w:rsidRPr="0018340F">
              <w:rPr>
                <w:rFonts w:ascii="Arial" w:hAnsi="Arial" w:cs="Arial"/>
                <w:sz w:val="20"/>
                <w:szCs w:val="20"/>
              </w:rPr>
              <w:lastRenderedPageBreak/>
              <w:t>Հատուցվում է/</w:t>
            </w:r>
            <w:r w:rsidRPr="0018340F">
              <w:rPr>
                <w:rFonts w:ascii="Arial" w:hAnsi="Arial" w:cs="Arial"/>
                <w:sz w:val="20"/>
                <w:szCs w:val="20"/>
                <w:lang w:val="hy-AM"/>
              </w:rPr>
              <w:t xml:space="preserve"> Покрывается</w:t>
            </w:r>
          </w:p>
        </w:tc>
      </w:tr>
      <w:tr w:rsidR="001B4F5A" w:rsidRPr="001B4F5A" w14:paraId="10A2C30F" w14:textId="77777777" w:rsidTr="00CB0664">
        <w:trPr>
          <w:trHeight w:val="20"/>
        </w:trPr>
        <w:tc>
          <w:tcPr>
            <w:tcW w:w="10710" w:type="dxa"/>
            <w:gridSpan w:val="3"/>
            <w:shd w:val="clear" w:color="auto" w:fill="F2F2F2" w:themeFill="background1" w:themeFillShade="F2"/>
            <w:vAlign w:val="center"/>
          </w:tcPr>
          <w:p w14:paraId="0A2D8DBA" w14:textId="77777777" w:rsidR="001B4F5A" w:rsidRPr="0018340F" w:rsidRDefault="001B4F5A" w:rsidP="006D0D73">
            <w:pPr>
              <w:pStyle w:val="CM3"/>
              <w:numPr>
                <w:ilvl w:val="1"/>
                <w:numId w:val="13"/>
              </w:numPr>
              <w:spacing w:line="240" w:lineRule="auto"/>
              <w:ind w:left="612" w:right="57" w:hanging="612"/>
              <w:rPr>
                <w:rFonts w:ascii="Arial" w:hAnsi="Arial" w:cs="Arial"/>
                <w:b/>
                <w:sz w:val="20"/>
                <w:szCs w:val="20"/>
              </w:rPr>
            </w:pPr>
            <w:r w:rsidRPr="0018340F">
              <w:rPr>
                <w:rFonts w:ascii="Arial" w:hAnsi="Arial" w:cs="Arial"/>
                <w:b/>
                <w:sz w:val="20"/>
                <w:szCs w:val="20"/>
                <w:lang w:val="en-US"/>
              </w:rPr>
              <w:lastRenderedPageBreak/>
              <w:t>ԱՄԲՈՒԼԱՏՈՐ</w:t>
            </w:r>
            <w:r w:rsidRPr="0018340F">
              <w:rPr>
                <w:rFonts w:ascii="Arial" w:hAnsi="Arial" w:cs="Arial"/>
                <w:b/>
                <w:sz w:val="20"/>
                <w:szCs w:val="20"/>
              </w:rPr>
              <w:t xml:space="preserve"> </w:t>
            </w:r>
            <w:r w:rsidRPr="0018340F">
              <w:rPr>
                <w:rFonts w:ascii="Arial" w:hAnsi="Arial" w:cs="Arial"/>
                <w:b/>
                <w:sz w:val="20"/>
                <w:szCs w:val="20"/>
                <w:lang w:val="en-US"/>
              </w:rPr>
              <w:t>ԲՈՒԺՕԳՆՈՒԹՅՈՒՆ</w:t>
            </w:r>
            <w:r w:rsidRPr="0018340F">
              <w:rPr>
                <w:rFonts w:ascii="Arial" w:hAnsi="Arial" w:cs="Arial"/>
                <w:b/>
                <w:sz w:val="20"/>
                <w:szCs w:val="20"/>
              </w:rPr>
              <w:t xml:space="preserve"> / АМБУЛАТОРНАЯ МЕДИЦИНСКАЯ ПОМОЩЬ</w:t>
            </w:r>
          </w:p>
        </w:tc>
      </w:tr>
      <w:tr w:rsidR="001B4F5A" w:rsidRPr="0018340F" w14:paraId="7FDE000B" w14:textId="77777777" w:rsidTr="00CB0664">
        <w:trPr>
          <w:trHeight w:val="20"/>
        </w:trPr>
        <w:tc>
          <w:tcPr>
            <w:tcW w:w="4320" w:type="dxa"/>
            <w:tcBorders>
              <w:right w:val="single" w:sz="4" w:space="0" w:color="auto"/>
            </w:tcBorders>
            <w:shd w:val="clear" w:color="auto" w:fill="auto"/>
            <w:vAlign w:val="center"/>
          </w:tcPr>
          <w:p w14:paraId="4F21C98D" w14:textId="77777777" w:rsidR="001B4F5A" w:rsidRPr="001B4F5A" w:rsidRDefault="001B4F5A" w:rsidP="006D0D73">
            <w:pPr>
              <w:numPr>
                <w:ilvl w:val="2"/>
                <w:numId w:val="13"/>
              </w:numPr>
              <w:ind w:left="612" w:hanging="612"/>
              <w:jc w:val="both"/>
              <w:rPr>
                <w:rFonts w:ascii="Arial" w:hAnsi="Arial" w:cs="Arial"/>
                <w:sz w:val="20"/>
                <w:szCs w:val="20"/>
                <w:lang w:val="ru-RU"/>
              </w:rPr>
            </w:pPr>
            <w:r w:rsidRPr="0018340F">
              <w:rPr>
                <w:rFonts w:ascii="Arial" w:hAnsi="Arial" w:cs="Arial"/>
                <w:sz w:val="20"/>
                <w:szCs w:val="20"/>
              </w:rPr>
              <w:t>Խորհրդատվական</w:t>
            </w:r>
            <w:r w:rsidRPr="001B4F5A">
              <w:rPr>
                <w:rFonts w:ascii="Arial" w:hAnsi="Arial" w:cs="Arial"/>
                <w:sz w:val="20"/>
                <w:szCs w:val="20"/>
                <w:lang w:val="ru-RU"/>
              </w:rPr>
              <w:t xml:space="preserve"> </w:t>
            </w:r>
            <w:r w:rsidRPr="0018340F">
              <w:rPr>
                <w:rFonts w:ascii="Arial" w:hAnsi="Arial" w:cs="Arial"/>
                <w:sz w:val="20"/>
                <w:szCs w:val="20"/>
              </w:rPr>
              <w:t>ընդունելություններ</w:t>
            </w:r>
            <w:r w:rsidRPr="001B4F5A">
              <w:rPr>
                <w:rFonts w:ascii="Arial" w:hAnsi="Arial" w:cs="Arial"/>
                <w:sz w:val="20"/>
                <w:szCs w:val="20"/>
                <w:lang w:val="ru-RU"/>
              </w:rPr>
              <w:t xml:space="preserve"> </w:t>
            </w:r>
            <w:r w:rsidRPr="0018340F">
              <w:rPr>
                <w:rFonts w:ascii="Arial" w:hAnsi="Arial" w:cs="Arial"/>
                <w:sz w:val="20"/>
                <w:szCs w:val="20"/>
              </w:rPr>
              <w:t>բժիշկ</w:t>
            </w:r>
            <w:r w:rsidRPr="001B4F5A">
              <w:rPr>
                <w:rFonts w:ascii="Arial" w:hAnsi="Arial" w:cs="Arial"/>
                <w:sz w:val="20"/>
                <w:szCs w:val="20"/>
                <w:lang w:val="ru-RU"/>
              </w:rPr>
              <w:t>-</w:t>
            </w:r>
            <w:r w:rsidRPr="0018340F">
              <w:rPr>
                <w:rFonts w:ascii="Arial" w:hAnsi="Arial" w:cs="Arial"/>
                <w:sz w:val="20"/>
                <w:szCs w:val="20"/>
              </w:rPr>
              <w:t>մասնագետների</w:t>
            </w:r>
            <w:r w:rsidRPr="001B4F5A">
              <w:rPr>
                <w:rFonts w:ascii="Arial" w:hAnsi="Arial" w:cs="Arial"/>
                <w:sz w:val="20"/>
                <w:szCs w:val="20"/>
                <w:lang w:val="ru-RU"/>
              </w:rPr>
              <w:t xml:space="preserve"> </w:t>
            </w:r>
            <w:r w:rsidRPr="0018340F">
              <w:rPr>
                <w:rFonts w:ascii="Arial" w:hAnsi="Arial" w:cs="Arial"/>
                <w:sz w:val="20"/>
                <w:szCs w:val="20"/>
              </w:rPr>
              <w:t>կողմից</w:t>
            </w:r>
            <w:r w:rsidRPr="001B4F5A">
              <w:rPr>
                <w:rFonts w:ascii="Arial" w:hAnsi="Arial" w:cs="Arial"/>
                <w:sz w:val="20"/>
                <w:szCs w:val="20"/>
                <w:lang w:val="ru-RU"/>
              </w:rPr>
              <w:t xml:space="preserve">, </w:t>
            </w:r>
            <w:r w:rsidRPr="0018340F">
              <w:rPr>
                <w:rFonts w:ascii="Arial" w:hAnsi="Arial" w:cs="Arial"/>
                <w:sz w:val="20"/>
                <w:szCs w:val="20"/>
              </w:rPr>
              <w:t>այդ</w:t>
            </w:r>
            <w:r w:rsidRPr="001B4F5A">
              <w:rPr>
                <w:rFonts w:ascii="Arial" w:hAnsi="Arial" w:cs="Arial"/>
                <w:sz w:val="20"/>
                <w:szCs w:val="20"/>
                <w:lang w:val="ru-RU"/>
              </w:rPr>
              <w:t xml:space="preserve"> </w:t>
            </w:r>
            <w:r w:rsidRPr="0018340F">
              <w:rPr>
                <w:rFonts w:ascii="Arial" w:hAnsi="Arial" w:cs="Arial"/>
                <w:sz w:val="20"/>
                <w:szCs w:val="20"/>
              </w:rPr>
              <w:t>թվում</w:t>
            </w:r>
            <w:r w:rsidRPr="001B4F5A">
              <w:rPr>
                <w:rFonts w:ascii="Arial" w:hAnsi="Arial" w:cs="Arial"/>
                <w:sz w:val="20"/>
                <w:szCs w:val="20"/>
                <w:lang w:val="ru-RU"/>
              </w:rPr>
              <w:t xml:space="preserve">` </w:t>
            </w:r>
            <w:r w:rsidRPr="0018340F">
              <w:rPr>
                <w:rFonts w:ascii="Arial" w:hAnsi="Arial" w:cs="Arial"/>
                <w:sz w:val="20"/>
                <w:szCs w:val="20"/>
              </w:rPr>
              <w:t>նեղ</w:t>
            </w:r>
            <w:r w:rsidRPr="001B4F5A">
              <w:rPr>
                <w:rFonts w:ascii="Arial" w:hAnsi="Arial" w:cs="Arial"/>
                <w:sz w:val="20"/>
                <w:szCs w:val="20"/>
                <w:lang w:val="ru-RU"/>
              </w:rPr>
              <w:t xml:space="preserve"> </w:t>
            </w:r>
            <w:r w:rsidRPr="0018340F">
              <w:rPr>
                <w:rFonts w:ascii="Arial" w:hAnsi="Arial" w:cs="Arial"/>
                <w:sz w:val="20"/>
                <w:szCs w:val="20"/>
              </w:rPr>
              <w:t>մասնագետների</w:t>
            </w:r>
          </w:p>
          <w:p w14:paraId="5E3DFB6A" w14:textId="77777777" w:rsidR="001B4F5A" w:rsidRPr="0018340F" w:rsidRDefault="001B4F5A" w:rsidP="006D0D73">
            <w:pPr>
              <w:numPr>
                <w:ilvl w:val="2"/>
                <w:numId w:val="13"/>
              </w:numPr>
              <w:ind w:left="612" w:hanging="612"/>
              <w:jc w:val="both"/>
              <w:rPr>
                <w:rFonts w:ascii="Arial" w:hAnsi="Arial" w:cs="Arial"/>
                <w:sz w:val="20"/>
                <w:szCs w:val="20"/>
              </w:rPr>
            </w:pPr>
            <w:r w:rsidRPr="0018340F">
              <w:rPr>
                <w:rFonts w:ascii="Arial" w:hAnsi="Arial" w:cs="Arial"/>
                <w:sz w:val="20"/>
                <w:szCs w:val="20"/>
              </w:rPr>
              <w:t>Թերապևտիկ հիվանդությունների բուժում</w:t>
            </w:r>
          </w:p>
          <w:p w14:paraId="0AE2FF82" w14:textId="77777777" w:rsidR="001B4F5A" w:rsidRPr="0018340F" w:rsidRDefault="001B4F5A" w:rsidP="006D0D73">
            <w:pPr>
              <w:numPr>
                <w:ilvl w:val="2"/>
                <w:numId w:val="13"/>
              </w:numPr>
              <w:ind w:left="612" w:hanging="612"/>
              <w:jc w:val="both"/>
              <w:rPr>
                <w:rFonts w:ascii="Arial" w:hAnsi="Arial" w:cs="Arial"/>
                <w:sz w:val="20"/>
                <w:szCs w:val="20"/>
              </w:rPr>
            </w:pPr>
            <w:r w:rsidRPr="0018340F">
              <w:rPr>
                <w:rFonts w:ascii="Arial" w:hAnsi="Arial" w:cs="Arial"/>
                <w:sz w:val="20"/>
                <w:szCs w:val="20"/>
              </w:rPr>
              <w:t>Վիրաբուժական հիվանդությունների բուժում</w:t>
            </w:r>
          </w:p>
          <w:p w14:paraId="4170C437" w14:textId="77777777" w:rsidR="001B4F5A" w:rsidRPr="0018340F" w:rsidRDefault="001B4F5A" w:rsidP="006D0D73">
            <w:pPr>
              <w:numPr>
                <w:ilvl w:val="2"/>
                <w:numId w:val="13"/>
              </w:numPr>
              <w:ind w:left="612" w:hanging="612"/>
              <w:jc w:val="both"/>
              <w:rPr>
                <w:rFonts w:ascii="Arial" w:hAnsi="Arial" w:cs="Arial"/>
                <w:sz w:val="20"/>
                <w:szCs w:val="20"/>
              </w:rPr>
            </w:pPr>
            <w:r w:rsidRPr="0018340F">
              <w:rPr>
                <w:rFonts w:ascii="Arial" w:hAnsi="Arial" w:cs="Arial"/>
                <w:sz w:val="20"/>
                <w:szCs w:val="20"/>
              </w:rPr>
              <w:t>Վնասվածքների (կոտրվածքներ, հոդախախտեր, փափուկ հյուսվածքների սալջարդ, վերքեր կամ դրանց համակցում) բուժում</w:t>
            </w:r>
          </w:p>
          <w:p w14:paraId="1E244F58" w14:textId="77777777" w:rsidR="001B4F5A" w:rsidRPr="0018340F" w:rsidRDefault="001B4F5A" w:rsidP="006D0D73">
            <w:pPr>
              <w:numPr>
                <w:ilvl w:val="2"/>
                <w:numId w:val="13"/>
              </w:numPr>
              <w:ind w:left="612" w:hanging="612"/>
              <w:jc w:val="both"/>
              <w:rPr>
                <w:rFonts w:ascii="Arial" w:hAnsi="Arial" w:cs="Arial"/>
                <w:sz w:val="20"/>
                <w:szCs w:val="20"/>
              </w:rPr>
            </w:pPr>
            <w:r w:rsidRPr="0018340F">
              <w:rPr>
                <w:rFonts w:ascii="Arial" w:hAnsi="Arial" w:cs="Arial"/>
                <w:sz w:val="20"/>
                <w:szCs w:val="20"/>
              </w:rPr>
              <w:t>Այրվածքների, ցրտահարությունների և էլեկտրահարությունների բուժում</w:t>
            </w:r>
          </w:p>
          <w:p w14:paraId="7204A2E1" w14:textId="77777777" w:rsidR="001B4F5A" w:rsidRPr="0018340F" w:rsidRDefault="001B4F5A" w:rsidP="006D0D73">
            <w:pPr>
              <w:numPr>
                <w:ilvl w:val="2"/>
                <w:numId w:val="13"/>
              </w:numPr>
              <w:ind w:left="612" w:hanging="612"/>
              <w:jc w:val="both"/>
              <w:rPr>
                <w:rFonts w:ascii="Arial" w:hAnsi="Arial" w:cs="Arial"/>
                <w:sz w:val="20"/>
                <w:szCs w:val="20"/>
              </w:rPr>
            </w:pPr>
            <w:r w:rsidRPr="0018340F">
              <w:rPr>
                <w:rFonts w:ascii="Arial" w:hAnsi="Arial" w:cs="Arial"/>
                <w:sz w:val="20"/>
                <w:szCs w:val="20"/>
              </w:rPr>
              <w:t>Ինֆեկցիոն հիվանդությունների բուժում</w:t>
            </w:r>
          </w:p>
          <w:p w14:paraId="36E98F9E" w14:textId="77777777" w:rsidR="001B4F5A" w:rsidRPr="0018340F" w:rsidRDefault="001B4F5A" w:rsidP="006D0D73">
            <w:pPr>
              <w:numPr>
                <w:ilvl w:val="2"/>
                <w:numId w:val="13"/>
              </w:numPr>
              <w:ind w:left="612" w:hanging="612"/>
              <w:jc w:val="both"/>
              <w:rPr>
                <w:rFonts w:ascii="Arial" w:hAnsi="Arial" w:cs="Arial"/>
                <w:sz w:val="20"/>
                <w:szCs w:val="20"/>
              </w:rPr>
            </w:pPr>
            <w:r w:rsidRPr="0018340F">
              <w:rPr>
                <w:rFonts w:ascii="Arial" w:hAnsi="Arial" w:cs="Arial"/>
                <w:sz w:val="20"/>
                <w:szCs w:val="20"/>
              </w:rPr>
              <w:t xml:space="preserve">Թունավորման թեթև ձևերի ամբուլատոր բուժում </w:t>
            </w:r>
          </w:p>
          <w:p w14:paraId="3937803C" w14:textId="77777777" w:rsidR="001B4F5A" w:rsidRPr="0018340F" w:rsidRDefault="001B4F5A" w:rsidP="006D0D73">
            <w:pPr>
              <w:numPr>
                <w:ilvl w:val="2"/>
                <w:numId w:val="13"/>
              </w:numPr>
              <w:ind w:left="612" w:hanging="612"/>
              <w:jc w:val="both"/>
              <w:rPr>
                <w:rFonts w:ascii="Arial" w:hAnsi="Arial" w:cs="Arial"/>
                <w:sz w:val="20"/>
                <w:szCs w:val="20"/>
              </w:rPr>
            </w:pPr>
            <w:r w:rsidRPr="0018340F">
              <w:rPr>
                <w:rFonts w:ascii="Arial" w:hAnsi="Arial" w:cs="Arial"/>
                <w:sz w:val="20"/>
                <w:szCs w:val="20"/>
              </w:rPr>
              <w:t>Լաբորատոր ախտորոշում. համակլինիկական, բիոքիմիական, մանրէաբանական, շիճուկաբանական, հորմոնալ, ցիտոլոգիական և իմունաբանական</w:t>
            </w:r>
          </w:p>
          <w:p w14:paraId="213F3D7D" w14:textId="77777777" w:rsidR="001B4F5A" w:rsidRPr="0018340F" w:rsidRDefault="001B4F5A" w:rsidP="006D0D73">
            <w:pPr>
              <w:numPr>
                <w:ilvl w:val="2"/>
                <w:numId w:val="13"/>
              </w:numPr>
              <w:ind w:left="612" w:hanging="612"/>
              <w:jc w:val="both"/>
              <w:rPr>
                <w:rFonts w:ascii="Arial" w:hAnsi="Arial" w:cs="Arial"/>
                <w:sz w:val="20"/>
                <w:szCs w:val="20"/>
              </w:rPr>
            </w:pPr>
            <w:r w:rsidRPr="0018340F">
              <w:rPr>
                <w:rFonts w:ascii="Arial" w:hAnsi="Arial" w:cs="Arial"/>
                <w:sz w:val="20"/>
                <w:szCs w:val="20"/>
              </w:rPr>
              <w:t>Գործիքային ախտորոշում. ռենտգենաբանական հետազոտություն, ուլտրաձայնային հետազոտություն, ֆունկցիոնալ, էնդոսկոպիկ զննումներ, hամակարգչային տոմոգրաֆիա, մագնիսառեզոնանսային տոմոգրաֆիա</w:t>
            </w:r>
          </w:p>
        </w:tc>
        <w:tc>
          <w:tcPr>
            <w:tcW w:w="4050" w:type="dxa"/>
            <w:tcBorders>
              <w:left w:val="single" w:sz="4" w:space="0" w:color="auto"/>
            </w:tcBorders>
            <w:shd w:val="clear" w:color="auto" w:fill="auto"/>
          </w:tcPr>
          <w:p w14:paraId="1226A706" w14:textId="77777777" w:rsidR="001B4F5A" w:rsidRPr="0018340F" w:rsidRDefault="001B4F5A" w:rsidP="006D0D73">
            <w:pPr>
              <w:pStyle w:val="ListParagraph"/>
              <w:numPr>
                <w:ilvl w:val="0"/>
                <w:numId w:val="29"/>
              </w:numPr>
              <w:ind w:hanging="738"/>
              <w:jc w:val="both"/>
              <w:rPr>
                <w:rFonts w:ascii="Arial" w:hAnsi="Arial" w:cs="Arial"/>
                <w:sz w:val="20"/>
                <w:szCs w:val="20"/>
                <w:lang w:val="ru-RU"/>
              </w:rPr>
            </w:pPr>
            <w:r w:rsidRPr="0018340F">
              <w:rPr>
                <w:rFonts w:ascii="Arial" w:hAnsi="Arial" w:cs="Arial"/>
                <w:sz w:val="20"/>
                <w:szCs w:val="20"/>
                <w:lang w:val="ru-RU"/>
              </w:rPr>
              <w:t>Консультативные приемы врачей, в том числе узкопрофильных специалистов</w:t>
            </w:r>
          </w:p>
          <w:p w14:paraId="6FE25703" w14:textId="77777777" w:rsidR="001B4F5A" w:rsidRPr="0018340F" w:rsidRDefault="001B4F5A" w:rsidP="00CB0664">
            <w:pPr>
              <w:ind w:left="522" w:hanging="738"/>
              <w:rPr>
                <w:rFonts w:ascii="Arial" w:hAnsi="Arial" w:cs="Arial"/>
                <w:sz w:val="20"/>
                <w:szCs w:val="20"/>
                <w:lang w:val="ru-RU"/>
              </w:rPr>
            </w:pPr>
          </w:p>
          <w:p w14:paraId="5930F304" w14:textId="77777777" w:rsidR="001B4F5A" w:rsidRPr="0018340F" w:rsidRDefault="001B4F5A" w:rsidP="006D0D73">
            <w:pPr>
              <w:pStyle w:val="ListParagraph"/>
              <w:numPr>
                <w:ilvl w:val="0"/>
                <w:numId w:val="29"/>
              </w:numPr>
              <w:ind w:hanging="738"/>
              <w:jc w:val="both"/>
              <w:rPr>
                <w:rFonts w:ascii="Arial" w:hAnsi="Arial" w:cs="Arial"/>
                <w:sz w:val="20"/>
                <w:szCs w:val="20"/>
                <w:lang w:val="ru-RU"/>
              </w:rPr>
            </w:pPr>
            <w:r w:rsidRPr="0018340F">
              <w:rPr>
                <w:rFonts w:ascii="Arial" w:hAnsi="Arial" w:cs="Arial"/>
                <w:sz w:val="20"/>
                <w:szCs w:val="20"/>
                <w:lang w:val="ru-RU"/>
              </w:rPr>
              <w:t>Лечение терапевтических заболеваний</w:t>
            </w:r>
          </w:p>
          <w:p w14:paraId="45E7D411" w14:textId="77777777" w:rsidR="001B4F5A" w:rsidRPr="0018340F" w:rsidRDefault="001B4F5A" w:rsidP="006D0D73">
            <w:pPr>
              <w:pStyle w:val="ListParagraph"/>
              <w:numPr>
                <w:ilvl w:val="0"/>
                <w:numId w:val="29"/>
              </w:numPr>
              <w:ind w:hanging="738"/>
              <w:jc w:val="both"/>
              <w:rPr>
                <w:rFonts w:ascii="Arial" w:hAnsi="Arial" w:cs="Arial"/>
                <w:sz w:val="20"/>
                <w:szCs w:val="20"/>
                <w:lang w:val="ru-RU"/>
              </w:rPr>
            </w:pPr>
            <w:r w:rsidRPr="0018340F">
              <w:rPr>
                <w:rFonts w:ascii="Arial" w:hAnsi="Arial" w:cs="Arial"/>
                <w:sz w:val="20"/>
                <w:szCs w:val="20"/>
                <w:lang w:val="ru-RU"/>
              </w:rPr>
              <w:t>Лечение неотложных хирургических заболеваний</w:t>
            </w:r>
          </w:p>
          <w:p w14:paraId="69BF746D" w14:textId="77777777" w:rsidR="001B4F5A" w:rsidRPr="0018340F" w:rsidRDefault="001B4F5A" w:rsidP="006D0D73">
            <w:pPr>
              <w:pStyle w:val="ListParagraph"/>
              <w:numPr>
                <w:ilvl w:val="0"/>
                <w:numId w:val="29"/>
              </w:numPr>
              <w:ind w:hanging="738"/>
              <w:jc w:val="both"/>
              <w:rPr>
                <w:rFonts w:ascii="Arial" w:hAnsi="Arial" w:cs="Arial"/>
                <w:sz w:val="20"/>
                <w:szCs w:val="20"/>
                <w:lang w:val="ru-RU"/>
              </w:rPr>
            </w:pPr>
            <w:r w:rsidRPr="0018340F">
              <w:rPr>
                <w:rFonts w:ascii="Arial" w:hAnsi="Arial" w:cs="Arial"/>
                <w:sz w:val="20"/>
                <w:szCs w:val="20"/>
                <w:lang w:val="ru-RU"/>
              </w:rPr>
              <w:t>Лечение повреждений (переломы, вывихи, ушибы мягких тканей, раны и их комбинации)</w:t>
            </w:r>
          </w:p>
          <w:p w14:paraId="70E27B25" w14:textId="77777777" w:rsidR="001B4F5A" w:rsidRPr="0018340F" w:rsidRDefault="001B4F5A" w:rsidP="006D0D73">
            <w:pPr>
              <w:pStyle w:val="ListParagraph"/>
              <w:numPr>
                <w:ilvl w:val="0"/>
                <w:numId w:val="29"/>
              </w:numPr>
              <w:ind w:hanging="738"/>
              <w:jc w:val="both"/>
              <w:rPr>
                <w:rFonts w:ascii="Arial" w:hAnsi="Arial" w:cs="Arial"/>
                <w:sz w:val="20"/>
                <w:szCs w:val="20"/>
                <w:lang w:val="ru-RU"/>
              </w:rPr>
            </w:pPr>
            <w:r w:rsidRPr="0018340F">
              <w:rPr>
                <w:rFonts w:ascii="Arial" w:hAnsi="Arial" w:cs="Arial"/>
                <w:sz w:val="20"/>
                <w:szCs w:val="20"/>
                <w:lang w:val="ru-RU"/>
              </w:rPr>
              <w:t>Лечение ожогов, обморожений и электротравм</w:t>
            </w:r>
          </w:p>
          <w:p w14:paraId="3B9B3CD1" w14:textId="77777777" w:rsidR="001B4F5A" w:rsidRPr="0018340F" w:rsidRDefault="001B4F5A" w:rsidP="006D0D73">
            <w:pPr>
              <w:pStyle w:val="ListParagraph"/>
              <w:numPr>
                <w:ilvl w:val="0"/>
                <w:numId w:val="29"/>
              </w:numPr>
              <w:ind w:hanging="738"/>
              <w:jc w:val="both"/>
              <w:rPr>
                <w:rFonts w:ascii="Arial" w:hAnsi="Arial" w:cs="Arial"/>
                <w:sz w:val="20"/>
                <w:szCs w:val="20"/>
                <w:lang w:val="ru-RU"/>
              </w:rPr>
            </w:pPr>
            <w:r w:rsidRPr="0018340F">
              <w:rPr>
                <w:rFonts w:ascii="Arial" w:hAnsi="Arial" w:cs="Arial"/>
                <w:sz w:val="20"/>
                <w:szCs w:val="20"/>
                <w:lang w:val="ru-RU"/>
              </w:rPr>
              <w:t>Лечение инфекционных заболеваний</w:t>
            </w:r>
          </w:p>
          <w:p w14:paraId="4D78F9DD" w14:textId="77777777" w:rsidR="001B4F5A" w:rsidRPr="0018340F" w:rsidRDefault="001B4F5A" w:rsidP="006D0D73">
            <w:pPr>
              <w:pStyle w:val="ListParagraph"/>
              <w:numPr>
                <w:ilvl w:val="0"/>
                <w:numId w:val="29"/>
              </w:numPr>
              <w:ind w:hanging="738"/>
              <w:jc w:val="both"/>
              <w:rPr>
                <w:rFonts w:ascii="Arial" w:hAnsi="Arial" w:cs="Arial"/>
                <w:sz w:val="20"/>
                <w:szCs w:val="20"/>
                <w:lang w:val="ru-RU"/>
              </w:rPr>
            </w:pPr>
            <w:r w:rsidRPr="0018340F">
              <w:rPr>
                <w:rFonts w:ascii="Arial" w:hAnsi="Arial" w:cs="Arial"/>
                <w:sz w:val="20"/>
                <w:szCs w:val="20"/>
                <w:lang w:val="ru-RU"/>
              </w:rPr>
              <w:t>Лечение легких видов острого отравления</w:t>
            </w:r>
          </w:p>
          <w:p w14:paraId="35166841" w14:textId="77777777" w:rsidR="001B4F5A" w:rsidRPr="0018340F" w:rsidRDefault="001B4F5A" w:rsidP="006D0D73">
            <w:pPr>
              <w:pStyle w:val="ListParagraph"/>
              <w:numPr>
                <w:ilvl w:val="0"/>
                <w:numId w:val="29"/>
              </w:numPr>
              <w:ind w:hanging="738"/>
              <w:jc w:val="both"/>
              <w:rPr>
                <w:rFonts w:ascii="Arial" w:hAnsi="Arial" w:cs="Arial"/>
                <w:sz w:val="20"/>
                <w:szCs w:val="20"/>
                <w:lang w:val="ru-RU"/>
              </w:rPr>
            </w:pPr>
            <w:r w:rsidRPr="0018340F">
              <w:rPr>
                <w:rFonts w:ascii="Arial" w:hAnsi="Arial" w:cs="Arial"/>
                <w:sz w:val="20"/>
                <w:szCs w:val="20"/>
                <w:lang w:val="ru-RU"/>
              </w:rPr>
              <w:t>Лабораторная диагностика։ клинические, биохимические, микробиологические, серологические, гормональные, цитологические, иммунные обследования</w:t>
            </w:r>
          </w:p>
          <w:p w14:paraId="37AA5EB4" w14:textId="77777777" w:rsidR="001B4F5A" w:rsidRPr="0018340F" w:rsidRDefault="001B4F5A" w:rsidP="006D0D73">
            <w:pPr>
              <w:pStyle w:val="ListParagraph"/>
              <w:numPr>
                <w:ilvl w:val="0"/>
                <w:numId w:val="29"/>
              </w:numPr>
              <w:ind w:hanging="738"/>
              <w:jc w:val="both"/>
              <w:rPr>
                <w:rFonts w:ascii="Arial" w:hAnsi="Arial" w:cs="Arial"/>
                <w:sz w:val="20"/>
                <w:szCs w:val="20"/>
                <w:lang w:val="ru-RU"/>
              </w:rPr>
            </w:pPr>
            <w:r w:rsidRPr="0018340F">
              <w:rPr>
                <w:rFonts w:ascii="Arial" w:hAnsi="Arial" w:cs="Arial"/>
                <w:sz w:val="20"/>
                <w:szCs w:val="20"/>
                <w:lang w:val="ru-RU"/>
              </w:rPr>
              <w:t>Инструментальная диагностика։ рентгенологические, ультразвуковые, функциональные, эндоскопические обследования, компьютерная томография, магнитно-резонансная томография</w:t>
            </w:r>
          </w:p>
        </w:tc>
        <w:tc>
          <w:tcPr>
            <w:tcW w:w="2340" w:type="dxa"/>
            <w:shd w:val="clear" w:color="auto" w:fill="auto"/>
            <w:vAlign w:val="center"/>
          </w:tcPr>
          <w:p w14:paraId="1DFFF81C" w14:textId="77777777" w:rsidR="001B4F5A" w:rsidRPr="0018340F" w:rsidRDefault="001B4F5A" w:rsidP="00CB0664">
            <w:pPr>
              <w:jc w:val="center"/>
              <w:rPr>
                <w:rFonts w:ascii="Arial" w:hAnsi="Arial" w:cs="Arial"/>
                <w:sz w:val="20"/>
                <w:szCs w:val="20"/>
              </w:rPr>
            </w:pPr>
            <w:r w:rsidRPr="0018340F">
              <w:rPr>
                <w:rFonts w:ascii="Arial" w:hAnsi="Arial" w:cs="Arial"/>
                <w:sz w:val="20"/>
                <w:szCs w:val="20"/>
              </w:rPr>
              <w:t>Հատուցվում է/</w:t>
            </w:r>
            <w:r w:rsidRPr="0018340F">
              <w:rPr>
                <w:rFonts w:ascii="Arial" w:hAnsi="Arial" w:cs="Arial"/>
                <w:sz w:val="20"/>
                <w:szCs w:val="20"/>
                <w:lang w:val="hy-AM"/>
              </w:rPr>
              <w:t xml:space="preserve"> Покрывается</w:t>
            </w:r>
          </w:p>
        </w:tc>
      </w:tr>
      <w:tr w:rsidR="001B4F5A" w:rsidRPr="00C11AB9" w14:paraId="650B7EDC" w14:textId="77777777" w:rsidTr="00CB0664">
        <w:trPr>
          <w:trHeight w:val="20"/>
        </w:trPr>
        <w:tc>
          <w:tcPr>
            <w:tcW w:w="10710" w:type="dxa"/>
            <w:gridSpan w:val="3"/>
            <w:shd w:val="clear" w:color="auto" w:fill="F2F2F2" w:themeFill="background1" w:themeFillShade="F2"/>
            <w:vAlign w:val="center"/>
          </w:tcPr>
          <w:p w14:paraId="02B496D8" w14:textId="77777777" w:rsidR="001B4F5A" w:rsidRPr="00C11AB9" w:rsidRDefault="001B4F5A" w:rsidP="006D0D73">
            <w:pPr>
              <w:pStyle w:val="CM3"/>
              <w:numPr>
                <w:ilvl w:val="1"/>
                <w:numId w:val="13"/>
              </w:numPr>
              <w:spacing w:line="240" w:lineRule="auto"/>
              <w:ind w:left="612" w:right="57" w:hanging="612"/>
              <w:rPr>
                <w:rFonts w:ascii="Arial" w:hAnsi="Arial" w:cs="Arial"/>
                <w:b/>
                <w:sz w:val="20"/>
                <w:szCs w:val="20"/>
              </w:rPr>
            </w:pPr>
            <w:r w:rsidRPr="0018340F">
              <w:rPr>
                <w:rFonts w:ascii="Arial" w:hAnsi="Arial" w:cs="Arial"/>
                <w:b/>
                <w:sz w:val="20"/>
                <w:szCs w:val="20"/>
                <w:lang w:val="en-US"/>
              </w:rPr>
              <w:t>ՍՏԱՑԻՈՆԱՐ</w:t>
            </w:r>
            <w:r w:rsidRPr="0018340F">
              <w:rPr>
                <w:rFonts w:ascii="Arial" w:hAnsi="Arial" w:cs="Arial"/>
                <w:b/>
                <w:sz w:val="20"/>
                <w:szCs w:val="20"/>
              </w:rPr>
              <w:t xml:space="preserve"> </w:t>
            </w:r>
            <w:r w:rsidRPr="0018340F">
              <w:rPr>
                <w:rFonts w:ascii="Arial" w:hAnsi="Arial" w:cs="Arial"/>
                <w:b/>
                <w:sz w:val="20"/>
                <w:szCs w:val="20"/>
                <w:lang w:val="en-US"/>
              </w:rPr>
              <w:t>ԲՈՒԺՕԳՆՈՒԹՅՈՒՆ</w:t>
            </w:r>
            <w:r w:rsidRPr="0018340F">
              <w:rPr>
                <w:rFonts w:ascii="Arial" w:hAnsi="Arial" w:cs="Arial"/>
                <w:b/>
                <w:sz w:val="20"/>
                <w:szCs w:val="20"/>
              </w:rPr>
              <w:t xml:space="preserve"> / </w:t>
            </w:r>
            <w:r w:rsidRPr="0018340F">
              <w:rPr>
                <w:rFonts w:ascii="Arial" w:hAnsi="Arial" w:cs="Arial"/>
                <w:b/>
                <w:snapToGrid w:val="0"/>
                <w:sz w:val="20"/>
                <w:szCs w:val="20"/>
              </w:rPr>
              <w:t>СТАЦИОНАРНАЯ МЕДИЦИНСКАЯ ПОМОЩЬ</w:t>
            </w:r>
          </w:p>
        </w:tc>
      </w:tr>
      <w:tr w:rsidR="001B4F5A" w:rsidRPr="0018340F" w14:paraId="1DE30DA2" w14:textId="77777777" w:rsidTr="00CB0664">
        <w:trPr>
          <w:trHeight w:val="20"/>
        </w:trPr>
        <w:tc>
          <w:tcPr>
            <w:tcW w:w="4320" w:type="dxa"/>
            <w:tcBorders>
              <w:right w:val="single" w:sz="4" w:space="0" w:color="auto"/>
            </w:tcBorders>
            <w:shd w:val="clear" w:color="auto" w:fill="auto"/>
          </w:tcPr>
          <w:p w14:paraId="050EA614" w14:textId="77777777" w:rsidR="001B4F5A" w:rsidRPr="0018340F" w:rsidRDefault="001B4F5A" w:rsidP="006D0D73">
            <w:pPr>
              <w:numPr>
                <w:ilvl w:val="2"/>
                <w:numId w:val="13"/>
              </w:numPr>
              <w:ind w:left="612" w:hanging="612"/>
              <w:jc w:val="both"/>
              <w:rPr>
                <w:rFonts w:ascii="Arial" w:hAnsi="Arial" w:cs="Arial"/>
                <w:sz w:val="20"/>
                <w:szCs w:val="20"/>
              </w:rPr>
            </w:pPr>
            <w:r w:rsidRPr="0018340F">
              <w:rPr>
                <w:rFonts w:ascii="Arial" w:hAnsi="Arial" w:cs="Arial"/>
                <w:sz w:val="20"/>
                <w:szCs w:val="20"/>
              </w:rPr>
              <w:t>Դժբախտ պատահարների հետևանքով հոսպիտալացում</w:t>
            </w:r>
          </w:p>
          <w:p w14:paraId="1E0603D1" w14:textId="77777777" w:rsidR="001B4F5A" w:rsidRPr="0018340F" w:rsidRDefault="001B4F5A" w:rsidP="006D0D73">
            <w:pPr>
              <w:numPr>
                <w:ilvl w:val="2"/>
                <w:numId w:val="13"/>
              </w:numPr>
              <w:ind w:left="612" w:hanging="612"/>
              <w:jc w:val="both"/>
              <w:rPr>
                <w:rFonts w:ascii="Arial" w:hAnsi="Arial" w:cs="Arial"/>
                <w:sz w:val="20"/>
                <w:szCs w:val="20"/>
              </w:rPr>
            </w:pPr>
            <w:r w:rsidRPr="0018340F">
              <w:rPr>
                <w:rFonts w:ascii="Arial" w:hAnsi="Arial" w:cs="Arial"/>
                <w:sz w:val="20"/>
                <w:szCs w:val="20"/>
              </w:rPr>
              <w:t>Թերապևտիկ հիվանդությունների բուժում</w:t>
            </w:r>
          </w:p>
          <w:p w14:paraId="67CD2564" w14:textId="77777777" w:rsidR="001B4F5A" w:rsidRPr="0018340F" w:rsidRDefault="001B4F5A" w:rsidP="006D0D73">
            <w:pPr>
              <w:numPr>
                <w:ilvl w:val="2"/>
                <w:numId w:val="13"/>
              </w:numPr>
              <w:ind w:left="612" w:hanging="612"/>
              <w:jc w:val="both"/>
              <w:rPr>
                <w:rFonts w:ascii="Arial" w:hAnsi="Arial" w:cs="Arial"/>
                <w:sz w:val="20"/>
                <w:szCs w:val="20"/>
              </w:rPr>
            </w:pPr>
            <w:r w:rsidRPr="0018340F">
              <w:rPr>
                <w:rFonts w:ascii="Arial" w:hAnsi="Arial" w:cs="Arial"/>
                <w:sz w:val="20"/>
                <w:szCs w:val="20"/>
              </w:rPr>
              <w:t>Վիրաբուժական հիվանդությունների բուժում</w:t>
            </w:r>
          </w:p>
          <w:p w14:paraId="44205D92" w14:textId="77777777" w:rsidR="001B4F5A" w:rsidRPr="0018340F" w:rsidRDefault="001B4F5A" w:rsidP="006D0D73">
            <w:pPr>
              <w:numPr>
                <w:ilvl w:val="2"/>
                <w:numId w:val="13"/>
              </w:numPr>
              <w:ind w:left="612" w:hanging="612"/>
              <w:jc w:val="both"/>
              <w:rPr>
                <w:rFonts w:ascii="Arial" w:hAnsi="Arial" w:cs="Arial"/>
                <w:sz w:val="20"/>
                <w:szCs w:val="20"/>
              </w:rPr>
            </w:pPr>
            <w:r w:rsidRPr="0018340F">
              <w:rPr>
                <w:rFonts w:ascii="Arial" w:hAnsi="Arial" w:cs="Arial"/>
                <w:sz w:val="20"/>
                <w:szCs w:val="20"/>
              </w:rPr>
              <w:t>Ինֆեկցիոն հիվանդությունների բուժում</w:t>
            </w:r>
          </w:p>
          <w:p w14:paraId="28B287A0" w14:textId="77777777" w:rsidR="001B4F5A" w:rsidRPr="0018340F" w:rsidRDefault="001B4F5A" w:rsidP="006D0D73">
            <w:pPr>
              <w:numPr>
                <w:ilvl w:val="2"/>
                <w:numId w:val="13"/>
              </w:numPr>
              <w:ind w:left="612" w:hanging="612"/>
              <w:jc w:val="both"/>
              <w:rPr>
                <w:rFonts w:ascii="Arial" w:hAnsi="Arial" w:cs="Arial"/>
                <w:sz w:val="20"/>
                <w:szCs w:val="20"/>
              </w:rPr>
            </w:pPr>
            <w:r w:rsidRPr="0018340F">
              <w:rPr>
                <w:rFonts w:ascii="Arial" w:hAnsi="Arial" w:cs="Arial"/>
                <w:sz w:val="20"/>
                <w:szCs w:val="20"/>
              </w:rPr>
              <w:t>Վնասվածքների (կոտրվածքներ, հոդախախտեր, վերքեր, սալջարդեր, պոլիտրավմաներ) բուժում</w:t>
            </w:r>
          </w:p>
          <w:p w14:paraId="6409D9F1" w14:textId="77777777" w:rsidR="001B4F5A" w:rsidRPr="0018340F" w:rsidRDefault="001B4F5A" w:rsidP="006D0D73">
            <w:pPr>
              <w:numPr>
                <w:ilvl w:val="2"/>
                <w:numId w:val="13"/>
              </w:numPr>
              <w:ind w:left="612" w:hanging="612"/>
              <w:jc w:val="both"/>
              <w:rPr>
                <w:rFonts w:ascii="Arial" w:hAnsi="Arial" w:cs="Arial"/>
                <w:sz w:val="20"/>
                <w:szCs w:val="20"/>
              </w:rPr>
            </w:pPr>
            <w:r w:rsidRPr="0018340F">
              <w:rPr>
                <w:rFonts w:ascii="Arial" w:hAnsi="Arial" w:cs="Arial"/>
                <w:sz w:val="20"/>
                <w:szCs w:val="20"/>
              </w:rPr>
              <w:t>Ներքին և արտաքին արյունահոսությունների բուժում</w:t>
            </w:r>
          </w:p>
          <w:p w14:paraId="68FAE411" w14:textId="77777777" w:rsidR="001B4F5A" w:rsidRPr="0018340F" w:rsidRDefault="001B4F5A" w:rsidP="006D0D73">
            <w:pPr>
              <w:numPr>
                <w:ilvl w:val="2"/>
                <w:numId w:val="13"/>
              </w:numPr>
              <w:ind w:left="612" w:hanging="612"/>
              <w:jc w:val="both"/>
              <w:rPr>
                <w:rFonts w:ascii="Arial" w:hAnsi="Arial" w:cs="Arial"/>
                <w:sz w:val="20"/>
                <w:szCs w:val="20"/>
              </w:rPr>
            </w:pPr>
            <w:r w:rsidRPr="0018340F">
              <w:rPr>
                <w:rFonts w:ascii="Arial" w:hAnsi="Arial" w:cs="Arial"/>
                <w:sz w:val="20"/>
                <w:szCs w:val="20"/>
              </w:rPr>
              <w:t>Այրվածքների, ցրտահարությունների և էլեկտրահարությունների բուժում</w:t>
            </w:r>
          </w:p>
          <w:p w14:paraId="7C0C4121" w14:textId="77777777" w:rsidR="001B4F5A" w:rsidRPr="0018340F" w:rsidRDefault="001B4F5A" w:rsidP="006D0D73">
            <w:pPr>
              <w:numPr>
                <w:ilvl w:val="2"/>
                <w:numId w:val="13"/>
              </w:numPr>
              <w:ind w:left="612" w:hanging="612"/>
              <w:jc w:val="both"/>
              <w:rPr>
                <w:rFonts w:ascii="Arial" w:hAnsi="Arial" w:cs="Arial"/>
                <w:sz w:val="20"/>
                <w:szCs w:val="20"/>
              </w:rPr>
            </w:pPr>
            <w:r w:rsidRPr="0018340F">
              <w:rPr>
                <w:rFonts w:ascii="Arial" w:hAnsi="Arial" w:cs="Arial"/>
                <w:sz w:val="20"/>
                <w:szCs w:val="20"/>
              </w:rPr>
              <w:t>Թունավորումների բուժում</w:t>
            </w:r>
          </w:p>
          <w:p w14:paraId="7D2B90D6" w14:textId="77777777" w:rsidR="001B4F5A" w:rsidRPr="0018340F" w:rsidRDefault="001B4F5A" w:rsidP="006D0D73">
            <w:pPr>
              <w:numPr>
                <w:ilvl w:val="2"/>
                <w:numId w:val="13"/>
              </w:numPr>
              <w:ind w:left="612" w:hanging="612"/>
              <w:jc w:val="both"/>
              <w:rPr>
                <w:rFonts w:ascii="Arial" w:hAnsi="Arial" w:cs="Arial"/>
                <w:sz w:val="20"/>
                <w:szCs w:val="20"/>
              </w:rPr>
            </w:pPr>
            <w:r w:rsidRPr="0018340F">
              <w:rPr>
                <w:rFonts w:ascii="Arial" w:hAnsi="Arial" w:cs="Arial"/>
                <w:sz w:val="20"/>
                <w:szCs w:val="20"/>
              </w:rPr>
              <w:t>Ինտենսիվ թերապիա և ռեանիմացիոն միջոցառումներ պահանջող անհետաձգելի վիճակների բուժում</w:t>
            </w:r>
          </w:p>
          <w:p w14:paraId="0B6059B5" w14:textId="77777777" w:rsidR="001B4F5A" w:rsidRPr="0018340F" w:rsidRDefault="001B4F5A" w:rsidP="006D0D73">
            <w:pPr>
              <w:numPr>
                <w:ilvl w:val="2"/>
                <w:numId w:val="13"/>
              </w:numPr>
              <w:ind w:left="612" w:hanging="612"/>
              <w:jc w:val="both"/>
              <w:rPr>
                <w:rFonts w:ascii="Arial" w:hAnsi="Arial" w:cs="Arial"/>
                <w:sz w:val="20"/>
                <w:szCs w:val="20"/>
              </w:rPr>
            </w:pPr>
            <w:r w:rsidRPr="0018340F">
              <w:rPr>
                <w:rFonts w:ascii="Arial" w:hAnsi="Arial" w:cs="Arial"/>
                <w:sz w:val="20"/>
                <w:szCs w:val="20"/>
              </w:rPr>
              <w:t>Լաբորատոր և գործիքային ախտորոշիչ հետազոտությունների իրականացում: Անգիոգրաֆիկ հետազոտություններ</w:t>
            </w:r>
            <w:r w:rsidRPr="0018340F">
              <w:rPr>
                <w:rFonts w:ascii="Arial" w:hAnsi="Arial" w:cs="Arial"/>
                <w:sz w:val="20"/>
                <w:szCs w:val="20"/>
                <w:lang w:val="hy-AM"/>
              </w:rPr>
              <w:t>ը, այդ թվում` կորոնարոգրաֆիան,</w:t>
            </w:r>
            <w:r w:rsidRPr="0018340F">
              <w:rPr>
                <w:rFonts w:ascii="Arial" w:hAnsi="Arial" w:cs="Arial"/>
                <w:sz w:val="20"/>
                <w:szCs w:val="20"/>
              </w:rPr>
              <w:t xml:space="preserve"> հատուցվում են այն դեպքում, երբ այդ հետազոտությանը հաջորդում է </w:t>
            </w:r>
            <w:r w:rsidRPr="0018340F">
              <w:rPr>
                <w:rFonts w:ascii="Arial" w:hAnsi="Arial" w:cs="Arial"/>
                <w:sz w:val="20"/>
                <w:szCs w:val="20"/>
              </w:rPr>
              <w:lastRenderedPageBreak/>
              <w:t>Ծրագրով նախատեսված վիրահատական միջամտություն</w:t>
            </w:r>
          </w:p>
        </w:tc>
        <w:tc>
          <w:tcPr>
            <w:tcW w:w="4050" w:type="dxa"/>
            <w:tcBorders>
              <w:left w:val="single" w:sz="4" w:space="0" w:color="auto"/>
            </w:tcBorders>
            <w:shd w:val="clear" w:color="auto" w:fill="auto"/>
          </w:tcPr>
          <w:p w14:paraId="0A5E20E4" w14:textId="77777777" w:rsidR="001B4F5A" w:rsidRPr="0018340F" w:rsidRDefault="001B4F5A" w:rsidP="006D0D73">
            <w:pPr>
              <w:pStyle w:val="ListParagraph"/>
              <w:numPr>
                <w:ilvl w:val="0"/>
                <w:numId w:val="18"/>
              </w:numPr>
              <w:ind w:hanging="738"/>
              <w:jc w:val="both"/>
              <w:rPr>
                <w:rFonts w:ascii="Arial" w:hAnsi="Arial" w:cs="Arial"/>
                <w:sz w:val="20"/>
                <w:szCs w:val="20"/>
              </w:rPr>
            </w:pPr>
            <w:r w:rsidRPr="0018340F">
              <w:rPr>
                <w:rFonts w:ascii="Arial" w:hAnsi="Arial" w:cs="Arial"/>
                <w:sz w:val="20"/>
                <w:szCs w:val="20"/>
              </w:rPr>
              <w:lastRenderedPageBreak/>
              <w:t>Госпитализация вследствие несчастного случая</w:t>
            </w:r>
          </w:p>
          <w:p w14:paraId="58207DC7" w14:textId="77777777" w:rsidR="001B4F5A" w:rsidRPr="0018340F" w:rsidRDefault="001B4F5A" w:rsidP="006D0D73">
            <w:pPr>
              <w:pStyle w:val="ListParagraph"/>
              <w:numPr>
                <w:ilvl w:val="0"/>
                <w:numId w:val="18"/>
              </w:numPr>
              <w:ind w:hanging="738"/>
              <w:jc w:val="both"/>
              <w:rPr>
                <w:rFonts w:ascii="Arial" w:hAnsi="Arial" w:cs="Arial"/>
                <w:sz w:val="20"/>
                <w:szCs w:val="20"/>
              </w:rPr>
            </w:pPr>
            <w:r w:rsidRPr="0018340F">
              <w:rPr>
                <w:rFonts w:ascii="Arial" w:hAnsi="Arial" w:cs="Arial"/>
                <w:sz w:val="20"/>
                <w:szCs w:val="20"/>
              </w:rPr>
              <w:t>Лечение терапевтических заболеваний</w:t>
            </w:r>
          </w:p>
          <w:p w14:paraId="718628E9" w14:textId="77777777" w:rsidR="001B4F5A" w:rsidRPr="0018340F" w:rsidRDefault="001B4F5A" w:rsidP="006D0D73">
            <w:pPr>
              <w:pStyle w:val="ListParagraph"/>
              <w:numPr>
                <w:ilvl w:val="0"/>
                <w:numId w:val="18"/>
              </w:numPr>
              <w:ind w:hanging="738"/>
              <w:jc w:val="both"/>
              <w:rPr>
                <w:rFonts w:ascii="Arial" w:hAnsi="Arial" w:cs="Arial"/>
                <w:sz w:val="20"/>
                <w:szCs w:val="20"/>
              </w:rPr>
            </w:pPr>
            <w:r w:rsidRPr="0018340F">
              <w:rPr>
                <w:rFonts w:ascii="Arial" w:hAnsi="Arial" w:cs="Arial"/>
                <w:sz w:val="20"/>
                <w:szCs w:val="20"/>
              </w:rPr>
              <w:t>Лечение хирургических заболеваний</w:t>
            </w:r>
          </w:p>
          <w:p w14:paraId="42DC68E2" w14:textId="77777777" w:rsidR="001B4F5A" w:rsidRPr="0018340F" w:rsidRDefault="001B4F5A" w:rsidP="006D0D73">
            <w:pPr>
              <w:pStyle w:val="ListParagraph"/>
              <w:numPr>
                <w:ilvl w:val="0"/>
                <w:numId w:val="18"/>
              </w:numPr>
              <w:ind w:hanging="738"/>
              <w:jc w:val="both"/>
              <w:rPr>
                <w:rFonts w:ascii="Arial" w:hAnsi="Arial" w:cs="Arial"/>
                <w:sz w:val="20"/>
                <w:szCs w:val="20"/>
              </w:rPr>
            </w:pPr>
            <w:r w:rsidRPr="0018340F">
              <w:rPr>
                <w:rFonts w:ascii="Arial" w:hAnsi="Arial" w:cs="Arial"/>
                <w:sz w:val="20"/>
                <w:szCs w:val="20"/>
              </w:rPr>
              <w:t>Лечение инфекционных заболеваний</w:t>
            </w:r>
          </w:p>
          <w:p w14:paraId="1CB071DB" w14:textId="77777777" w:rsidR="001B4F5A" w:rsidRPr="0018340F" w:rsidRDefault="001B4F5A" w:rsidP="006D0D73">
            <w:pPr>
              <w:pStyle w:val="ListParagraph"/>
              <w:numPr>
                <w:ilvl w:val="0"/>
                <w:numId w:val="18"/>
              </w:numPr>
              <w:ind w:hanging="738"/>
              <w:jc w:val="both"/>
              <w:rPr>
                <w:rFonts w:ascii="Arial" w:hAnsi="Arial" w:cs="Arial"/>
                <w:sz w:val="20"/>
                <w:szCs w:val="20"/>
              </w:rPr>
            </w:pPr>
            <w:r w:rsidRPr="0018340F">
              <w:rPr>
                <w:rFonts w:ascii="Arial" w:hAnsi="Arial" w:cs="Arial"/>
                <w:sz w:val="20"/>
                <w:szCs w:val="20"/>
              </w:rPr>
              <w:t>Лечение повреждений (переломы, вывихи, ушибы, политравмы)</w:t>
            </w:r>
          </w:p>
          <w:p w14:paraId="380CAA89" w14:textId="77777777" w:rsidR="001B4F5A" w:rsidRPr="0018340F" w:rsidRDefault="001B4F5A" w:rsidP="006D0D73">
            <w:pPr>
              <w:pStyle w:val="ListParagraph"/>
              <w:numPr>
                <w:ilvl w:val="0"/>
                <w:numId w:val="18"/>
              </w:numPr>
              <w:ind w:hanging="738"/>
              <w:jc w:val="both"/>
              <w:rPr>
                <w:rFonts w:ascii="Arial" w:hAnsi="Arial" w:cs="Arial"/>
                <w:sz w:val="20"/>
                <w:szCs w:val="20"/>
              </w:rPr>
            </w:pPr>
            <w:r w:rsidRPr="0018340F">
              <w:rPr>
                <w:rFonts w:ascii="Arial" w:hAnsi="Arial" w:cs="Arial"/>
                <w:sz w:val="20"/>
                <w:szCs w:val="20"/>
              </w:rPr>
              <w:t>Лечение внутренних и наружных кровотечений</w:t>
            </w:r>
          </w:p>
          <w:p w14:paraId="58F72AA7" w14:textId="77777777" w:rsidR="001B4F5A" w:rsidRPr="0018340F" w:rsidRDefault="001B4F5A" w:rsidP="006D0D73">
            <w:pPr>
              <w:pStyle w:val="ListParagraph"/>
              <w:numPr>
                <w:ilvl w:val="0"/>
                <w:numId w:val="18"/>
              </w:numPr>
              <w:ind w:hanging="738"/>
              <w:jc w:val="both"/>
              <w:rPr>
                <w:rFonts w:ascii="Arial" w:hAnsi="Arial" w:cs="Arial"/>
                <w:sz w:val="20"/>
                <w:szCs w:val="20"/>
              </w:rPr>
            </w:pPr>
            <w:r w:rsidRPr="0018340F">
              <w:rPr>
                <w:rFonts w:ascii="Arial" w:hAnsi="Arial" w:cs="Arial"/>
                <w:sz w:val="20"/>
                <w:szCs w:val="20"/>
              </w:rPr>
              <w:t>Лечение ожогов, обморожений и электротравм</w:t>
            </w:r>
          </w:p>
          <w:p w14:paraId="1D2C1D31" w14:textId="77777777" w:rsidR="001B4F5A" w:rsidRPr="0018340F" w:rsidRDefault="001B4F5A" w:rsidP="006D0D73">
            <w:pPr>
              <w:pStyle w:val="ListParagraph"/>
              <w:numPr>
                <w:ilvl w:val="0"/>
                <w:numId w:val="18"/>
              </w:numPr>
              <w:ind w:hanging="738"/>
              <w:jc w:val="both"/>
              <w:rPr>
                <w:rFonts w:ascii="Arial" w:hAnsi="Arial" w:cs="Arial"/>
                <w:sz w:val="20"/>
                <w:szCs w:val="20"/>
              </w:rPr>
            </w:pPr>
            <w:r w:rsidRPr="0018340F">
              <w:rPr>
                <w:rFonts w:ascii="Arial" w:hAnsi="Arial" w:cs="Arial"/>
                <w:sz w:val="20"/>
                <w:szCs w:val="20"/>
              </w:rPr>
              <w:t>Лечение отравлений</w:t>
            </w:r>
          </w:p>
          <w:p w14:paraId="40689015" w14:textId="77777777" w:rsidR="001B4F5A" w:rsidRPr="0018340F" w:rsidRDefault="001B4F5A" w:rsidP="006D0D73">
            <w:pPr>
              <w:pStyle w:val="ListParagraph"/>
              <w:numPr>
                <w:ilvl w:val="0"/>
                <w:numId w:val="18"/>
              </w:numPr>
              <w:ind w:hanging="738"/>
              <w:jc w:val="both"/>
              <w:rPr>
                <w:rFonts w:ascii="Arial" w:hAnsi="Arial" w:cs="Arial"/>
                <w:sz w:val="20"/>
                <w:szCs w:val="20"/>
              </w:rPr>
            </w:pPr>
            <w:r w:rsidRPr="0018340F">
              <w:rPr>
                <w:rFonts w:ascii="Arial" w:hAnsi="Arial" w:cs="Arial"/>
                <w:sz w:val="20"/>
                <w:szCs w:val="20"/>
              </w:rPr>
              <w:t>Лечение неотложных состояний, требующих реанимационных мероприятий и интенсивной терапии</w:t>
            </w:r>
          </w:p>
          <w:p w14:paraId="066C40B6" w14:textId="77777777" w:rsidR="001B4F5A" w:rsidRPr="00C11AB9" w:rsidRDefault="001B4F5A" w:rsidP="006D0D73">
            <w:pPr>
              <w:pStyle w:val="ListParagraph"/>
              <w:numPr>
                <w:ilvl w:val="0"/>
                <w:numId w:val="18"/>
              </w:numPr>
              <w:ind w:hanging="738"/>
              <w:jc w:val="both"/>
              <w:rPr>
                <w:rFonts w:ascii="Arial" w:hAnsi="Arial" w:cs="Arial"/>
                <w:sz w:val="20"/>
                <w:szCs w:val="20"/>
                <w:lang w:val="ru-RU"/>
              </w:rPr>
            </w:pPr>
            <w:r w:rsidRPr="0018340F">
              <w:rPr>
                <w:rFonts w:ascii="Arial" w:hAnsi="Arial" w:cs="Arial"/>
                <w:sz w:val="20"/>
                <w:szCs w:val="20"/>
              </w:rPr>
              <w:t>Проведение лабораторных и инструментальных исследований</w:t>
            </w:r>
            <w:r w:rsidRPr="00C11AB9">
              <w:rPr>
                <w:rFonts w:ascii="Arial" w:hAnsi="Arial" w:cs="Arial"/>
                <w:sz w:val="20"/>
                <w:szCs w:val="20"/>
                <w:lang w:val="ru-RU"/>
              </w:rPr>
              <w:t xml:space="preserve">. </w:t>
            </w:r>
            <w:r w:rsidRPr="0018340F">
              <w:rPr>
                <w:rFonts w:ascii="Arial" w:hAnsi="Arial" w:cs="Arial"/>
                <w:sz w:val="20"/>
                <w:szCs w:val="20"/>
              </w:rPr>
              <w:t xml:space="preserve">Ангиографические исследования, в том числе коронарография, подлежат возмещению, если после данного исследования следует </w:t>
            </w:r>
            <w:r w:rsidRPr="0018340F">
              <w:rPr>
                <w:rFonts w:ascii="Arial" w:hAnsi="Arial" w:cs="Arial"/>
                <w:sz w:val="20"/>
                <w:szCs w:val="20"/>
              </w:rPr>
              <w:lastRenderedPageBreak/>
              <w:t>хирургическое вмешательство, предусмотренное Программой</w:t>
            </w:r>
          </w:p>
        </w:tc>
        <w:tc>
          <w:tcPr>
            <w:tcW w:w="2340" w:type="dxa"/>
            <w:shd w:val="clear" w:color="auto" w:fill="auto"/>
            <w:vAlign w:val="center"/>
          </w:tcPr>
          <w:p w14:paraId="01FB39BF" w14:textId="77777777" w:rsidR="001B4F5A" w:rsidRPr="0018340F" w:rsidRDefault="001B4F5A" w:rsidP="00CB0664">
            <w:pPr>
              <w:jc w:val="center"/>
              <w:rPr>
                <w:rFonts w:ascii="Arial" w:hAnsi="Arial" w:cs="Arial"/>
                <w:sz w:val="20"/>
                <w:szCs w:val="20"/>
              </w:rPr>
            </w:pPr>
            <w:r w:rsidRPr="0018340F">
              <w:rPr>
                <w:rFonts w:ascii="Arial" w:hAnsi="Arial" w:cs="Arial"/>
                <w:sz w:val="20"/>
                <w:szCs w:val="20"/>
              </w:rPr>
              <w:lastRenderedPageBreak/>
              <w:t>Հատուցվում է/</w:t>
            </w:r>
            <w:r w:rsidRPr="0018340F">
              <w:rPr>
                <w:rFonts w:ascii="Arial" w:hAnsi="Arial" w:cs="Arial"/>
                <w:sz w:val="20"/>
                <w:szCs w:val="20"/>
                <w:lang w:val="hy-AM"/>
              </w:rPr>
              <w:t xml:space="preserve"> Покрывается</w:t>
            </w:r>
          </w:p>
        </w:tc>
      </w:tr>
      <w:tr w:rsidR="001B4F5A" w:rsidRPr="00C11AB9" w14:paraId="6C5383EB" w14:textId="77777777" w:rsidTr="00CB0664">
        <w:trPr>
          <w:trHeight w:val="54"/>
        </w:trPr>
        <w:tc>
          <w:tcPr>
            <w:tcW w:w="4320" w:type="dxa"/>
            <w:tcBorders>
              <w:right w:val="single" w:sz="4" w:space="0" w:color="auto"/>
            </w:tcBorders>
            <w:shd w:val="clear" w:color="auto" w:fill="auto"/>
            <w:vAlign w:val="center"/>
          </w:tcPr>
          <w:p w14:paraId="2A8ED101" w14:textId="77777777" w:rsidR="001B4F5A" w:rsidRPr="0018340F" w:rsidRDefault="001B4F5A" w:rsidP="006D0D73">
            <w:pPr>
              <w:numPr>
                <w:ilvl w:val="2"/>
                <w:numId w:val="13"/>
              </w:numPr>
              <w:ind w:left="612" w:hanging="612"/>
              <w:jc w:val="both"/>
              <w:rPr>
                <w:rFonts w:ascii="Arial" w:hAnsi="Arial" w:cs="Arial"/>
                <w:sz w:val="20"/>
                <w:szCs w:val="20"/>
              </w:rPr>
            </w:pPr>
            <w:r w:rsidRPr="0018340F">
              <w:rPr>
                <w:rFonts w:ascii="Arial" w:hAnsi="Arial" w:cs="Arial"/>
                <w:sz w:val="20"/>
                <w:szCs w:val="20"/>
              </w:rPr>
              <w:lastRenderedPageBreak/>
              <w:t xml:space="preserve">Սրտանոթային միջամտություններ և </w:t>
            </w:r>
            <w:r w:rsidRPr="0018340F">
              <w:rPr>
                <w:rFonts w:ascii="Arial" w:hAnsi="Arial" w:cs="Arial"/>
                <w:sz w:val="20"/>
                <w:szCs w:val="20"/>
                <w:lang w:val="hy-AM"/>
              </w:rPr>
              <w:t>վիրահատություններ</w:t>
            </w:r>
            <w:r w:rsidRPr="0018340F">
              <w:rPr>
                <w:rFonts w:ascii="Arial" w:hAnsi="Arial" w:cs="Arial"/>
                <w:sz w:val="20"/>
                <w:szCs w:val="20"/>
              </w:rPr>
              <w:t>.</w:t>
            </w:r>
          </w:p>
          <w:p w14:paraId="43F4D2FA" w14:textId="77777777" w:rsidR="001B4F5A" w:rsidRPr="0018340F" w:rsidRDefault="001B4F5A" w:rsidP="006D0D73">
            <w:pPr>
              <w:pStyle w:val="ListParagraph"/>
              <w:numPr>
                <w:ilvl w:val="3"/>
                <w:numId w:val="13"/>
              </w:numPr>
              <w:ind w:left="1332" w:hanging="720"/>
              <w:jc w:val="both"/>
              <w:rPr>
                <w:rFonts w:ascii="Arial" w:hAnsi="Arial" w:cs="Arial"/>
                <w:sz w:val="20"/>
                <w:szCs w:val="20"/>
                <w:lang w:val="hy-AM"/>
              </w:rPr>
            </w:pPr>
            <w:r w:rsidRPr="0018340F">
              <w:rPr>
                <w:rFonts w:ascii="Arial" w:hAnsi="Arial" w:cs="Arial"/>
                <w:sz w:val="20"/>
                <w:szCs w:val="20"/>
                <w:lang w:val="en-US"/>
              </w:rPr>
              <w:t>Կորոնար</w:t>
            </w:r>
            <w:r w:rsidRPr="0018340F">
              <w:rPr>
                <w:rFonts w:ascii="Arial" w:hAnsi="Arial" w:cs="Arial"/>
                <w:sz w:val="20"/>
                <w:szCs w:val="20"/>
                <w:lang w:val="hy-AM"/>
              </w:rPr>
              <w:t xml:space="preserve"> զարկերակների ստենտավորում (դեղապատ և/կամ ոչ դեղապատ ստենտով)</w:t>
            </w:r>
          </w:p>
          <w:p w14:paraId="224EA2D4" w14:textId="77777777" w:rsidR="001B4F5A" w:rsidRPr="0018340F" w:rsidRDefault="001B4F5A" w:rsidP="006D0D73">
            <w:pPr>
              <w:pStyle w:val="ListParagraph"/>
              <w:numPr>
                <w:ilvl w:val="3"/>
                <w:numId w:val="13"/>
              </w:numPr>
              <w:ind w:left="1332" w:hanging="720"/>
              <w:jc w:val="both"/>
              <w:rPr>
                <w:rFonts w:ascii="Arial" w:hAnsi="Arial" w:cs="Arial"/>
                <w:sz w:val="20"/>
                <w:szCs w:val="20"/>
                <w:lang w:val="hy-AM"/>
              </w:rPr>
            </w:pPr>
            <w:r w:rsidRPr="0018340F">
              <w:rPr>
                <w:rFonts w:ascii="Arial" w:hAnsi="Arial" w:cs="Arial"/>
                <w:sz w:val="20"/>
                <w:szCs w:val="20"/>
                <w:lang w:val="en-US"/>
              </w:rPr>
              <w:t>Ա</w:t>
            </w:r>
            <w:r w:rsidRPr="0018340F">
              <w:rPr>
                <w:rFonts w:ascii="Arial" w:hAnsi="Arial" w:cs="Arial"/>
                <w:sz w:val="20"/>
                <w:szCs w:val="20"/>
                <w:lang w:val="hy-AM"/>
              </w:rPr>
              <w:t xml:space="preserve">նգիոպլաստիկա դեղապատ </w:t>
            </w:r>
            <w:r w:rsidRPr="0018340F">
              <w:rPr>
                <w:rFonts w:ascii="Arial" w:hAnsi="Arial" w:cs="Arial"/>
                <w:sz w:val="20"/>
                <w:szCs w:val="20"/>
                <w:lang w:val="en-US"/>
              </w:rPr>
              <w:t>բալոնով</w:t>
            </w:r>
          </w:p>
          <w:p w14:paraId="3DC968F8" w14:textId="77777777" w:rsidR="001B4F5A" w:rsidRPr="0018340F" w:rsidRDefault="001B4F5A" w:rsidP="006D0D73">
            <w:pPr>
              <w:pStyle w:val="ListParagraph"/>
              <w:numPr>
                <w:ilvl w:val="3"/>
                <w:numId w:val="13"/>
              </w:numPr>
              <w:ind w:left="1332" w:hanging="720"/>
              <w:jc w:val="both"/>
              <w:rPr>
                <w:rFonts w:ascii="Arial" w:hAnsi="Arial" w:cs="Arial"/>
                <w:sz w:val="20"/>
                <w:szCs w:val="20"/>
                <w:lang w:val="hy-AM"/>
              </w:rPr>
            </w:pPr>
            <w:r w:rsidRPr="0018340F">
              <w:rPr>
                <w:rFonts w:ascii="Arial" w:hAnsi="Arial" w:cs="Arial"/>
                <w:sz w:val="20"/>
                <w:szCs w:val="20"/>
                <w:lang w:val="hy-AM"/>
              </w:rPr>
              <w:t>Աորտակորոնար շունտավորում</w:t>
            </w:r>
          </w:p>
          <w:p w14:paraId="72CCD6A5" w14:textId="77777777" w:rsidR="001B4F5A" w:rsidRPr="0018340F" w:rsidRDefault="001B4F5A" w:rsidP="006D0D73">
            <w:pPr>
              <w:pStyle w:val="ListParagraph"/>
              <w:numPr>
                <w:ilvl w:val="3"/>
                <w:numId w:val="13"/>
              </w:numPr>
              <w:ind w:left="1332" w:hanging="720"/>
              <w:jc w:val="both"/>
              <w:rPr>
                <w:rFonts w:ascii="Arial" w:hAnsi="Arial" w:cs="Arial"/>
                <w:sz w:val="20"/>
                <w:szCs w:val="20"/>
                <w:lang w:val="hy-AM"/>
              </w:rPr>
            </w:pPr>
            <w:r w:rsidRPr="0018340F">
              <w:rPr>
                <w:rFonts w:ascii="Arial" w:hAnsi="Arial" w:cs="Arial"/>
                <w:sz w:val="20"/>
                <w:szCs w:val="20"/>
                <w:lang w:val="hy-AM"/>
              </w:rPr>
              <w:t xml:space="preserve">Աորտայի պրոթեզավորում (անհետաձգելի դեպքերում՝ աորտայի անևրիզմայի շերտազատում) </w:t>
            </w:r>
          </w:p>
        </w:tc>
        <w:tc>
          <w:tcPr>
            <w:tcW w:w="4050" w:type="dxa"/>
            <w:tcBorders>
              <w:left w:val="single" w:sz="4" w:space="0" w:color="auto"/>
            </w:tcBorders>
            <w:shd w:val="clear" w:color="auto" w:fill="auto"/>
          </w:tcPr>
          <w:p w14:paraId="37536F01" w14:textId="77777777" w:rsidR="001B4F5A" w:rsidRPr="0018340F" w:rsidRDefault="001B4F5A" w:rsidP="006D0D73">
            <w:pPr>
              <w:pStyle w:val="ListParagraph"/>
              <w:numPr>
                <w:ilvl w:val="0"/>
                <w:numId w:val="18"/>
              </w:numPr>
              <w:ind w:hanging="738"/>
              <w:jc w:val="both"/>
              <w:rPr>
                <w:rFonts w:ascii="Arial" w:hAnsi="Arial" w:cs="Arial"/>
                <w:sz w:val="20"/>
                <w:szCs w:val="20"/>
                <w:lang w:val="en-US"/>
              </w:rPr>
            </w:pPr>
            <w:r w:rsidRPr="0018340F">
              <w:rPr>
                <w:rFonts w:ascii="Arial" w:hAnsi="Arial" w:cs="Arial"/>
                <w:sz w:val="20"/>
                <w:szCs w:val="20"/>
              </w:rPr>
              <w:t xml:space="preserve">Сердечнососудистые </w:t>
            </w:r>
            <w:r w:rsidRPr="0018340F">
              <w:rPr>
                <w:rFonts w:ascii="Arial" w:hAnsi="Arial" w:cs="Arial"/>
                <w:sz w:val="20"/>
                <w:szCs w:val="20"/>
                <w:lang w:val="en-US"/>
              </w:rPr>
              <w:t>вмешательства и</w:t>
            </w:r>
            <w:r w:rsidRPr="0018340F">
              <w:rPr>
                <w:rFonts w:ascii="Arial" w:hAnsi="Arial" w:cs="Arial"/>
                <w:sz w:val="20"/>
                <w:szCs w:val="20"/>
              </w:rPr>
              <w:t xml:space="preserve"> операции</w:t>
            </w:r>
            <w:r w:rsidRPr="0018340F">
              <w:rPr>
                <w:rFonts w:ascii="Arial" w:hAnsi="Arial" w:cs="Arial"/>
                <w:sz w:val="20"/>
                <w:szCs w:val="20"/>
                <w:lang w:val="hy-AM"/>
              </w:rPr>
              <w:t>:</w:t>
            </w:r>
          </w:p>
          <w:p w14:paraId="16D644F8" w14:textId="77777777" w:rsidR="001B4F5A" w:rsidRPr="0018340F" w:rsidRDefault="001B4F5A" w:rsidP="006D0D73">
            <w:pPr>
              <w:pStyle w:val="ListParagraph"/>
              <w:numPr>
                <w:ilvl w:val="3"/>
                <w:numId w:val="17"/>
              </w:numPr>
              <w:ind w:hanging="839"/>
              <w:jc w:val="both"/>
              <w:rPr>
                <w:rFonts w:ascii="Arial" w:hAnsi="Arial" w:cs="Arial"/>
                <w:sz w:val="20"/>
                <w:szCs w:val="20"/>
                <w:lang w:val="hy-AM"/>
              </w:rPr>
            </w:pPr>
            <w:r w:rsidRPr="0018340F">
              <w:rPr>
                <w:rFonts w:ascii="Arial" w:hAnsi="Arial" w:cs="Arial"/>
                <w:sz w:val="20"/>
                <w:szCs w:val="20"/>
                <w:lang w:val="ru-RU"/>
              </w:rPr>
              <w:t>Стентирование коронарных артерий (</w:t>
            </w:r>
            <w:r w:rsidRPr="0018340F">
              <w:rPr>
                <w:rFonts w:ascii="Arial" w:hAnsi="Arial" w:cs="Arial"/>
                <w:sz w:val="20"/>
                <w:szCs w:val="20"/>
                <w:lang w:val="hy-AM"/>
              </w:rPr>
              <w:t xml:space="preserve">со стентом с лекарственным покрытием и/или без </w:t>
            </w:r>
            <w:r w:rsidRPr="0018340F">
              <w:rPr>
                <w:rFonts w:ascii="Arial" w:hAnsi="Arial" w:cs="Arial"/>
                <w:sz w:val="20"/>
                <w:szCs w:val="20"/>
                <w:lang w:val="ru-RU"/>
              </w:rPr>
              <w:t xml:space="preserve"> </w:t>
            </w:r>
            <w:r w:rsidRPr="0018340F">
              <w:rPr>
                <w:rFonts w:ascii="Arial" w:hAnsi="Arial" w:cs="Arial"/>
                <w:sz w:val="20"/>
                <w:szCs w:val="20"/>
                <w:lang w:val="hy-AM"/>
              </w:rPr>
              <w:t>лекарственного покрытия</w:t>
            </w:r>
            <w:r w:rsidRPr="0018340F">
              <w:rPr>
                <w:rFonts w:ascii="Arial" w:hAnsi="Arial" w:cs="Arial"/>
                <w:sz w:val="20"/>
                <w:szCs w:val="20"/>
                <w:lang w:val="ru-RU"/>
              </w:rPr>
              <w:t>)</w:t>
            </w:r>
          </w:p>
          <w:p w14:paraId="35209C23" w14:textId="77777777" w:rsidR="001B4F5A" w:rsidRPr="0018340F" w:rsidRDefault="001B4F5A" w:rsidP="006D0D73">
            <w:pPr>
              <w:pStyle w:val="ListParagraph"/>
              <w:numPr>
                <w:ilvl w:val="3"/>
                <w:numId w:val="17"/>
              </w:numPr>
              <w:ind w:hanging="839"/>
              <w:jc w:val="both"/>
              <w:rPr>
                <w:rFonts w:ascii="Arial" w:hAnsi="Arial" w:cs="Arial"/>
                <w:sz w:val="20"/>
                <w:szCs w:val="20"/>
                <w:lang w:val="ru-RU"/>
              </w:rPr>
            </w:pPr>
            <w:r w:rsidRPr="0018340F">
              <w:rPr>
                <w:rFonts w:ascii="Arial" w:hAnsi="Arial" w:cs="Arial"/>
                <w:sz w:val="20"/>
                <w:szCs w:val="20"/>
                <w:lang w:val="ru-RU"/>
              </w:rPr>
              <w:t xml:space="preserve">Aнгиопластика балоном с лекарственным покрытием </w:t>
            </w:r>
          </w:p>
          <w:p w14:paraId="3F12AD7A" w14:textId="77777777" w:rsidR="001B4F5A" w:rsidRPr="0018340F" w:rsidRDefault="001B4F5A" w:rsidP="006D0D73">
            <w:pPr>
              <w:pStyle w:val="ListParagraph"/>
              <w:numPr>
                <w:ilvl w:val="3"/>
                <w:numId w:val="17"/>
              </w:numPr>
              <w:ind w:hanging="839"/>
              <w:jc w:val="both"/>
              <w:rPr>
                <w:rFonts w:ascii="Arial" w:hAnsi="Arial" w:cs="Arial"/>
                <w:sz w:val="20"/>
                <w:szCs w:val="20"/>
                <w:lang w:val="ru-RU"/>
              </w:rPr>
            </w:pPr>
            <w:r w:rsidRPr="0018340F">
              <w:rPr>
                <w:rFonts w:ascii="Arial" w:hAnsi="Arial" w:cs="Arial"/>
                <w:sz w:val="20"/>
                <w:szCs w:val="20"/>
                <w:lang w:val="ru-RU"/>
              </w:rPr>
              <w:t xml:space="preserve">Аорто-коронарное шунтирование </w:t>
            </w:r>
          </w:p>
          <w:p w14:paraId="4A95F517" w14:textId="77777777" w:rsidR="001B4F5A" w:rsidRPr="00A355D9" w:rsidRDefault="001B4F5A" w:rsidP="006D0D73">
            <w:pPr>
              <w:pStyle w:val="ListParagraph"/>
              <w:numPr>
                <w:ilvl w:val="3"/>
                <w:numId w:val="17"/>
              </w:numPr>
              <w:ind w:hanging="839"/>
              <w:jc w:val="both"/>
              <w:rPr>
                <w:rFonts w:ascii="Arial" w:hAnsi="Arial" w:cs="Arial"/>
                <w:sz w:val="20"/>
                <w:szCs w:val="20"/>
                <w:lang w:val="ru-RU"/>
              </w:rPr>
            </w:pPr>
            <w:r w:rsidRPr="0018340F">
              <w:rPr>
                <w:rFonts w:ascii="Arial" w:hAnsi="Arial" w:cs="Arial"/>
                <w:sz w:val="20"/>
                <w:szCs w:val="20"/>
                <w:lang w:val="ru-RU"/>
              </w:rPr>
              <w:t>Протезирование аорты (при неотложных случаях - отслоение аневризмы аорты)</w:t>
            </w:r>
          </w:p>
        </w:tc>
        <w:tc>
          <w:tcPr>
            <w:tcW w:w="2340" w:type="dxa"/>
            <w:shd w:val="clear" w:color="auto" w:fill="auto"/>
            <w:vAlign w:val="center"/>
          </w:tcPr>
          <w:p w14:paraId="75E8500A" w14:textId="77777777" w:rsidR="001B4F5A" w:rsidRPr="0018340F" w:rsidRDefault="001B4F5A" w:rsidP="00CB0664">
            <w:pPr>
              <w:ind w:firstLine="30"/>
              <w:jc w:val="center"/>
              <w:rPr>
                <w:rFonts w:ascii="Arial" w:hAnsi="Arial" w:cs="Arial"/>
                <w:sz w:val="20"/>
                <w:szCs w:val="20"/>
                <w:lang w:val="hy-AM"/>
              </w:rPr>
            </w:pPr>
            <w:r w:rsidRPr="00C11AB9">
              <w:rPr>
                <w:rFonts w:ascii="Arial" w:hAnsi="Arial" w:cs="Arial"/>
                <w:sz w:val="20"/>
                <w:szCs w:val="20"/>
                <w:lang w:val="ru-RU"/>
              </w:rPr>
              <w:t xml:space="preserve">1,500,000 </w:t>
            </w:r>
            <w:r w:rsidRPr="0018340F">
              <w:rPr>
                <w:rFonts w:ascii="Arial" w:hAnsi="Arial" w:cs="Arial"/>
                <w:sz w:val="20"/>
                <w:szCs w:val="20"/>
              </w:rPr>
              <w:t>ՀՀ</w:t>
            </w:r>
            <w:r w:rsidRPr="00C11AB9">
              <w:rPr>
                <w:rFonts w:ascii="Arial" w:hAnsi="Arial" w:cs="Arial"/>
                <w:sz w:val="20"/>
                <w:szCs w:val="20"/>
                <w:lang w:val="ru-RU"/>
              </w:rPr>
              <w:t xml:space="preserve"> </w:t>
            </w:r>
            <w:r w:rsidRPr="0018340F">
              <w:rPr>
                <w:rFonts w:ascii="Arial" w:hAnsi="Arial" w:cs="Arial"/>
                <w:sz w:val="20"/>
                <w:szCs w:val="20"/>
              </w:rPr>
              <w:t>դրամի</w:t>
            </w:r>
            <w:r w:rsidRPr="00C11AB9">
              <w:rPr>
                <w:rFonts w:ascii="Arial" w:hAnsi="Arial" w:cs="Arial"/>
                <w:sz w:val="20"/>
                <w:szCs w:val="20"/>
                <w:lang w:val="ru-RU"/>
              </w:rPr>
              <w:t xml:space="preserve"> </w:t>
            </w:r>
            <w:r w:rsidRPr="0018340F">
              <w:rPr>
                <w:rFonts w:ascii="Arial" w:hAnsi="Arial" w:cs="Arial"/>
                <w:sz w:val="20"/>
                <w:szCs w:val="20"/>
              </w:rPr>
              <w:t>սահմաններում</w:t>
            </w:r>
            <w:r w:rsidRPr="00C11AB9">
              <w:rPr>
                <w:rFonts w:ascii="Arial" w:hAnsi="Arial" w:cs="Arial"/>
                <w:sz w:val="20"/>
                <w:szCs w:val="20"/>
                <w:lang w:val="ru-RU"/>
              </w:rPr>
              <w:t xml:space="preserve"> /</w:t>
            </w:r>
            <w:r w:rsidRPr="0018340F">
              <w:rPr>
                <w:rFonts w:ascii="Arial" w:hAnsi="Arial" w:cs="Arial"/>
                <w:sz w:val="20"/>
                <w:szCs w:val="20"/>
                <w:lang w:val="hy-AM"/>
              </w:rPr>
              <w:t xml:space="preserve"> До </w:t>
            </w:r>
            <w:r w:rsidRPr="00C11AB9">
              <w:rPr>
                <w:rFonts w:ascii="Arial" w:hAnsi="Arial" w:cs="Arial"/>
                <w:sz w:val="20"/>
                <w:szCs w:val="20"/>
                <w:lang w:val="ru-RU"/>
              </w:rPr>
              <w:t xml:space="preserve">1,500,000 </w:t>
            </w:r>
            <w:r w:rsidRPr="0018340F">
              <w:rPr>
                <w:rFonts w:ascii="Arial" w:hAnsi="Arial" w:cs="Arial"/>
                <w:sz w:val="20"/>
                <w:szCs w:val="20"/>
                <w:lang w:val="hy-AM"/>
              </w:rPr>
              <w:t>драм РА</w:t>
            </w:r>
          </w:p>
        </w:tc>
      </w:tr>
      <w:tr w:rsidR="001B4F5A" w:rsidRPr="0018340F" w14:paraId="758C7CA0" w14:textId="77777777" w:rsidTr="00CB0664">
        <w:trPr>
          <w:trHeight w:val="20"/>
        </w:trPr>
        <w:tc>
          <w:tcPr>
            <w:tcW w:w="4320" w:type="dxa"/>
            <w:tcBorders>
              <w:right w:val="single" w:sz="4" w:space="0" w:color="auto"/>
            </w:tcBorders>
            <w:shd w:val="clear" w:color="auto" w:fill="auto"/>
            <w:vAlign w:val="center"/>
          </w:tcPr>
          <w:p w14:paraId="5AF8CAFA" w14:textId="77777777" w:rsidR="001B4F5A" w:rsidRPr="0018340F" w:rsidRDefault="001B4F5A" w:rsidP="006D0D73">
            <w:pPr>
              <w:numPr>
                <w:ilvl w:val="2"/>
                <w:numId w:val="13"/>
              </w:numPr>
              <w:ind w:left="612" w:hanging="612"/>
              <w:jc w:val="both"/>
              <w:rPr>
                <w:rFonts w:ascii="Arial" w:hAnsi="Arial" w:cs="Arial"/>
                <w:sz w:val="20"/>
                <w:szCs w:val="20"/>
              </w:rPr>
            </w:pPr>
            <w:r w:rsidRPr="0018340F">
              <w:rPr>
                <w:rFonts w:ascii="Arial" w:hAnsi="Arial" w:cs="Arial"/>
                <w:sz w:val="20"/>
                <w:szCs w:val="20"/>
                <w:lang w:val="hy-AM"/>
              </w:rPr>
              <w:t xml:space="preserve">Անոթային վիրահատություններ </w:t>
            </w:r>
            <w:r w:rsidRPr="0018340F">
              <w:rPr>
                <w:rFonts w:ascii="Arial" w:hAnsi="Arial" w:cs="Arial"/>
                <w:sz w:val="20"/>
                <w:szCs w:val="20"/>
              </w:rPr>
              <w:t>և միջամտություններ</w:t>
            </w:r>
          </w:p>
        </w:tc>
        <w:tc>
          <w:tcPr>
            <w:tcW w:w="4050" w:type="dxa"/>
            <w:tcBorders>
              <w:left w:val="single" w:sz="4" w:space="0" w:color="auto"/>
            </w:tcBorders>
            <w:shd w:val="clear" w:color="auto" w:fill="auto"/>
            <w:vAlign w:val="center"/>
          </w:tcPr>
          <w:p w14:paraId="158FB55C" w14:textId="77777777" w:rsidR="001B4F5A" w:rsidRPr="0018340F" w:rsidRDefault="001B4F5A" w:rsidP="006D0D73">
            <w:pPr>
              <w:pStyle w:val="ListParagraph"/>
              <w:numPr>
                <w:ilvl w:val="0"/>
                <w:numId w:val="18"/>
              </w:numPr>
              <w:ind w:hanging="738"/>
              <w:jc w:val="both"/>
              <w:rPr>
                <w:rFonts w:ascii="Arial" w:hAnsi="Arial" w:cs="Arial"/>
                <w:sz w:val="20"/>
                <w:szCs w:val="20"/>
                <w:lang w:val="en-US"/>
              </w:rPr>
            </w:pPr>
            <w:r w:rsidRPr="0018340F">
              <w:rPr>
                <w:rFonts w:ascii="Arial" w:hAnsi="Arial" w:cs="Arial"/>
                <w:sz w:val="20"/>
                <w:szCs w:val="20"/>
              </w:rPr>
              <w:t>Сосудистые операции и вмешательства</w:t>
            </w:r>
          </w:p>
        </w:tc>
        <w:tc>
          <w:tcPr>
            <w:tcW w:w="2340" w:type="dxa"/>
            <w:shd w:val="clear" w:color="auto" w:fill="auto"/>
            <w:vAlign w:val="center"/>
          </w:tcPr>
          <w:p w14:paraId="452D4A69" w14:textId="77777777" w:rsidR="001B4F5A" w:rsidRPr="0018340F" w:rsidRDefault="001B4F5A" w:rsidP="00CB0664">
            <w:pPr>
              <w:jc w:val="center"/>
              <w:rPr>
                <w:rFonts w:ascii="Arial" w:hAnsi="Arial" w:cs="Arial"/>
                <w:sz w:val="20"/>
                <w:szCs w:val="20"/>
              </w:rPr>
            </w:pPr>
            <w:r w:rsidRPr="0018340F">
              <w:rPr>
                <w:rFonts w:ascii="Arial" w:hAnsi="Arial" w:cs="Arial"/>
                <w:sz w:val="20"/>
                <w:szCs w:val="20"/>
              </w:rPr>
              <w:t>600,000 ՀՀ դրամի սահմաններում /</w:t>
            </w:r>
            <w:r w:rsidRPr="0018340F">
              <w:rPr>
                <w:rFonts w:ascii="Arial" w:hAnsi="Arial" w:cs="Arial"/>
                <w:sz w:val="20"/>
                <w:szCs w:val="20"/>
                <w:lang w:val="hy-AM"/>
              </w:rPr>
              <w:t xml:space="preserve"> До </w:t>
            </w:r>
            <w:r w:rsidRPr="0018340F">
              <w:rPr>
                <w:rFonts w:ascii="Arial" w:hAnsi="Arial" w:cs="Arial"/>
                <w:sz w:val="20"/>
                <w:szCs w:val="20"/>
              </w:rPr>
              <w:t xml:space="preserve">600,000 </w:t>
            </w:r>
            <w:r w:rsidRPr="0018340F">
              <w:rPr>
                <w:rFonts w:ascii="Arial" w:hAnsi="Arial" w:cs="Arial"/>
                <w:sz w:val="20"/>
                <w:szCs w:val="20"/>
                <w:lang w:val="hy-AM"/>
              </w:rPr>
              <w:t>драм РА</w:t>
            </w:r>
          </w:p>
        </w:tc>
      </w:tr>
      <w:tr w:rsidR="001B4F5A" w:rsidRPr="00C11AB9" w14:paraId="6A960D3D" w14:textId="77777777" w:rsidTr="00CB0664">
        <w:trPr>
          <w:trHeight w:val="20"/>
        </w:trPr>
        <w:tc>
          <w:tcPr>
            <w:tcW w:w="4320" w:type="dxa"/>
            <w:tcBorders>
              <w:right w:val="single" w:sz="4" w:space="0" w:color="auto"/>
            </w:tcBorders>
            <w:shd w:val="clear" w:color="auto" w:fill="auto"/>
            <w:vAlign w:val="center"/>
          </w:tcPr>
          <w:p w14:paraId="29960834" w14:textId="77777777" w:rsidR="001B4F5A" w:rsidRPr="0018340F" w:rsidRDefault="001B4F5A" w:rsidP="006D0D73">
            <w:pPr>
              <w:numPr>
                <w:ilvl w:val="2"/>
                <w:numId w:val="13"/>
              </w:numPr>
              <w:ind w:left="612" w:hanging="612"/>
              <w:jc w:val="both"/>
              <w:rPr>
                <w:rFonts w:ascii="Arial" w:hAnsi="Arial" w:cs="Arial"/>
                <w:sz w:val="20"/>
                <w:szCs w:val="20"/>
                <w:lang w:val="hy-AM"/>
              </w:rPr>
            </w:pPr>
            <w:r w:rsidRPr="0018340F">
              <w:rPr>
                <w:rFonts w:ascii="Arial" w:hAnsi="Arial" w:cs="Arial"/>
                <w:sz w:val="20"/>
                <w:szCs w:val="20"/>
              </w:rPr>
              <w:t>Նյարդավիրաբուժական</w:t>
            </w:r>
            <w:r w:rsidRPr="0018340F">
              <w:rPr>
                <w:rFonts w:ascii="Arial" w:hAnsi="Arial" w:cs="Arial"/>
                <w:sz w:val="20"/>
                <w:szCs w:val="20"/>
                <w:lang w:val="hy-AM"/>
              </w:rPr>
              <w:t xml:space="preserve"> վիրահատություններ և միջամտություններ</w:t>
            </w:r>
          </w:p>
        </w:tc>
        <w:tc>
          <w:tcPr>
            <w:tcW w:w="4050" w:type="dxa"/>
            <w:tcBorders>
              <w:left w:val="single" w:sz="4" w:space="0" w:color="auto"/>
            </w:tcBorders>
            <w:shd w:val="clear" w:color="auto" w:fill="auto"/>
          </w:tcPr>
          <w:p w14:paraId="7BC572F3" w14:textId="77777777" w:rsidR="001B4F5A" w:rsidRPr="0018340F" w:rsidRDefault="001B4F5A" w:rsidP="006D0D73">
            <w:pPr>
              <w:pStyle w:val="ListParagraph"/>
              <w:numPr>
                <w:ilvl w:val="0"/>
                <w:numId w:val="18"/>
              </w:numPr>
              <w:ind w:hanging="738"/>
              <w:jc w:val="both"/>
              <w:rPr>
                <w:rFonts w:ascii="Arial" w:hAnsi="Arial" w:cs="Arial"/>
                <w:sz w:val="20"/>
                <w:szCs w:val="20"/>
                <w:lang w:val="ru-RU"/>
              </w:rPr>
            </w:pPr>
            <w:r w:rsidRPr="0018340F">
              <w:rPr>
                <w:rFonts w:ascii="Arial" w:hAnsi="Arial" w:cs="Arial"/>
                <w:sz w:val="20"/>
                <w:szCs w:val="20"/>
              </w:rPr>
              <w:t>Нейрохирургические операции и вмешательства.</w:t>
            </w:r>
          </w:p>
        </w:tc>
        <w:tc>
          <w:tcPr>
            <w:tcW w:w="2340" w:type="dxa"/>
            <w:shd w:val="clear" w:color="auto" w:fill="auto"/>
            <w:vAlign w:val="center"/>
          </w:tcPr>
          <w:p w14:paraId="60D7E018" w14:textId="77777777" w:rsidR="001B4F5A" w:rsidRPr="0018340F" w:rsidRDefault="001B4F5A" w:rsidP="00CB0664">
            <w:pPr>
              <w:jc w:val="center"/>
              <w:rPr>
                <w:rFonts w:ascii="Arial" w:hAnsi="Arial" w:cs="Arial"/>
                <w:sz w:val="20"/>
                <w:szCs w:val="20"/>
                <w:lang w:val="hy-AM"/>
              </w:rPr>
            </w:pPr>
          </w:p>
          <w:p w14:paraId="54BCD075" w14:textId="77777777" w:rsidR="001B4F5A" w:rsidRPr="00C11AB9" w:rsidRDefault="001B4F5A" w:rsidP="00CB0664">
            <w:pPr>
              <w:jc w:val="center"/>
              <w:rPr>
                <w:rFonts w:ascii="Arial" w:hAnsi="Arial" w:cs="Arial"/>
                <w:sz w:val="20"/>
                <w:szCs w:val="20"/>
                <w:lang w:val="hy-AM"/>
              </w:rPr>
            </w:pPr>
            <w:r w:rsidRPr="00C11AB9">
              <w:rPr>
                <w:rFonts w:ascii="Arial" w:hAnsi="Arial" w:cs="Arial"/>
                <w:sz w:val="20"/>
                <w:szCs w:val="20"/>
                <w:lang w:val="hy-AM"/>
              </w:rPr>
              <w:t>600,000 ՀՀ դրամի սահմաններում /</w:t>
            </w:r>
            <w:r w:rsidRPr="0018340F">
              <w:rPr>
                <w:rFonts w:ascii="Arial" w:hAnsi="Arial" w:cs="Arial"/>
                <w:sz w:val="20"/>
                <w:szCs w:val="20"/>
                <w:lang w:val="hy-AM"/>
              </w:rPr>
              <w:t xml:space="preserve"> До </w:t>
            </w:r>
            <w:r w:rsidRPr="00C11AB9">
              <w:rPr>
                <w:rFonts w:ascii="Arial" w:hAnsi="Arial" w:cs="Arial"/>
                <w:sz w:val="20"/>
                <w:szCs w:val="20"/>
                <w:lang w:val="hy-AM"/>
              </w:rPr>
              <w:t xml:space="preserve">600,000 </w:t>
            </w:r>
            <w:r w:rsidRPr="0018340F">
              <w:rPr>
                <w:rFonts w:ascii="Arial" w:hAnsi="Arial" w:cs="Arial"/>
                <w:sz w:val="20"/>
                <w:szCs w:val="20"/>
                <w:lang w:val="hy-AM"/>
              </w:rPr>
              <w:t>драм РА</w:t>
            </w:r>
          </w:p>
        </w:tc>
      </w:tr>
      <w:tr w:rsidR="001B4F5A" w:rsidRPr="0018340F" w14:paraId="7BCE9602" w14:textId="77777777" w:rsidTr="00CB0664">
        <w:trPr>
          <w:trHeight w:val="20"/>
        </w:trPr>
        <w:tc>
          <w:tcPr>
            <w:tcW w:w="4320" w:type="dxa"/>
            <w:tcBorders>
              <w:right w:val="single" w:sz="4" w:space="0" w:color="auto"/>
            </w:tcBorders>
            <w:shd w:val="clear" w:color="auto" w:fill="auto"/>
            <w:vAlign w:val="center"/>
          </w:tcPr>
          <w:p w14:paraId="1986DD37" w14:textId="77777777" w:rsidR="001B4F5A" w:rsidRPr="0018340F" w:rsidRDefault="001B4F5A" w:rsidP="006D0D73">
            <w:pPr>
              <w:numPr>
                <w:ilvl w:val="2"/>
                <w:numId w:val="13"/>
              </w:numPr>
              <w:ind w:left="612" w:hanging="612"/>
              <w:jc w:val="both"/>
              <w:rPr>
                <w:rFonts w:ascii="Arial" w:hAnsi="Arial" w:cs="Arial"/>
                <w:sz w:val="20"/>
                <w:szCs w:val="20"/>
                <w:lang w:val="hy-AM"/>
              </w:rPr>
            </w:pPr>
            <w:r w:rsidRPr="0018340F">
              <w:rPr>
                <w:rFonts w:ascii="Arial" w:hAnsi="Arial" w:cs="Arial"/>
                <w:sz w:val="20"/>
                <w:szCs w:val="20"/>
              </w:rPr>
              <w:t>Չարորակ</w:t>
            </w:r>
            <w:r w:rsidRPr="0018340F">
              <w:rPr>
                <w:rFonts w:ascii="Arial" w:hAnsi="Arial" w:cs="Arial"/>
                <w:sz w:val="20"/>
                <w:szCs w:val="20"/>
                <w:lang w:val="hy-AM"/>
              </w:rPr>
              <w:t xml:space="preserve"> ուռուցքային հիվանդությունների բուժում</w:t>
            </w:r>
          </w:p>
        </w:tc>
        <w:tc>
          <w:tcPr>
            <w:tcW w:w="4050" w:type="dxa"/>
            <w:tcBorders>
              <w:left w:val="single" w:sz="4" w:space="0" w:color="auto"/>
            </w:tcBorders>
            <w:shd w:val="clear" w:color="auto" w:fill="auto"/>
            <w:vAlign w:val="center"/>
          </w:tcPr>
          <w:p w14:paraId="65E14AB7" w14:textId="77777777" w:rsidR="001B4F5A" w:rsidRPr="0018340F" w:rsidRDefault="001B4F5A" w:rsidP="006D0D73">
            <w:pPr>
              <w:pStyle w:val="ListParagraph"/>
              <w:numPr>
                <w:ilvl w:val="0"/>
                <w:numId w:val="18"/>
              </w:numPr>
              <w:ind w:hanging="738"/>
              <w:jc w:val="both"/>
              <w:rPr>
                <w:rFonts w:ascii="Arial" w:hAnsi="Arial" w:cs="Arial"/>
                <w:sz w:val="20"/>
                <w:szCs w:val="20"/>
              </w:rPr>
            </w:pPr>
            <w:r w:rsidRPr="0018340F">
              <w:rPr>
                <w:rFonts w:ascii="Arial" w:hAnsi="Arial" w:cs="Arial"/>
                <w:sz w:val="20"/>
                <w:szCs w:val="20"/>
              </w:rPr>
              <w:t>Лечение злокачественных онкологических заболеваний</w:t>
            </w:r>
          </w:p>
        </w:tc>
        <w:tc>
          <w:tcPr>
            <w:tcW w:w="2340" w:type="dxa"/>
            <w:shd w:val="clear" w:color="auto" w:fill="auto"/>
            <w:vAlign w:val="center"/>
          </w:tcPr>
          <w:p w14:paraId="0EFC301E" w14:textId="77777777" w:rsidR="001B4F5A" w:rsidRPr="0018340F" w:rsidRDefault="001B4F5A" w:rsidP="00CB0664">
            <w:pPr>
              <w:jc w:val="center"/>
              <w:rPr>
                <w:rFonts w:ascii="Arial" w:hAnsi="Arial" w:cs="Arial"/>
                <w:sz w:val="20"/>
                <w:szCs w:val="20"/>
              </w:rPr>
            </w:pPr>
            <w:r w:rsidRPr="0018340F">
              <w:rPr>
                <w:rFonts w:ascii="Arial" w:hAnsi="Arial" w:cs="Arial"/>
                <w:sz w:val="20"/>
                <w:szCs w:val="20"/>
              </w:rPr>
              <w:t xml:space="preserve">500,000 ՀՀ դրամի սահմաններում / </w:t>
            </w:r>
            <w:r w:rsidRPr="0018340F">
              <w:rPr>
                <w:rFonts w:ascii="Arial" w:hAnsi="Arial" w:cs="Arial"/>
                <w:sz w:val="20"/>
                <w:szCs w:val="20"/>
                <w:lang w:val="hy-AM"/>
              </w:rPr>
              <w:t xml:space="preserve">До </w:t>
            </w:r>
            <w:r w:rsidRPr="0018340F">
              <w:rPr>
                <w:rFonts w:ascii="Arial" w:hAnsi="Arial" w:cs="Arial"/>
                <w:sz w:val="20"/>
                <w:szCs w:val="20"/>
              </w:rPr>
              <w:t xml:space="preserve">500,000 </w:t>
            </w:r>
            <w:r w:rsidRPr="0018340F">
              <w:rPr>
                <w:rFonts w:ascii="Arial" w:hAnsi="Arial" w:cs="Arial"/>
                <w:sz w:val="20"/>
                <w:szCs w:val="20"/>
                <w:lang w:val="hy-AM"/>
              </w:rPr>
              <w:t>драм РА</w:t>
            </w:r>
          </w:p>
        </w:tc>
      </w:tr>
      <w:tr w:rsidR="001B4F5A" w:rsidRPr="00C11AB9" w14:paraId="7BF71913" w14:textId="77777777" w:rsidTr="00CB0664">
        <w:trPr>
          <w:trHeight w:val="20"/>
        </w:trPr>
        <w:tc>
          <w:tcPr>
            <w:tcW w:w="4320" w:type="dxa"/>
            <w:tcBorders>
              <w:right w:val="single" w:sz="4" w:space="0" w:color="auto"/>
            </w:tcBorders>
            <w:shd w:val="clear" w:color="auto" w:fill="auto"/>
            <w:vAlign w:val="center"/>
          </w:tcPr>
          <w:p w14:paraId="3F5DC3E3" w14:textId="77777777" w:rsidR="001B4F5A" w:rsidRPr="0018340F" w:rsidRDefault="001B4F5A" w:rsidP="006D0D73">
            <w:pPr>
              <w:numPr>
                <w:ilvl w:val="2"/>
                <w:numId w:val="13"/>
              </w:numPr>
              <w:ind w:left="612" w:hanging="612"/>
              <w:jc w:val="both"/>
              <w:rPr>
                <w:rFonts w:ascii="Arial" w:hAnsi="Arial" w:cs="Arial"/>
                <w:sz w:val="20"/>
                <w:szCs w:val="20"/>
                <w:lang w:val="hy-AM"/>
              </w:rPr>
            </w:pPr>
            <w:r w:rsidRPr="0018340F">
              <w:rPr>
                <w:rFonts w:ascii="Arial" w:hAnsi="Arial" w:cs="Arial"/>
                <w:sz w:val="20"/>
                <w:szCs w:val="20"/>
              </w:rPr>
              <w:t>Բժշկական</w:t>
            </w:r>
            <w:r w:rsidRPr="0018340F">
              <w:rPr>
                <w:rFonts w:ascii="Arial" w:hAnsi="Arial" w:cs="Arial"/>
                <w:sz w:val="20"/>
                <w:szCs w:val="20"/>
                <w:lang w:val="hy-AM"/>
              </w:rPr>
              <w:t xml:space="preserve"> հաստատությունում կացության ծախսերի (հիվանդասենյակի արժեքի) հատուցում</w:t>
            </w:r>
          </w:p>
        </w:tc>
        <w:tc>
          <w:tcPr>
            <w:tcW w:w="4050" w:type="dxa"/>
            <w:tcBorders>
              <w:left w:val="single" w:sz="4" w:space="0" w:color="auto"/>
            </w:tcBorders>
            <w:shd w:val="clear" w:color="auto" w:fill="auto"/>
          </w:tcPr>
          <w:p w14:paraId="0B30AA5E" w14:textId="77777777" w:rsidR="001B4F5A" w:rsidRPr="0018340F" w:rsidRDefault="001B4F5A" w:rsidP="006D0D73">
            <w:pPr>
              <w:pStyle w:val="ListParagraph"/>
              <w:numPr>
                <w:ilvl w:val="0"/>
                <w:numId w:val="18"/>
              </w:numPr>
              <w:ind w:hanging="738"/>
              <w:jc w:val="both"/>
              <w:rPr>
                <w:rFonts w:ascii="Arial" w:hAnsi="Arial" w:cs="Arial"/>
                <w:sz w:val="20"/>
                <w:szCs w:val="20"/>
              </w:rPr>
            </w:pPr>
            <w:r w:rsidRPr="0018340F">
              <w:rPr>
                <w:rFonts w:ascii="Arial" w:hAnsi="Arial" w:cs="Arial"/>
                <w:sz w:val="20"/>
                <w:szCs w:val="20"/>
              </w:rPr>
              <w:t>Оплата стоимости пребывания в медицинском учреждении (стоимость палаты)</w:t>
            </w:r>
          </w:p>
        </w:tc>
        <w:tc>
          <w:tcPr>
            <w:tcW w:w="2340" w:type="dxa"/>
            <w:shd w:val="clear" w:color="auto" w:fill="auto"/>
            <w:vAlign w:val="center"/>
          </w:tcPr>
          <w:p w14:paraId="650495E3" w14:textId="77777777" w:rsidR="001B4F5A" w:rsidRPr="00C11AB9" w:rsidRDefault="001B4F5A" w:rsidP="00CB0664">
            <w:pPr>
              <w:jc w:val="center"/>
              <w:rPr>
                <w:rFonts w:ascii="Arial" w:hAnsi="Arial" w:cs="Arial"/>
                <w:sz w:val="20"/>
                <w:szCs w:val="20"/>
                <w:lang w:val="ru-RU"/>
              </w:rPr>
            </w:pPr>
            <w:r w:rsidRPr="0018340F">
              <w:rPr>
                <w:rFonts w:ascii="Arial" w:hAnsi="Arial" w:cs="Arial"/>
                <w:sz w:val="20"/>
                <w:szCs w:val="20"/>
              </w:rPr>
              <w:t>Օրական</w:t>
            </w:r>
            <w:r w:rsidRPr="00C11AB9">
              <w:rPr>
                <w:rFonts w:ascii="Arial" w:hAnsi="Arial" w:cs="Arial"/>
                <w:sz w:val="20"/>
                <w:szCs w:val="20"/>
                <w:lang w:val="ru-RU"/>
              </w:rPr>
              <w:t xml:space="preserve"> 10,000 </w:t>
            </w:r>
            <w:r w:rsidRPr="0018340F">
              <w:rPr>
                <w:rFonts w:ascii="Arial" w:hAnsi="Arial" w:cs="Arial"/>
                <w:sz w:val="20"/>
                <w:szCs w:val="20"/>
              </w:rPr>
              <w:t>դրամի</w:t>
            </w:r>
            <w:r w:rsidRPr="00C11AB9">
              <w:rPr>
                <w:rFonts w:ascii="Arial" w:hAnsi="Arial" w:cs="Arial"/>
                <w:sz w:val="20"/>
                <w:szCs w:val="20"/>
                <w:lang w:val="ru-RU"/>
              </w:rPr>
              <w:t xml:space="preserve"> </w:t>
            </w:r>
            <w:r w:rsidRPr="0018340F">
              <w:rPr>
                <w:rFonts w:ascii="Arial" w:hAnsi="Arial" w:cs="Arial"/>
                <w:sz w:val="20"/>
                <w:szCs w:val="20"/>
              </w:rPr>
              <w:t>սահմաններում</w:t>
            </w:r>
            <w:r w:rsidRPr="00C11AB9">
              <w:rPr>
                <w:rFonts w:ascii="Arial" w:hAnsi="Arial" w:cs="Arial"/>
                <w:sz w:val="20"/>
                <w:szCs w:val="20"/>
                <w:lang w:val="ru-RU"/>
              </w:rPr>
              <w:t xml:space="preserve"> / </w:t>
            </w:r>
            <w:r w:rsidRPr="0018340F">
              <w:rPr>
                <w:rFonts w:ascii="Arial" w:hAnsi="Arial" w:cs="Arial"/>
                <w:sz w:val="20"/>
                <w:szCs w:val="20"/>
                <w:lang w:val="ru-RU"/>
              </w:rPr>
              <w:t>До 10,000 драм РА за день</w:t>
            </w:r>
          </w:p>
        </w:tc>
      </w:tr>
      <w:tr w:rsidR="001B4F5A" w:rsidRPr="0018340F" w14:paraId="350FE1A8" w14:textId="77777777" w:rsidTr="00CB0664">
        <w:trPr>
          <w:trHeight w:val="20"/>
        </w:trPr>
        <w:tc>
          <w:tcPr>
            <w:tcW w:w="10710" w:type="dxa"/>
            <w:gridSpan w:val="3"/>
            <w:shd w:val="clear" w:color="auto" w:fill="F2F2F2" w:themeFill="background1" w:themeFillShade="F2"/>
            <w:vAlign w:val="center"/>
          </w:tcPr>
          <w:p w14:paraId="5189F885" w14:textId="77777777" w:rsidR="001B4F5A" w:rsidRPr="0018340F" w:rsidRDefault="001B4F5A" w:rsidP="006D0D73">
            <w:pPr>
              <w:pStyle w:val="CM3"/>
              <w:numPr>
                <w:ilvl w:val="1"/>
                <w:numId w:val="13"/>
              </w:numPr>
              <w:spacing w:line="240" w:lineRule="auto"/>
              <w:ind w:left="612" w:right="57" w:hanging="612"/>
              <w:rPr>
                <w:rFonts w:ascii="Arial" w:hAnsi="Arial" w:cs="Arial"/>
                <w:b/>
                <w:bCs/>
                <w:sz w:val="20"/>
                <w:szCs w:val="20"/>
                <w:lang w:val="en-US"/>
              </w:rPr>
            </w:pPr>
            <w:r w:rsidRPr="0018340F">
              <w:rPr>
                <w:rFonts w:ascii="Arial" w:hAnsi="Arial" w:cs="Arial"/>
                <w:b/>
                <w:bCs/>
                <w:sz w:val="20"/>
                <w:szCs w:val="20"/>
                <w:lang w:val="hy-AM"/>
              </w:rPr>
              <w:t>ՔՐՈՆԻԿ ՀԻՎԱՆԴՈՒԹՅՈՒՆՆԵՐ</w:t>
            </w:r>
            <w:r w:rsidRPr="0018340F">
              <w:rPr>
                <w:rFonts w:ascii="Arial" w:hAnsi="Arial" w:cs="Arial"/>
                <w:b/>
                <w:bCs/>
                <w:sz w:val="20"/>
                <w:szCs w:val="20"/>
              </w:rPr>
              <w:t xml:space="preserve"> / ХРОНИЧЕСКИЕ ЗАБОЛЕВАНИЯ</w:t>
            </w:r>
          </w:p>
        </w:tc>
      </w:tr>
      <w:tr w:rsidR="001B4F5A" w:rsidRPr="0018340F" w14:paraId="330B3ABC" w14:textId="77777777" w:rsidTr="00CB0664">
        <w:trPr>
          <w:trHeight w:val="20"/>
        </w:trPr>
        <w:tc>
          <w:tcPr>
            <w:tcW w:w="4320" w:type="dxa"/>
            <w:tcBorders>
              <w:right w:val="single" w:sz="4" w:space="0" w:color="auto"/>
            </w:tcBorders>
            <w:shd w:val="clear" w:color="auto" w:fill="auto"/>
            <w:vAlign w:val="center"/>
          </w:tcPr>
          <w:p w14:paraId="3D50AD9E" w14:textId="77777777" w:rsidR="001B4F5A" w:rsidRPr="0018340F" w:rsidRDefault="001B4F5A" w:rsidP="006D0D73">
            <w:pPr>
              <w:numPr>
                <w:ilvl w:val="2"/>
                <w:numId w:val="15"/>
              </w:numPr>
              <w:ind w:left="612" w:hanging="612"/>
              <w:jc w:val="both"/>
              <w:rPr>
                <w:rFonts w:ascii="Arial" w:hAnsi="Arial" w:cs="Arial"/>
                <w:sz w:val="20"/>
                <w:szCs w:val="20"/>
                <w:lang w:val="hy-AM"/>
              </w:rPr>
            </w:pPr>
            <w:r w:rsidRPr="0018340F">
              <w:rPr>
                <w:rFonts w:ascii="Arial" w:hAnsi="Arial" w:cs="Arial"/>
                <w:sz w:val="20"/>
                <w:szCs w:val="20"/>
                <w:lang w:val="hy-AM"/>
              </w:rPr>
              <w:t>Ամբուլատոր</w:t>
            </w:r>
            <w:r w:rsidRPr="0018340F">
              <w:rPr>
                <w:rFonts w:ascii="Arial" w:hAnsi="Arial" w:cs="Arial"/>
                <w:sz w:val="20"/>
                <w:szCs w:val="20"/>
              </w:rPr>
              <w:t xml:space="preserve"> բուժում պահանջող քրոնիկ հիվանդությունների սրացումներ</w:t>
            </w:r>
          </w:p>
        </w:tc>
        <w:tc>
          <w:tcPr>
            <w:tcW w:w="4050" w:type="dxa"/>
            <w:tcBorders>
              <w:left w:val="single" w:sz="4" w:space="0" w:color="auto"/>
            </w:tcBorders>
            <w:shd w:val="clear" w:color="auto" w:fill="auto"/>
          </w:tcPr>
          <w:p w14:paraId="5B215A18" w14:textId="77777777" w:rsidR="001B4F5A" w:rsidRPr="0018340F" w:rsidRDefault="001B4F5A" w:rsidP="006D0D73">
            <w:pPr>
              <w:pStyle w:val="ListParagraph"/>
              <w:numPr>
                <w:ilvl w:val="0"/>
                <w:numId w:val="19"/>
              </w:numPr>
              <w:ind w:left="522" w:hanging="540"/>
              <w:jc w:val="both"/>
              <w:rPr>
                <w:rFonts w:ascii="Arial" w:hAnsi="Arial" w:cs="Arial"/>
                <w:sz w:val="20"/>
                <w:szCs w:val="20"/>
                <w:lang w:val="hy-AM"/>
              </w:rPr>
            </w:pPr>
            <w:r w:rsidRPr="0018340F">
              <w:rPr>
                <w:rFonts w:ascii="Arial" w:hAnsi="Arial" w:cs="Arial"/>
                <w:sz w:val="20"/>
                <w:szCs w:val="20"/>
                <w:lang w:val="ru-RU"/>
              </w:rPr>
              <w:t>Обострения хронических заболеваний требующих амбулаторного лечения</w:t>
            </w:r>
          </w:p>
        </w:tc>
        <w:tc>
          <w:tcPr>
            <w:tcW w:w="2340" w:type="dxa"/>
            <w:shd w:val="clear" w:color="auto" w:fill="auto"/>
            <w:vAlign w:val="center"/>
          </w:tcPr>
          <w:p w14:paraId="298A2070" w14:textId="77777777" w:rsidR="001B4F5A" w:rsidRPr="0018340F" w:rsidRDefault="001B4F5A" w:rsidP="00CB0664">
            <w:pPr>
              <w:jc w:val="center"/>
              <w:rPr>
                <w:rFonts w:ascii="Arial" w:hAnsi="Arial" w:cs="Arial"/>
                <w:sz w:val="20"/>
                <w:szCs w:val="20"/>
              </w:rPr>
            </w:pPr>
            <w:r w:rsidRPr="0018340F">
              <w:rPr>
                <w:rFonts w:ascii="Arial" w:hAnsi="Arial" w:cs="Arial"/>
                <w:sz w:val="20"/>
                <w:szCs w:val="20"/>
              </w:rPr>
              <w:t>1 սրացում /1 обострение</w:t>
            </w:r>
          </w:p>
        </w:tc>
      </w:tr>
      <w:tr w:rsidR="001B4F5A" w:rsidRPr="0018340F" w14:paraId="5F527189" w14:textId="77777777" w:rsidTr="00CB0664">
        <w:trPr>
          <w:trHeight w:val="20"/>
        </w:trPr>
        <w:tc>
          <w:tcPr>
            <w:tcW w:w="4320" w:type="dxa"/>
            <w:tcBorders>
              <w:right w:val="single" w:sz="4" w:space="0" w:color="auto"/>
            </w:tcBorders>
            <w:shd w:val="clear" w:color="auto" w:fill="auto"/>
            <w:vAlign w:val="center"/>
          </w:tcPr>
          <w:p w14:paraId="50D9142A" w14:textId="77777777" w:rsidR="001B4F5A" w:rsidRPr="0018340F" w:rsidRDefault="001B4F5A" w:rsidP="006D0D73">
            <w:pPr>
              <w:numPr>
                <w:ilvl w:val="2"/>
                <w:numId w:val="15"/>
              </w:numPr>
              <w:ind w:left="612" w:hanging="612"/>
              <w:jc w:val="both"/>
              <w:rPr>
                <w:rFonts w:ascii="Arial" w:hAnsi="Arial" w:cs="Arial"/>
                <w:sz w:val="20"/>
                <w:szCs w:val="20"/>
              </w:rPr>
            </w:pPr>
            <w:r w:rsidRPr="0018340F">
              <w:rPr>
                <w:rFonts w:ascii="Arial" w:hAnsi="Arial" w:cs="Arial"/>
                <w:sz w:val="20"/>
                <w:szCs w:val="20"/>
              </w:rPr>
              <w:t>Ստացիոնար բուժում պահանջող քրոնիկ հիվանդությունների սրացումներ</w:t>
            </w:r>
          </w:p>
        </w:tc>
        <w:tc>
          <w:tcPr>
            <w:tcW w:w="4050" w:type="dxa"/>
            <w:tcBorders>
              <w:left w:val="single" w:sz="4" w:space="0" w:color="auto"/>
            </w:tcBorders>
            <w:shd w:val="clear" w:color="auto" w:fill="auto"/>
            <w:vAlign w:val="center"/>
          </w:tcPr>
          <w:p w14:paraId="32E76F3E" w14:textId="77777777" w:rsidR="001B4F5A" w:rsidRPr="0018340F" w:rsidRDefault="001B4F5A" w:rsidP="006D0D73">
            <w:pPr>
              <w:pStyle w:val="ListParagraph"/>
              <w:numPr>
                <w:ilvl w:val="0"/>
                <w:numId w:val="19"/>
              </w:numPr>
              <w:ind w:left="522" w:hanging="540"/>
              <w:jc w:val="both"/>
              <w:rPr>
                <w:rFonts w:ascii="Arial" w:hAnsi="Arial" w:cs="Arial"/>
                <w:sz w:val="20"/>
                <w:szCs w:val="20"/>
              </w:rPr>
            </w:pPr>
            <w:r w:rsidRPr="0018340F">
              <w:rPr>
                <w:rFonts w:ascii="Arial" w:hAnsi="Arial" w:cs="Arial"/>
                <w:sz w:val="20"/>
                <w:szCs w:val="20"/>
                <w:lang w:val="ru-RU"/>
              </w:rPr>
              <w:t>Обострения хронических заболеваний, требующих стационарного лечения</w:t>
            </w:r>
          </w:p>
        </w:tc>
        <w:tc>
          <w:tcPr>
            <w:tcW w:w="2340" w:type="dxa"/>
            <w:shd w:val="clear" w:color="auto" w:fill="auto"/>
            <w:vAlign w:val="center"/>
          </w:tcPr>
          <w:p w14:paraId="73A36B25" w14:textId="77777777" w:rsidR="001B4F5A" w:rsidRPr="0018340F" w:rsidRDefault="001B4F5A" w:rsidP="00CB0664">
            <w:pPr>
              <w:jc w:val="center"/>
              <w:rPr>
                <w:rFonts w:ascii="Arial" w:hAnsi="Arial" w:cs="Arial"/>
                <w:sz w:val="20"/>
                <w:szCs w:val="20"/>
              </w:rPr>
            </w:pPr>
            <w:r w:rsidRPr="0018340F">
              <w:rPr>
                <w:rFonts w:ascii="Arial" w:hAnsi="Arial" w:cs="Arial"/>
                <w:sz w:val="20"/>
                <w:szCs w:val="20"/>
              </w:rPr>
              <w:t>1 սրացում /1 обострение</w:t>
            </w:r>
          </w:p>
        </w:tc>
      </w:tr>
      <w:tr w:rsidR="001B4F5A" w:rsidRPr="00C11AB9" w14:paraId="1FC53860" w14:textId="77777777" w:rsidTr="00CB0664">
        <w:trPr>
          <w:trHeight w:val="329"/>
        </w:trPr>
        <w:tc>
          <w:tcPr>
            <w:tcW w:w="4320" w:type="dxa"/>
            <w:tcBorders>
              <w:right w:val="single" w:sz="4" w:space="0" w:color="auto"/>
            </w:tcBorders>
            <w:shd w:val="clear" w:color="auto" w:fill="auto"/>
            <w:vAlign w:val="center"/>
          </w:tcPr>
          <w:p w14:paraId="78DA81C9" w14:textId="77777777" w:rsidR="001B4F5A" w:rsidRPr="0018340F" w:rsidRDefault="001B4F5A" w:rsidP="006D0D73">
            <w:pPr>
              <w:numPr>
                <w:ilvl w:val="2"/>
                <w:numId w:val="15"/>
              </w:numPr>
              <w:ind w:left="612" w:hanging="612"/>
              <w:jc w:val="both"/>
              <w:rPr>
                <w:rFonts w:ascii="Arial" w:hAnsi="Arial" w:cs="Arial"/>
                <w:sz w:val="20"/>
                <w:szCs w:val="20"/>
                <w:lang w:val="hy-AM"/>
              </w:rPr>
            </w:pPr>
            <w:r w:rsidRPr="0018340F">
              <w:rPr>
                <w:rFonts w:ascii="Arial" w:hAnsi="Arial" w:cs="Arial"/>
                <w:sz w:val="20"/>
                <w:szCs w:val="20"/>
              </w:rPr>
              <w:t>Պլանային</w:t>
            </w:r>
            <w:r w:rsidRPr="0018340F">
              <w:rPr>
                <w:rFonts w:ascii="Arial" w:hAnsi="Arial" w:cs="Arial"/>
                <w:sz w:val="20"/>
                <w:szCs w:val="20"/>
                <w:lang w:val="hy-AM"/>
              </w:rPr>
              <w:t xml:space="preserve"> բուժում պահանջող հիվանդությունների վիրաբուժություն և/կամ միջամտություն</w:t>
            </w:r>
          </w:p>
        </w:tc>
        <w:tc>
          <w:tcPr>
            <w:tcW w:w="4050" w:type="dxa"/>
            <w:tcBorders>
              <w:left w:val="single" w:sz="4" w:space="0" w:color="auto"/>
            </w:tcBorders>
            <w:shd w:val="clear" w:color="auto" w:fill="auto"/>
            <w:vAlign w:val="center"/>
          </w:tcPr>
          <w:p w14:paraId="71B2073C" w14:textId="77777777" w:rsidR="001B4F5A" w:rsidRPr="0018340F" w:rsidRDefault="001B4F5A" w:rsidP="006D0D73">
            <w:pPr>
              <w:pStyle w:val="ListParagraph"/>
              <w:numPr>
                <w:ilvl w:val="0"/>
                <w:numId w:val="19"/>
              </w:numPr>
              <w:ind w:left="522" w:hanging="540"/>
              <w:jc w:val="both"/>
              <w:rPr>
                <w:rFonts w:ascii="Arial" w:hAnsi="Arial" w:cs="Arial"/>
                <w:sz w:val="20"/>
                <w:szCs w:val="20"/>
                <w:lang w:val="hy-AM"/>
              </w:rPr>
            </w:pPr>
            <w:r w:rsidRPr="0018340F">
              <w:rPr>
                <w:rFonts w:ascii="Arial" w:hAnsi="Arial" w:cs="Arial"/>
                <w:sz w:val="20"/>
                <w:szCs w:val="20"/>
              </w:rPr>
              <w:t>Плановое лечение заболеваний с помощью хирургии и/или вмешательств</w:t>
            </w:r>
            <w:r w:rsidRPr="0018340F">
              <w:rPr>
                <w:rFonts w:ascii="Arial" w:hAnsi="Arial" w:cs="Arial"/>
                <w:sz w:val="20"/>
                <w:szCs w:val="20"/>
                <w:lang w:val="hy-AM"/>
              </w:rPr>
              <w:t>а</w:t>
            </w:r>
          </w:p>
        </w:tc>
        <w:tc>
          <w:tcPr>
            <w:tcW w:w="2340" w:type="dxa"/>
            <w:shd w:val="clear" w:color="auto" w:fill="auto"/>
            <w:vAlign w:val="center"/>
          </w:tcPr>
          <w:p w14:paraId="55CC7584" w14:textId="77777777" w:rsidR="001B4F5A" w:rsidRPr="00C11AB9" w:rsidRDefault="001B4F5A" w:rsidP="00CB0664">
            <w:pPr>
              <w:jc w:val="center"/>
              <w:rPr>
                <w:rFonts w:ascii="Arial" w:hAnsi="Arial" w:cs="Arial"/>
                <w:sz w:val="20"/>
                <w:szCs w:val="20"/>
                <w:lang w:val="hy-AM"/>
              </w:rPr>
            </w:pPr>
            <w:r w:rsidRPr="00C11AB9">
              <w:rPr>
                <w:rFonts w:ascii="Arial" w:hAnsi="Arial" w:cs="Arial"/>
                <w:sz w:val="20"/>
                <w:szCs w:val="20"/>
                <w:lang w:val="hy-AM"/>
              </w:rPr>
              <w:t>250,000 ՀՀ դրամի սահմաններում /</w:t>
            </w:r>
            <w:r w:rsidRPr="0018340F">
              <w:rPr>
                <w:rFonts w:ascii="Arial" w:hAnsi="Arial" w:cs="Arial"/>
                <w:sz w:val="20"/>
                <w:szCs w:val="20"/>
                <w:lang w:val="hy-AM"/>
              </w:rPr>
              <w:t xml:space="preserve"> До </w:t>
            </w:r>
            <w:r w:rsidRPr="00C11AB9">
              <w:rPr>
                <w:rFonts w:ascii="Arial" w:hAnsi="Arial" w:cs="Arial"/>
                <w:sz w:val="20"/>
                <w:szCs w:val="20"/>
                <w:lang w:val="hy-AM"/>
              </w:rPr>
              <w:t xml:space="preserve">250,000 </w:t>
            </w:r>
            <w:r w:rsidRPr="0018340F">
              <w:rPr>
                <w:rFonts w:ascii="Arial" w:hAnsi="Arial" w:cs="Arial"/>
                <w:sz w:val="20"/>
                <w:szCs w:val="20"/>
                <w:lang w:val="hy-AM"/>
              </w:rPr>
              <w:t>драм РА</w:t>
            </w:r>
          </w:p>
        </w:tc>
      </w:tr>
      <w:tr w:rsidR="001B4F5A" w:rsidRPr="00C11AB9" w14:paraId="5F60BC09" w14:textId="77777777" w:rsidTr="00CB0664">
        <w:trPr>
          <w:trHeight w:val="20"/>
        </w:trPr>
        <w:tc>
          <w:tcPr>
            <w:tcW w:w="10710" w:type="dxa"/>
            <w:gridSpan w:val="3"/>
            <w:shd w:val="clear" w:color="auto" w:fill="auto"/>
            <w:vAlign w:val="center"/>
          </w:tcPr>
          <w:p w14:paraId="6C10722B" w14:textId="77777777" w:rsidR="001B4F5A" w:rsidRPr="0018340F" w:rsidRDefault="001B4F5A" w:rsidP="00CB0664">
            <w:pPr>
              <w:jc w:val="both"/>
              <w:rPr>
                <w:rFonts w:ascii="Arial" w:hAnsi="Arial" w:cs="Arial"/>
                <w:bCs/>
                <w:sz w:val="20"/>
                <w:szCs w:val="20"/>
                <w:lang w:val="hy-AM"/>
              </w:rPr>
            </w:pPr>
            <w:r w:rsidRPr="0018340F">
              <w:rPr>
                <w:rFonts w:ascii="Arial" w:hAnsi="Arial" w:cs="Arial"/>
                <w:bCs/>
                <w:sz w:val="20"/>
                <w:szCs w:val="20"/>
                <w:lang w:val="hy-AM"/>
              </w:rPr>
              <w:t>* ա</w:t>
            </w:r>
            <w:r w:rsidRPr="00C11AB9">
              <w:rPr>
                <w:rFonts w:ascii="Arial" w:hAnsi="Arial" w:cs="Arial"/>
                <w:bCs/>
                <w:sz w:val="20"/>
                <w:szCs w:val="20"/>
                <w:lang w:val="hy-AM"/>
              </w:rPr>
              <w:t xml:space="preserve">) </w:t>
            </w:r>
            <w:r w:rsidRPr="0018340F">
              <w:rPr>
                <w:rFonts w:ascii="Arial" w:hAnsi="Arial" w:cs="Arial"/>
                <w:bCs/>
                <w:sz w:val="20"/>
                <w:szCs w:val="20"/>
                <w:lang w:val="hy-AM"/>
              </w:rPr>
              <w:t>Ընտանիքի անդամների ապահովագրության դեպքում ընտանիքի անդամների նկատմամբ 1.4.3 կետի</w:t>
            </w:r>
            <w:r w:rsidRPr="00C11AB9">
              <w:rPr>
                <w:rFonts w:ascii="Arial" w:hAnsi="Arial" w:cs="Arial"/>
                <w:bCs/>
                <w:sz w:val="20"/>
                <w:szCs w:val="20"/>
                <w:lang w:val="hy-AM"/>
              </w:rPr>
              <w:t xml:space="preserve"> </w:t>
            </w:r>
            <w:r w:rsidRPr="0018340F">
              <w:rPr>
                <w:rFonts w:ascii="Arial" w:hAnsi="Arial" w:cs="Arial"/>
                <w:bCs/>
                <w:sz w:val="20"/>
                <w:szCs w:val="20"/>
                <w:lang w:val="hy-AM"/>
              </w:rPr>
              <w:t>համար գործում է 12 ամիս սպասման ժամկետ</w:t>
            </w:r>
            <w:r w:rsidRPr="0018340F">
              <w:rPr>
                <w:rFonts w:ascii="Arial" w:hAnsi="Arial" w:cs="Arial"/>
                <w:sz w:val="20"/>
                <w:szCs w:val="20"/>
                <w:vertAlign w:val="superscript"/>
                <w:lang w:val="hy-AM"/>
              </w:rPr>
              <w:footnoteReference w:id="17"/>
            </w:r>
            <w:r w:rsidRPr="0018340F">
              <w:rPr>
                <w:rFonts w:ascii="Arial" w:hAnsi="Arial" w:cs="Arial"/>
                <w:bCs/>
                <w:sz w:val="20"/>
                <w:szCs w:val="20"/>
                <w:lang w:val="hy-AM"/>
              </w:rPr>
              <w:t>::</w:t>
            </w:r>
          </w:p>
          <w:p w14:paraId="4DF8DDC5" w14:textId="77777777" w:rsidR="001B4F5A" w:rsidRPr="0018340F" w:rsidRDefault="001B4F5A" w:rsidP="00CB0664">
            <w:pPr>
              <w:jc w:val="both"/>
              <w:rPr>
                <w:rFonts w:ascii="Arial" w:hAnsi="Arial" w:cs="Arial"/>
                <w:bCs/>
                <w:sz w:val="20"/>
                <w:szCs w:val="20"/>
                <w:lang w:val="hy-AM"/>
              </w:rPr>
            </w:pPr>
            <w:r w:rsidRPr="0018340F">
              <w:rPr>
                <w:rFonts w:ascii="Arial" w:hAnsi="Arial" w:cs="Arial"/>
                <w:bCs/>
                <w:sz w:val="20"/>
                <w:szCs w:val="20"/>
                <w:lang w:val="hy-AM"/>
              </w:rPr>
              <w:t>По пункту</w:t>
            </w:r>
            <w:r w:rsidRPr="00C11AB9">
              <w:rPr>
                <w:rFonts w:ascii="Arial" w:hAnsi="Arial" w:cs="Arial"/>
                <w:bCs/>
                <w:sz w:val="20"/>
                <w:szCs w:val="20"/>
                <w:lang w:val="ru-RU"/>
              </w:rPr>
              <w:t xml:space="preserve"> </w:t>
            </w:r>
            <w:r w:rsidRPr="0018340F">
              <w:rPr>
                <w:rFonts w:ascii="Arial" w:hAnsi="Arial" w:cs="Arial"/>
                <w:bCs/>
                <w:sz w:val="20"/>
                <w:szCs w:val="20"/>
                <w:lang w:val="hy-AM"/>
              </w:rPr>
              <w:t>1.4.3 для членов семей, действует период ожидания1 - 12 месяцев</w:t>
            </w:r>
          </w:p>
        </w:tc>
      </w:tr>
      <w:tr w:rsidR="001B4F5A" w:rsidRPr="0018340F" w14:paraId="1EB5EDE3" w14:textId="77777777" w:rsidTr="00CB0664">
        <w:trPr>
          <w:trHeight w:val="20"/>
        </w:trPr>
        <w:tc>
          <w:tcPr>
            <w:tcW w:w="10710" w:type="dxa"/>
            <w:gridSpan w:val="3"/>
            <w:shd w:val="clear" w:color="auto" w:fill="F2F2F2" w:themeFill="background1" w:themeFillShade="F2"/>
            <w:vAlign w:val="center"/>
          </w:tcPr>
          <w:p w14:paraId="1D1A8D92" w14:textId="77777777" w:rsidR="001B4F5A" w:rsidRPr="0018340F" w:rsidRDefault="001B4F5A" w:rsidP="006D0D73">
            <w:pPr>
              <w:pStyle w:val="CM3"/>
              <w:numPr>
                <w:ilvl w:val="1"/>
                <w:numId w:val="13"/>
              </w:numPr>
              <w:spacing w:line="240" w:lineRule="auto"/>
              <w:ind w:left="612" w:right="57" w:hanging="612"/>
              <w:rPr>
                <w:rFonts w:ascii="Arial" w:hAnsi="Arial" w:cs="Arial"/>
                <w:b/>
                <w:sz w:val="20"/>
                <w:szCs w:val="20"/>
                <w:lang w:val="en-US"/>
              </w:rPr>
            </w:pPr>
            <w:r w:rsidRPr="0018340F">
              <w:rPr>
                <w:rFonts w:ascii="Arial" w:hAnsi="Arial" w:cs="Arial"/>
                <w:b/>
                <w:sz w:val="20"/>
                <w:szCs w:val="20"/>
                <w:lang w:val="en-US"/>
              </w:rPr>
              <w:t xml:space="preserve">ԴԵՂՈՐԱՅՔ / </w:t>
            </w:r>
            <w:r w:rsidRPr="0018340F">
              <w:rPr>
                <w:rFonts w:ascii="Arial" w:hAnsi="Arial" w:cs="Arial"/>
                <w:b/>
                <w:snapToGrid w:val="0"/>
                <w:sz w:val="20"/>
                <w:szCs w:val="20"/>
              </w:rPr>
              <w:t>МЕДИКАМЕНТЫ</w:t>
            </w:r>
          </w:p>
        </w:tc>
      </w:tr>
      <w:tr w:rsidR="001B4F5A" w:rsidRPr="0018340F" w14:paraId="0B279CDD" w14:textId="77777777" w:rsidTr="00CB0664">
        <w:trPr>
          <w:trHeight w:val="20"/>
        </w:trPr>
        <w:tc>
          <w:tcPr>
            <w:tcW w:w="4320" w:type="dxa"/>
            <w:tcBorders>
              <w:right w:val="single" w:sz="4" w:space="0" w:color="auto"/>
            </w:tcBorders>
            <w:shd w:val="clear" w:color="auto" w:fill="auto"/>
            <w:vAlign w:val="center"/>
          </w:tcPr>
          <w:p w14:paraId="4473DAC2" w14:textId="77777777" w:rsidR="001B4F5A" w:rsidRPr="0018340F" w:rsidRDefault="001B4F5A" w:rsidP="006D0D73">
            <w:pPr>
              <w:numPr>
                <w:ilvl w:val="2"/>
                <w:numId w:val="13"/>
              </w:numPr>
              <w:ind w:left="612" w:hanging="612"/>
              <w:jc w:val="both"/>
              <w:rPr>
                <w:rFonts w:ascii="Arial" w:hAnsi="Arial" w:cs="Arial"/>
                <w:sz w:val="20"/>
                <w:szCs w:val="20"/>
                <w:lang w:val="hy-AM"/>
              </w:rPr>
            </w:pPr>
            <w:r w:rsidRPr="0018340F">
              <w:rPr>
                <w:rFonts w:ascii="Arial" w:hAnsi="Arial" w:cs="Arial"/>
                <w:sz w:val="20"/>
                <w:szCs w:val="20"/>
                <w:lang w:val="hy-AM"/>
              </w:rPr>
              <w:t xml:space="preserve">Բուժող բժշկի կողմից նշանակված դեղորայքի ձեռքբերման ծախսերի հատուցում                           </w:t>
            </w:r>
          </w:p>
          <w:p w14:paraId="2B9C0E48" w14:textId="77777777" w:rsidR="001B4F5A" w:rsidRPr="0018340F" w:rsidRDefault="001B4F5A" w:rsidP="006D0D73">
            <w:pPr>
              <w:numPr>
                <w:ilvl w:val="2"/>
                <w:numId w:val="13"/>
              </w:numPr>
              <w:ind w:left="612" w:hanging="612"/>
              <w:jc w:val="both"/>
              <w:rPr>
                <w:rFonts w:ascii="Arial" w:hAnsi="Arial" w:cs="Arial"/>
                <w:sz w:val="20"/>
                <w:szCs w:val="20"/>
                <w:lang w:val="hy-AM"/>
              </w:rPr>
            </w:pPr>
            <w:r w:rsidRPr="0018340F">
              <w:rPr>
                <w:rFonts w:ascii="Arial" w:hAnsi="Arial" w:cs="Arial"/>
                <w:sz w:val="20"/>
                <w:szCs w:val="20"/>
                <w:lang w:val="hy-AM"/>
              </w:rPr>
              <w:t>Բուժող բժշկի կողմից նշանակված դեղորայքը ուղեգրով/դեղատնային քարտով ձեռք բերելու հնարավորություն առնվազն 3 դեղատների ցանցից</w:t>
            </w:r>
          </w:p>
        </w:tc>
        <w:tc>
          <w:tcPr>
            <w:tcW w:w="4050" w:type="dxa"/>
            <w:tcBorders>
              <w:left w:val="single" w:sz="4" w:space="0" w:color="auto"/>
            </w:tcBorders>
            <w:shd w:val="clear" w:color="auto" w:fill="auto"/>
          </w:tcPr>
          <w:p w14:paraId="1CDCB6C7" w14:textId="77777777" w:rsidR="001B4F5A" w:rsidRPr="0018340F" w:rsidRDefault="001B4F5A" w:rsidP="006D0D73">
            <w:pPr>
              <w:pStyle w:val="CM3"/>
              <w:numPr>
                <w:ilvl w:val="2"/>
                <w:numId w:val="20"/>
              </w:numPr>
              <w:tabs>
                <w:tab w:val="left" w:pos="540"/>
              </w:tabs>
              <w:spacing w:line="240" w:lineRule="auto"/>
              <w:ind w:right="58"/>
              <w:jc w:val="both"/>
              <w:rPr>
                <w:rFonts w:ascii="Arial" w:hAnsi="Arial" w:cs="Arial"/>
                <w:sz w:val="20"/>
                <w:szCs w:val="20"/>
              </w:rPr>
            </w:pPr>
            <w:r w:rsidRPr="0018340F">
              <w:rPr>
                <w:rFonts w:ascii="Arial" w:hAnsi="Arial" w:cs="Arial"/>
                <w:sz w:val="20"/>
                <w:szCs w:val="20"/>
              </w:rPr>
              <w:t>Возмещение расходов на приобретение медикаментов, назначенных лечащим врачом</w:t>
            </w:r>
          </w:p>
          <w:p w14:paraId="5A5CA2DE" w14:textId="77777777" w:rsidR="001B4F5A" w:rsidRPr="0018340F" w:rsidRDefault="001B4F5A" w:rsidP="006D0D73">
            <w:pPr>
              <w:pStyle w:val="CM3"/>
              <w:numPr>
                <w:ilvl w:val="2"/>
                <w:numId w:val="20"/>
              </w:numPr>
              <w:tabs>
                <w:tab w:val="left" w:pos="540"/>
              </w:tabs>
              <w:spacing w:line="240" w:lineRule="auto"/>
              <w:ind w:right="58"/>
              <w:jc w:val="both"/>
              <w:rPr>
                <w:rFonts w:ascii="Arial" w:hAnsi="Arial" w:cs="Arial"/>
                <w:sz w:val="20"/>
                <w:szCs w:val="20"/>
                <w:lang w:val="hy-AM"/>
              </w:rPr>
            </w:pPr>
            <w:r w:rsidRPr="0018340F">
              <w:rPr>
                <w:rFonts w:ascii="Arial" w:hAnsi="Arial" w:cs="Arial"/>
                <w:sz w:val="20"/>
                <w:szCs w:val="20"/>
              </w:rPr>
              <w:t>Возможность приобретения медикаментов, назначенных лечащим врачом, в сети аптек  «Альфа Фарм», «Натали Фарм», «Гедеон Рихтер» и «Док» бесплатно/по направлению.</w:t>
            </w:r>
          </w:p>
        </w:tc>
        <w:tc>
          <w:tcPr>
            <w:tcW w:w="2340" w:type="dxa"/>
            <w:shd w:val="clear" w:color="auto" w:fill="auto"/>
            <w:vAlign w:val="center"/>
          </w:tcPr>
          <w:p w14:paraId="2EE10FCB" w14:textId="77777777" w:rsidR="001B4F5A" w:rsidRPr="0018340F" w:rsidRDefault="001B4F5A" w:rsidP="00CB0664">
            <w:pPr>
              <w:jc w:val="center"/>
              <w:rPr>
                <w:rFonts w:ascii="Arial" w:hAnsi="Arial" w:cs="Arial"/>
                <w:sz w:val="20"/>
                <w:szCs w:val="20"/>
              </w:rPr>
            </w:pPr>
            <w:r w:rsidRPr="0018340F">
              <w:rPr>
                <w:rFonts w:ascii="Arial" w:hAnsi="Arial" w:cs="Arial"/>
                <w:sz w:val="20"/>
                <w:szCs w:val="20"/>
              </w:rPr>
              <w:t>Հատուցվում է/</w:t>
            </w:r>
            <w:r w:rsidRPr="0018340F">
              <w:rPr>
                <w:rFonts w:ascii="Arial" w:hAnsi="Arial" w:cs="Arial"/>
                <w:sz w:val="20"/>
                <w:szCs w:val="20"/>
                <w:lang w:val="hy-AM"/>
              </w:rPr>
              <w:t xml:space="preserve"> Покрывается</w:t>
            </w:r>
          </w:p>
        </w:tc>
      </w:tr>
      <w:tr w:rsidR="001B4F5A" w:rsidRPr="0018340F" w14:paraId="2F702D1A" w14:textId="77777777" w:rsidTr="00CB0664">
        <w:trPr>
          <w:trHeight w:val="20"/>
        </w:trPr>
        <w:tc>
          <w:tcPr>
            <w:tcW w:w="10710" w:type="dxa"/>
            <w:gridSpan w:val="3"/>
            <w:shd w:val="clear" w:color="auto" w:fill="F2F2F2" w:themeFill="background1" w:themeFillShade="F2"/>
          </w:tcPr>
          <w:p w14:paraId="09B99405" w14:textId="77777777" w:rsidR="001B4F5A" w:rsidRPr="0018340F" w:rsidRDefault="001B4F5A" w:rsidP="006D0D73">
            <w:pPr>
              <w:pStyle w:val="CM3"/>
              <w:numPr>
                <w:ilvl w:val="1"/>
                <w:numId w:val="13"/>
              </w:numPr>
              <w:spacing w:line="240" w:lineRule="auto"/>
              <w:ind w:left="612" w:right="57" w:hanging="612"/>
              <w:rPr>
                <w:rFonts w:ascii="Arial" w:hAnsi="Arial" w:cs="Arial"/>
                <w:b/>
                <w:bCs/>
                <w:sz w:val="20"/>
                <w:szCs w:val="20"/>
                <w:lang w:val="hy-AM"/>
              </w:rPr>
            </w:pPr>
            <w:r w:rsidRPr="0018340F">
              <w:rPr>
                <w:rFonts w:ascii="Arial" w:hAnsi="Arial" w:cs="Arial"/>
                <w:b/>
                <w:sz w:val="20"/>
                <w:szCs w:val="20"/>
                <w:lang w:val="en-US"/>
              </w:rPr>
              <w:t>ԱԿՆԱԲՈՒԺՈՒԹՅՈՒՆ</w:t>
            </w:r>
            <w:r w:rsidRPr="0018340F">
              <w:rPr>
                <w:rFonts w:ascii="Arial" w:hAnsi="Arial" w:cs="Arial"/>
                <w:b/>
                <w:sz w:val="20"/>
                <w:szCs w:val="20"/>
                <w:lang w:val="hy-AM"/>
              </w:rPr>
              <w:t xml:space="preserve"> </w:t>
            </w:r>
            <w:r w:rsidRPr="0018340F">
              <w:rPr>
                <w:rFonts w:ascii="Arial" w:hAnsi="Arial" w:cs="Arial"/>
                <w:b/>
                <w:sz w:val="20"/>
                <w:szCs w:val="20"/>
                <w:lang w:val="en-US"/>
              </w:rPr>
              <w:t>/</w:t>
            </w:r>
            <w:r w:rsidRPr="0018340F">
              <w:rPr>
                <w:rFonts w:ascii="Arial" w:hAnsi="Arial" w:cs="Arial"/>
                <w:b/>
                <w:bCs/>
                <w:sz w:val="20"/>
                <w:szCs w:val="20"/>
                <w:lang w:val="en-US"/>
              </w:rPr>
              <w:t xml:space="preserve"> </w:t>
            </w:r>
            <w:r w:rsidRPr="0018340F">
              <w:rPr>
                <w:rFonts w:ascii="Arial" w:hAnsi="Arial" w:cs="Arial"/>
                <w:b/>
                <w:snapToGrid w:val="0"/>
                <w:sz w:val="20"/>
                <w:szCs w:val="20"/>
              </w:rPr>
              <w:t>ОФТАЛЬМОЛОГИЯ*</w:t>
            </w:r>
          </w:p>
        </w:tc>
      </w:tr>
      <w:tr w:rsidR="001B4F5A" w:rsidRPr="0018340F" w14:paraId="18F299C5" w14:textId="77777777" w:rsidTr="00CB0664">
        <w:trPr>
          <w:trHeight w:val="50"/>
        </w:trPr>
        <w:tc>
          <w:tcPr>
            <w:tcW w:w="4320" w:type="dxa"/>
            <w:tcBorders>
              <w:right w:val="single" w:sz="4" w:space="0" w:color="auto"/>
            </w:tcBorders>
            <w:shd w:val="clear" w:color="auto" w:fill="auto"/>
            <w:vAlign w:val="center"/>
          </w:tcPr>
          <w:p w14:paraId="7D7F1B81" w14:textId="77777777" w:rsidR="001B4F5A" w:rsidRPr="0018340F" w:rsidRDefault="001B4F5A" w:rsidP="006D0D73">
            <w:pPr>
              <w:numPr>
                <w:ilvl w:val="2"/>
                <w:numId w:val="13"/>
              </w:numPr>
              <w:ind w:left="612" w:hanging="612"/>
              <w:jc w:val="both"/>
              <w:rPr>
                <w:rFonts w:ascii="Arial" w:hAnsi="Arial" w:cs="Arial"/>
                <w:sz w:val="20"/>
                <w:szCs w:val="20"/>
                <w:lang w:val="hy-AM"/>
              </w:rPr>
            </w:pPr>
            <w:r w:rsidRPr="0018340F">
              <w:rPr>
                <w:rFonts w:ascii="Arial" w:hAnsi="Arial" w:cs="Arial"/>
                <w:sz w:val="20"/>
                <w:szCs w:val="20"/>
                <w:lang w:val="hy-AM"/>
              </w:rPr>
              <w:t>Ախտորոշում</w:t>
            </w:r>
          </w:p>
          <w:p w14:paraId="104F14A2" w14:textId="77777777" w:rsidR="001B4F5A" w:rsidRPr="0018340F" w:rsidRDefault="001B4F5A" w:rsidP="006D0D73">
            <w:pPr>
              <w:numPr>
                <w:ilvl w:val="2"/>
                <w:numId w:val="13"/>
              </w:numPr>
              <w:ind w:left="612" w:hanging="612"/>
              <w:jc w:val="both"/>
              <w:rPr>
                <w:rFonts w:ascii="Arial" w:hAnsi="Arial" w:cs="Arial"/>
                <w:sz w:val="20"/>
                <w:szCs w:val="20"/>
                <w:lang w:val="hy-AM"/>
              </w:rPr>
            </w:pPr>
            <w:r w:rsidRPr="0018340F">
              <w:rPr>
                <w:rFonts w:ascii="Arial" w:hAnsi="Arial" w:cs="Arial"/>
                <w:sz w:val="20"/>
                <w:szCs w:val="20"/>
                <w:lang w:val="hy-AM"/>
              </w:rPr>
              <w:t>Աչքի բազմատեսակ վնասվածքների և հիվանդությունների բուժում թերապևտիկ և վիրաբուժական եղանակներով</w:t>
            </w:r>
          </w:p>
        </w:tc>
        <w:tc>
          <w:tcPr>
            <w:tcW w:w="4050" w:type="dxa"/>
            <w:tcBorders>
              <w:left w:val="single" w:sz="4" w:space="0" w:color="auto"/>
            </w:tcBorders>
            <w:shd w:val="clear" w:color="auto" w:fill="auto"/>
            <w:vAlign w:val="center"/>
          </w:tcPr>
          <w:p w14:paraId="44D74C90" w14:textId="77777777" w:rsidR="001B4F5A" w:rsidRPr="0018340F" w:rsidRDefault="001B4F5A" w:rsidP="006D0D73">
            <w:pPr>
              <w:pStyle w:val="CM3"/>
              <w:numPr>
                <w:ilvl w:val="0"/>
                <w:numId w:val="21"/>
              </w:numPr>
              <w:tabs>
                <w:tab w:val="left" w:pos="540"/>
              </w:tabs>
              <w:spacing w:line="240" w:lineRule="auto"/>
              <w:ind w:left="972" w:right="58" w:hanging="972"/>
              <w:jc w:val="both"/>
              <w:rPr>
                <w:rFonts w:ascii="Arial" w:hAnsi="Arial" w:cs="Arial"/>
                <w:sz w:val="20"/>
                <w:szCs w:val="20"/>
              </w:rPr>
            </w:pPr>
            <w:r w:rsidRPr="0018340F">
              <w:rPr>
                <w:rFonts w:ascii="Arial" w:hAnsi="Arial" w:cs="Arial"/>
                <w:sz w:val="20"/>
                <w:szCs w:val="20"/>
              </w:rPr>
              <w:t>Диагностика</w:t>
            </w:r>
          </w:p>
          <w:p w14:paraId="12A1159E" w14:textId="77777777" w:rsidR="001B4F5A" w:rsidRPr="0018340F" w:rsidRDefault="001B4F5A" w:rsidP="006D0D73">
            <w:pPr>
              <w:pStyle w:val="CM3"/>
              <w:numPr>
                <w:ilvl w:val="0"/>
                <w:numId w:val="21"/>
              </w:numPr>
              <w:tabs>
                <w:tab w:val="left" w:pos="540"/>
              </w:tabs>
              <w:spacing w:line="240" w:lineRule="auto"/>
              <w:ind w:left="612" w:right="58" w:hanging="612"/>
              <w:jc w:val="both"/>
              <w:rPr>
                <w:rFonts w:ascii="Arial" w:hAnsi="Arial" w:cs="Arial"/>
                <w:sz w:val="20"/>
                <w:szCs w:val="20"/>
                <w:lang w:val="hy-AM"/>
              </w:rPr>
            </w:pPr>
            <w:r w:rsidRPr="0018340F">
              <w:rPr>
                <w:rFonts w:ascii="Arial" w:hAnsi="Arial" w:cs="Arial"/>
                <w:sz w:val="20"/>
                <w:szCs w:val="20"/>
              </w:rPr>
              <w:t>Лечение различных повреждений и болезней глаз терапевтическими и хирургическими методами</w:t>
            </w:r>
          </w:p>
        </w:tc>
        <w:tc>
          <w:tcPr>
            <w:tcW w:w="2340" w:type="dxa"/>
            <w:shd w:val="clear" w:color="auto" w:fill="auto"/>
            <w:vAlign w:val="center"/>
          </w:tcPr>
          <w:p w14:paraId="48C7180E" w14:textId="77777777" w:rsidR="001B4F5A" w:rsidRPr="0018340F" w:rsidRDefault="001B4F5A" w:rsidP="00CB0664">
            <w:pPr>
              <w:jc w:val="center"/>
              <w:rPr>
                <w:rFonts w:ascii="Arial" w:hAnsi="Arial" w:cs="Arial"/>
                <w:sz w:val="20"/>
                <w:szCs w:val="20"/>
              </w:rPr>
            </w:pPr>
            <w:r w:rsidRPr="0018340F">
              <w:rPr>
                <w:rFonts w:ascii="Arial" w:hAnsi="Arial" w:cs="Arial"/>
                <w:sz w:val="20"/>
                <w:szCs w:val="20"/>
              </w:rPr>
              <w:t>Հատուցվում է/</w:t>
            </w:r>
            <w:r w:rsidRPr="0018340F">
              <w:rPr>
                <w:rFonts w:ascii="Arial" w:hAnsi="Arial" w:cs="Arial"/>
                <w:sz w:val="20"/>
                <w:szCs w:val="20"/>
                <w:lang w:val="hy-AM"/>
              </w:rPr>
              <w:t xml:space="preserve"> Покрывается</w:t>
            </w:r>
          </w:p>
        </w:tc>
      </w:tr>
      <w:tr w:rsidR="001B4F5A" w:rsidRPr="0018340F" w14:paraId="176400FF" w14:textId="77777777" w:rsidTr="00CB0664">
        <w:trPr>
          <w:trHeight w:val="20"/>
        </w:trPr>
        <w:tc>
          <w:tcPr>
            <w:tcW w:w="10710" w:type="dxa"/>
            <w:gridSpan w:val="3"/>
            <w:shd w:val="clear" w:color="auto" w:fill="auto"/>
          </w:tcPr>
          <w:p w14:paraId="2E01D563" w14:textId="77777777" w:rsidR="001B4F5A" w:rsidRPr="0018340F" w:rsidRDefault="001B4F5A" w:rsidP="00CB0664">
            <w:pPr>
              <w:ind w:left="162" w:hanging="162"/>
              <w:jc w:val="both"/>
              <w:rPr>
                <w:rFonts w:ascii="Arial" w:hAnsi="Arial" w:cs="Arial"/>
                <w:bCs/>
                <w:sz w:val="20"/>
                <w:szCs w:val="20"/>
                <w:lang w:val="hy-AM"/>
              </w:rPr>
            </w:pPr>
            <w:r w:rsidRPr="0018340F">
              <w:rPr>
                <w:rFonts w:ascii="Arial" w:hAnsi="Arial" w:cs="Arial"/>
                <w:bCs/>
                <w:sz w:val="20"/>
                <w:szCs w:val="20"/>
                <w:lang w:val="hy-AM"/>
              </w:rPr>
              <w:t>* Բացառություն են հանդիսանում` կոսմետիկ նպատակներով կատարվող վիրահատությունները, տեսողական արատներն ուղղելու նպատակով իրականացվող վիրաբուժությունը:/ Исключаются операции, проведенные в косметических целях, операции, проведенные в целях исправления дефекта зрения.</w:t>
            </w:r>
          </w:p>
        </w:tc>
      </w:tr>
      <w:tr w:rsidR="001B4F5A" w:rsidRPr="0018340F" w14:paraId="3F768DB0" w14:textId="77777777" w:rsidTr="00CB0664">
        <w:trPr>
          <w:trHeight w:val="473"/>
        </w:trPr>
        <w:tc>
          <w:tcPr>
            <w:tcW w:w="10710" w:type="dxa"/>
            <w:gridSpan w:val="3"/>
            <w:shd w:val="clear" w:color="auto" w:fill="F2F2F2" w:themeFill="background1" w:themeFillShade="F2"/>
            <w:vAlign w:val="center"/>
          </w:tcPr>
          <w:p w14:paraId="7286FBCB" w14:textId="77777777" w:rsidR="001B4F5A" w:rsidRPr="0018340F" w:rsidRDefault="001B4F5A" w:rsidP="006D0D73">
            <w:pPr>
              <w:pStyle w:val="CM3"/>
              <w:numPr>
                <w:ilvl w:val="1"/>
                <w:numId w:val="13"/>
              </w:numPr>
              <w:spacing w:line="240" w:lineRule="auto"/>
              <w:ind w:right="57"/>
              <w:rPr>
                <w:rFonts w:ascii="Arial" w:hAnsi="Arial" w:cs="Arial"/>
                <w:b/>
                <w:sz w:val="20"/>
                <w:szCs w:val="20"/>
                <w:lang w:val="en-US"/>
              </w:rPr>
            </w:pPr>
            <w:r w:rsidRPr="0018340F">
              <w:rPr>
                <w:rFonts w:ascii="Arial" w:hAnsi="Arial" w:cs="Arial"/>
                <w:b/>
                <w:sz w:val="20"/>
                <w:szCs w:val="20"/>
                <w:lang w:val="en-US"/>
              </w:rPr>
              <w:lastRenderedPageBreak/>
              <w:t>ԱՏԱՄՆԱԲՈՒԺՈՒԹՅՈՒՆ / СТОМАТОЛОГИЯ*</w:t>
            </w:r>
          </w:p>
        </w:tc>
      </w:tr>
      <w:tr w:rsidR="001B4F5A" w:rsidRPr="00C11AB9" w14:paraId="2FCB4A45" w14:textId="77777777" w:rsidTr="00CB0664">
        <w:trPr>
          <w:trHeight w:val="1787"/>
        </w:trPr>
        <w:tc>
          <w:tcPr>
            <w:tcW w:w="4320" w:type="dxa"/>
            <w:tcBorders>
              <w:right w:val="single" w:sz="4" w:space="0" w:color="auto"/>
            </w:tcBorders>
            <w:shd w:val="clear" w:color="auto" w:fill="auto"/>
            <w:vAlign w:val="center"/>
          </w:tcPr>
          <w:p w14:paraId="422664FD" w14:textId="77777777" w:rsidR="001B4F5A" w:rsidRPr="0018340F" w:rsidRDefault="001B4F5A" w:rsidP="006D0D73">
            <w:pPr>
              <w:numPr>
                <w:ilvl w:val="2"/>
                <w:numId w:val="13"/>
              </w:numPr>
              <w:ind w:left="612" w:hanging="612"/>
              <w:rPr>
                <w:rFonts w:ascii="Arial" w:hAnsi="Arial" w:cs="Arial"/>
                <w:b/>
                <w:sz w:val="20"/>
                <w:szCs w:val="20"/>
                <w:lang w:val="hy-AM"/>
              </w:rPr>
            </w:pPr>
            <w:r w:rsidRPr="0018340F">
              <w:rPr>
                <w:rFonts w:ascii="Arial" w:hAnsi="Arial" w:cs="Arial"/>
                <w:b/>
                <w:sz w:val="20"/>
                <w:szCs w:val="20"/>
                <w:lang w:val="hy-AM"/>
              </w:rPr>
              <w:t xml:space="preserve">Թերապիա </w:t>
            </w:r>
          </w:p>
          <w:p w14:paraId="55FD25C2" w14:textId="77777777" w:rsidR="001B4F5A" w:rsidRPr="0018340F" w:rsidRDefault="001B4F5A" w:rsidP="006D0D73">
            <w:pPr>
              <w:numPr>
                <w:ilvl w:val="0"/>
                <w:numId w:val="12"/>
              </w:numPr>
              <w:ind w:left="882" w:hanging="270"/>
              <w:rPr>
                <w:rFonts w:ascii="Arial" w:hAnsi="Arial" w:cs="Arial"/>
                <w:sz w:val="20"/>
                <w:szCs w:val="20"/>
                <w:lang w:val="hy-AM"/>
              </w:rPr>
            </w:pPr>
            <w:r w:rsidRPr="0018340F">
              <w:rPr>
                <w:rFonts w:ascii="Arial" w:hAnsi="Arial" w:cs="Arial"/>
                <w:sz w:val="20"/>
                <w:szCs w:val="20"/>
                <w:lang w:val="hy-AM"/>
              </w:rPr>
              <w:t xml:space="preserve">Կարիեսի և/կամ նրա բարդությունների բուժում </w:t>
            </w:r>
          </w:p>
          <w:p w14:paraId="6B9E7A3C" w14:textId="77777777" w:rsidR="001B4F5A" w:rsidRPr="0018340F" w:rsidRDefault="001B4F5A" w:rsidP="006D0D73">
            <w:pPr>
              <w:numPr>
                <w:ilvl w:val="0"/>
                <w:numId w:val="12"/>
              </w:numPr>
              <w:ind w:left="882" w:hanging="270"/>
              <w:rPr>
                <w:rFonts w:ascii="Arial" w:hAnsi="Arial" w:cs="Arial"/>
                <w:sz w:val="20"/>
                <w:szCs w:val="20"/>
                <w:lang w:val="hy-AM"/>
              </w:rPr>
            </w:pPr>
            <w:r w:rsidRPr="0018340F">
              <w:rPr>
                <w:rFonts w:ascii="Arial" w:hAnsi="Arial" w:cs="Arial"/>
                <w:sz w:val="20"/>
                <w:szCs w:val="20"/>
                <w:lang w:val="hy-AM"/>
              </w:rPr>
              <w:t xml:space="preserve">Ուղիների մշակում  </w:t>
            </w:r>
          </w:p>
          <w:p w14:paraId="39C44C2E" w14:textId="77777777" w:rsidR="001B4F5A" w:rsidRPr="0018340F" w:rsidRDefault="001B4F5A" w:rsidP="006D0D73">
            <w:pPr>
              <w:numPr>
                <w:ilvl w:val="0"/>
                <w:numId w:val="12"/>
              </w:numPr>
              <w:ind w:left="882" w:hanging="270"/>
              <w:rPr>
                <w:rFonts w:ascii="Arial" w:hAnsi="Arial" w:cs="Arial"/>
                <w:sz w:val="20"/>
                <w:szCs w:val="20"/>
                <w:lang w:val="hy-AM"/>
              </w:rPr>
            </w:pPr>
            <w:r w:rsidRPr="0018340F">
              <w:rPr>
                <w:rFonts w:ascii="Arial" w:hAnsi="Arial" w:cs="Arial"/>
                <w:sz w:val="20"/>
                <w:szCs w:val="20"/>
                <w:lang w:val="hy-AM"/>
              </w:rPr>
              <w:t>Պլոմբավորում լուսակարծրացող պլոմբանյութով</w:t>
            </w:r>
          </w:p>
          <w:p w14:paraId="3AAB4845" w14:textId="77777777" w:rsidR="001B4F5A" w:rsidRPr="0018340F" w:rsidRDefault="001B4F5A" w:rsidP="006D0D73">
            <w:pPr>
              <w:numPr>
                <w:ilvl w:val="2"/>
                <w:numId w:val="13"/>
              </w:numPr>
              <w:ind w:left="612" w:hanging="612"/>
              <w:rPr>
                <w:rFonts w:ascii="Arial" w:hAnsi="Arial" w:cs="Arial"/>
                <w:b/>
                <w:sz w:val="20"/>
                <w:szCs w:val="20"/>
                <w:lang w:val="hy-AM"/>
              </w:rPr>
            </w:pPr>
            <w:r w:rsidRPr="0018340F">
              <w:rPr>
                <w:rFonts w:ascii="Arial" w:hAnsi="Arial" w:cs="Arial"/>
                <w:b/>
                <w:sz w:val="20"/>
                <w:szCs w:val="20"/>
                <w:lang w:val="hy-AM"/>
              </w:rPr>
              <w:t>Վիրաբուժություն</w:t>
            </w:r>
          </w:p>
          <w:p w14:paraId="58004473" w14:textId="77777777" w:rsidR="001B4F5A" w:rsidRPr="0018340F" w:rsidRDefault="001B4F5A" w:rsidP="006D0D73">
            <w:pPr>
              <w:numPr>
                <w:ilvl w:val="0"/>
                <w:numId w:val="12"/>
              </w:numPr>
              <w:ind w:left="882" w:hanging="270"/>
              <w:rPr>
                <w:rFonts w:ascii="Arial" w:hAnsi="Arial" w:cs="Arial"/>
                <w:sz w:val="20"/>
                <w:szCs w:val="20"/>
                <w:lang w:val="hy-AM"/>
              </w:rPr>
            </w:pPr>
            <w:r w:rsidRPr="0018340F">
              <w:rPr>
                <w:rFonts w:ascii="Arial" w:hAnsi="Arial" w:cs="Arial"/>
                <w:sz w:val="20"/>
                <w:szCs w:val="20"/>
                <w:lang w:val="hy-AM"/>
              </w:rPr>
              <w:t>Ատամի պարզ հեռացում</w:t>
            </w:r>
          </w:p>
          <w:p w14:paraId="1D4ED143" w14:textId="77777777" w:rsidR="001B4F5A" w:rsidRPr="0018340F" w:rsidRDefault="001B4F5A" w:rsidP="006D0D73">
            <w:pPr>
              <w:numPr>
                <w:ilvl w:val="0"/>
                <w:numId w:val="12"/>
              </w:numPr>
              <w:ind w:left="882" w:hanging="270"/>
              <w:rPr>
                <w:rFonts w:ascii="Arial" w:hAnsi="Arial" w:cs="Arial"/>
                <w:sz w:val="20"/>
                <w:szCs w:val="20"/>
                <w:lang w:val="hy-AM"/>
              </w:rPr>
            </w:pPr>
            <w:r w:rsidRPr="0018340F">
              <w:rPr>
                <w:rFonts w:ascii="Arial" w:hAnsi="Arial" w:cs="Arial"/>
                <w:sz w:val="20"/>
                <w:szCs w:val="20"/>
                <w:lang w:val="hy-AM"/>
              </w:rPr>
              <w:t>Ատամի բարդ հեռացում</w:t>
            </w:r>
          </w:p>
          <w:p w14:paraId="73BEB6E0" w14:textId="77777777" w:rsidR="001B4F5A" w:rsidRPr="0018340F" w:rsidRDefault="001B4F5A" w:rsidP="006D0D73">
            <w:pPr>
              <w:numPr>
                <w:ilvl w:val="0"/>
                <w:numId w:val="12"/>
              </w:numPr>
              <w:ind w:left="882" w:hanging="270"/>
              <w:rPr>
                <w:rFonts w:ascii="Arial" w:hAnsi="Arial" w:cs="Arial"/>
                <w:sz w:val="20"/>
                <w:szCs w:val="20"/>
                <w:lang w:val="hy-AM"/>
              </w:rPr>
            </w:pPr>
            <w:r w:rsidRPr="0018340F">
              <w:rPr>
                <w:rFonts w:ascii="Arial" w:hAnsi="Arial" w:cs="Arial"/>
                <w:sz w:val="20"/>
                <w:szCs w:val="20"/>
                <w:lang w:val="hy-AM"/>
              </w:rPr>
              <w:t>Իմաստության ատամի հեռացում</w:t>
            </w:r>
          </w:p>
        </w:tc>
        <w:tc>
          <w:tcPr>
            <w:tcW w:w="4050" w:type="dxa"/>
            <w:tcBorders>
              <w:left w:val="single" w:sz="4" w:space="0" w:color="auto"/>
            </w:tcBorders>
            <w:shd w:val="clear" w:color="auto" w:fill="auto"/>
            <w:vAlign w:val="center"/>
          </w:tcPr>
          <w:p w14:paraId="767AB0C6" w14:textId="77777777" w:rsidR="001B4F5A" w:rsidRPr="0018340F" w:rsidRDefault="001B4F5A" w:rsidP="006D0D73">
            <w:pPr>
              <w:pStyle w:val="CM3"/>
              <w:numPr>
                <w:ilvl w:val="0"/>
                <w:numId w:val="24"/>
              </w:numPr>
              <w:tabs>
                <w:tab w:val="left" w:pos="630"/>
              </w:tabs>
              <w:spacing w:line="240" w:lineRule="auto"/>
              <w:ind w:right="58" w:hanging="1188"/>
              <w:rPr>
                <w:rFonts w:ascii="Arial" w:hAnsi="Arial" w:cs="Arial"/>
                <w:b/>
                <w:sz w:val="20"/>
                <w:szCs w:val="20"/>
                <w:lang w:val="en-US"/>
              </w:rPr>
            </w:pPr>
            <w:r w:rsidRPr="0018340F">
              <w:rPr>
                <w:rFonts w:ascii="Arial" w:hAnsi="Arial" w:cs="Arial"/>
                <w:b/>
                <w:sz w:val="20"/>
                <w:szCs w:val="20"/>
                <w:lang w:val="hy-AM"/>
              </w:rPr>
              <w:t>Т</w:t>
            </w:r>
            <w:r w:rsidRPr="0018340F">
              <w:rPr>
                <w:rFonts w:ascii="Arial" w:hAnsi="Arial" w:cs="Arial"/>
                <w:b/>
                <w:sz w:val="20"/>
                <w:szCs w:val="20"/>
              </w:rPr>
              <w:t>ерапия</w:t>
            </w:r>
          </w:p>
          <w:p w14:paraId="5BDC9071" w14:textId="77777777" w:rsidR="001B4F5A" w:rsidRPr="0018340F" w:rsidRDefault="001B4F5A" w:rsidP="006D0D73">
            <w:pPr>
              <w:pStyle w:val="CM3"/>
              <w:widowControl/>
              <w:numPr>
                <w:ilvl w:val="3"/>
                <w:numId w:val="22"/>
              </w:numPr>
              <w:adjustRightInd/>
              <w:spacing w:line="240" w:lineRule="auto"/>
              <w:ind w:left="871" w:right="58" w:hanging="270"/>
              <w:rPr>
                <w:rFonts w:ascii="Arial" w:hAnsi="Arial" w:cs="Arial"/>
                <w:sz w:val="20"/>
                <w:szCs w:val="20"/>
              </w:rPr>
            </w:pPr>
            <w:r w:rsidRPr="0018340F">
              <w:rPr>
                <w:rFonts w:ascii="Arial" w:hAnsi="Arial" w:cs="Arial"/>
                <w:sz w:val="20"/>
                <w:szCs w:val="20"/>
              </w:rPr>
              <w:t>Лечение кариеса и/или его осложнений</w:t>
            </w:r>
          </w:p>
          <w:p w14:paraId="379E2A46" w14:textId="77777777" w:rsidR="001B4F5A" w:rsidRPr="0018340F" w:rsidRDefault="001B4F5A" w:rsidP="006D0D73">
            <w:pPr>
              <w:pStyle w:val="CM3"/>
              <w:widowControl/>
              <w:numPr>
                <w:ilvl w:val="3"/>
                <w:numId w:val="22"/>
              </w:numPr>
              <w:adjustRightInd/>
              <w:spacing w:line="240" w:lineRule="auto"/>
              <w:ind w:left="871" w:right="58" w:hanging="270"/>
              <w:rPr>
                <w:rFonts w:ascii="Arial" w:hAnsi="Arial" w:cs="Arial"/>
                <w:sz w:val="20"/>
                <w:szCs w:val="20"/>
              </w:rPr>
            </w:pPr>
            <w:r w:rsidRPr="0018340F">
              <w:rPr>
                <w:rFonts w:ascii="Arial" w:hAnsi="Arial" w:cs="Arial"/>
                <w:sz w:val="20"/>
                <w:szCs w:val="20"/>
              </w:rPr>
              <w:t xml:space="preserve">Лечение каналов  </w:t>
            </w:r>
          </w:p>
          <w:p w14:paraId="49C8967F" w14:textId="77777777" w:rsidR="001B4F5A" w:rsidRPr="0018340F" w:rsidRDefault="001B4F5A" w:rsidP="006D0D73">
            <w:pPr>
              <w:pStyle w:val="CM3"/>
              <w:widowControl/>
              <w:numPr>
                <w:ilvl w:val="3"/>
                <w:numId w:val="22"/>
              </w:numPr>
              <w:adjustRightInd/>
              <w:spacing w:line="240" w:lineRule="auto"/>
              <w:ind w:left="871" w:right="58" w:hanging="270"/>
              <w:rPr>
                <w:rFonts w:ascii="Arial" w:hAnsi="Arial" w:cs="Arial"/>
                <w:sz w:val="20"/>
                <w:szCs w:val="20"/>
                <w:lang w:val="hy-AM"/>
              </w:rPr>
            </w:pPr>
            <w:r w:rsidRPr="0018340F">
              <w:rPr>
                <w:rFonts w:ascii="Arial" w:hAnsi="Arial" w:cs="Arial"/>
                <w:sz w:val="20"/>
                <w:szCs w:val="20"/>
              </w:rPr>
              <w:t>Световое пломбирование зуб</w:t>
            </w:r>
            <w:r w:rsidRPr="0018340F">
              <w:rPr>
                <w:rFonts w:ascii="Arial" w:hAnsi="Arial" w:cs="Arial"/>
                <w:sz w:val="20"/>
                <w:szCs w:val="20"/>
                <w:lang w:val="en-US"/>
              </w:rPr>
              <w:t>ов</w:t>
            </w:r>
          </w:p>
          <w:p w14:paraId="2F426286" w14:textId="77777777" w:rsidR="001B4F5A" w:rsidRPr="0018340F" w:rsidRDefault="001B4F5A" w:rsidP="006D0D73">
            <w:pPr>
              <w:pStyle w:val="CM3"/>
              <w:numPr>
                <w:ilvl w:val="0"/>
                <w:numId w:val="24"/>
              </w:numPr>
              <w:tabs>
                <w:tab w:val="left" w:pos="630"/>
              </w:tabs>
              <w:spacing w:line="240" w:lineRule="auto"/>
              <w:ind w:right="58" w:hanging="1188"/>
              <w:rPr>
                <w:rFonts w:ascii="Arial" w:hAnsi="Arial" w:cs="Arial"/>
                <w:b/>
                <w:sz w:val="20"/>
                <w:szCs w:val="20"/>
                <w:lang w:val="en-US"/>
              </w:rPr>
            </w:pPr>
            <w:r w:rsidRPr="0018340F">
              <w:rPr>
                <w:rFonts w:ascii="Arial" w:hAnsi="Arial" w:cs="Arial"/>
                <w:b/>
                <w:sz w:val="20"/>
                <w:szCs w:val="20"/>
              </w:rPr>
              <w:t>Хирургия</w:t>
            </w:r>
          </w:p>
          <w:p w14:paraId="20CA8719" w14:textId="77777777" w:rsidR="001B4F5A" w:rsidRPr="0018340F" w:rsidRDefault="001B4F5A" w:rsidP="006D0D73">
            <w:pPr>
              <w:pStyle w:val="CM3"/>
              <w:widowControl/>
              <w:numPr>
                <w:ilvl w:val="3"/>
                <w:numId w:val="22"/>
              </w:numPr>
              <w:adjustRightInd/>
              <w:spacing w:line="240" w:lineRule="auto"/>
              <w:ind w:left="871" w:right="58" w:hanging="270"/>
              <w:rPr>
                <w:rFonts w:ascii="Arial" w:hAnsi="Arial" w:cs="Arial"/>
                <w:sz w:val="20"/>
                <w:szCs w:val="20"/>
              </w:rPr>
            </w:pPr>
            <w:r w:rsidRPr="0018340F">
              <w:rPr>
                <w:rFonts w:ascii="Arial" w:hAnsi="Arial" w:cs="Arial"/>
                <w:sz w:val="20"/>
                <w:szCs w:val="20"/>
              </w:rPr>
              <w:t xml:space="preserve">Простое удаление зуба </w:t>
            </w:r>
          </w:p>
          <w:p w14:paraId="14AD8A73" w14:textId="77777777" w:rsidR="001B4F5A" w:rsidRPr="0018340F" w:rsidRDefault="001B4F5A" w:rsidP="006D0D73">
            <w:pPr>
              <w:pStyle w:val="CM3"/>
              <w:widowControl/>
              <w:numPr>
                <w:ilvl w:val="3"/>
                <w:numId w:val="22"/>
              </w:numPr>
              <w:adjustRightInd/>
              <w:spacing w:line="240" w:lineRule="auto"/>
              <w:ind w:left="871" w:right="58" w:hanging="270"/>
              <w:rPr>
                <w:rFonts w:ascii="Arial" w:hAnsi="Arial" w:cs="Arial"/>
                <w:sz w:val="20"/>
                <w:szCs w:val="20"/>
              </w:rPr>
            </w:pPr>
            <w:r w:rsidRPr="0018340F">
              <w:rPr>
                <w:rFonts w:ascii="Arial" w:hAnsi="Arial" w:cs="Arial"/>
                <w:sz w:val="20"/>
                <w:szCs w:val="20"/>
              </w:rPr>
              <w:t xml:space="preserve">Сложное удаление зуба </w:t>
            </w:r>
          </w:p>
          <w:p w14:paraId="60A51260" w14:textId="77777777" w:rsidR="001B4F5A" w:rsidRPr="0018340F" w:rsidRDefault="001B4F5A" w:rsidP="006D0D73">
            <w:pPr>
              <w:pStyle w:val="CM3"/>
              <w:widowControl/>
              <w:numPr>
                <w:ilvl w:val="3"/>
                <w:numId w:val="22"/>
              </w:numPr>
              <w:adjustRightInd/>
              <w:spacing w:line="240" w:lineRule="auto"/>
              <w:ind w:left="871" w:right="58" w:hanging="270"/>
              <w:rPr>
                <w:rFonts w:ascii="Arial" w:hAnsi="Arial" w:cs="Arial"/>
                <w:sz w:val="20"/>
                <w:szCs w:val="20"/>
                <w:lang w:val="hy-AM"/>
              </w:rPr>
            </w:pPr>
            <w:r w:rsidRPr="0018340F">
              <w:rPr>
                <w:rFonts w:ascii="Arial" w:hAnsi="Arial" w:cs="Arial"/>
                <w:sz w:val="20"/>
                <w:szCs w:val="20"/>
              </w:rPr>
              <w:t>Удаление зуба мудрости</w:t>
            </w:r>
          </w:p>
        </w:tc>
        <w:tc>
          <w:tcPr>
            <w:tcW w:w="2340" w:type="dxa"/>
            <w:shd w:val="clear" w:color="auto" w:fill="auto"/>
            <w:vAlign w:val="center"/>
          </w:tcPr>
          <w:p w14:paraId="37BEDA59" w14:textId="77777777" w:rsidR="001B4F5A" w:rsidRPr="00C11AB9" w:rsidRDefault="001B4F5A" w:rsidP="00CB0664">
            <w:pPr>
              <w:jc w:val="center"/>
              <w:rPr>
                <w:rFonts w:ascii="Arial" w:hAnsi="Arial" w:cs="Arial"/>
                <w:bCs/>
                <w:sz w:val="20"/>
                <w:szCs w:val="20"/>
                <w:lang w:val="hy-AM"/>
              </w:rPr>
            </w:pPr>
            <w:r w:rsidRPr="0018340F">
              <w:rPr>
                <w:rFonts w:ascii="Arial" w:hAnsi="Arial" w:cs="Arial"/>
                <w:sz w:val="20"/>
                <w:szCs w:val="20"/>
                <w:lang w:val="hy-AM"/>
              </w:rPr>
              <w:t>15,000 ՀՀ դրամի սահմաններում /До 15,000 драм РА</w:t>
            </w:r>
          </w:p>
        </w:tc>
      </w:tr>
      <w:tr w:rsidR="001B4F5A" w:rsidRPr="0018340F" w14:paraId="35152A4D" w14:textId="77777777" w:rsidTr="00CB0664">
        <w:trPr>
          <w:trHeight w:val="212"/>
        </w:trPr>
        <w:tc>
          <w:tcPr>
            <w:tcW w:w="10710" w:type="dxa"/>
            <w:gridSpan w:val="3"/>
            <w:shd w:val="clear" w:color="auto" w:fill="auto"/>
            <w:vAlign w:val="center"/>
          </w:tcPr>
          <w:p w14:paraId="24ED0CEA" w14:textId="77777777" w:rsidR="001B4F5A" w:rsidRPr="00FE0A07" w:rsidRDefault="001B4F5A" w:rsidP="00CB0664">
            <w:pPr>
              <w:jc w:val="both"/>
              <w:rPr>
                <w:rFonts w:ascii="Arial" w:hAnsi="Arial" w:cs="Arial"/>
                <w:sz w:val="20"/>
                <w:szCs w:val="20"/>
              </w:rPr>
            </w:pPr>
            <w:r w:rsidRPr="00FE0A07">
              <w:rPr>
                <w:rFonts w:ascii="Arial" w:hAnsi="Arial" w:cs="Arial"/>
                <w:sz w:val="20"/>
                <w:szCs w:val="20"/>
                <w:lang w:val="hy-AM"/>
              </w:rPr>
              <w:t>Եթե Ապահովագրված անձը չի բուժվում Ապահովագրողի կողմից նշված ատամնաբուժական կլինիկայում, ապա Ապահովագրողի պահանջով պետք է անցնի հետբուժական հետազոտություն իր կողմից նշված կլինիկայում:/ Если Застрахованное лицо не проходит лечение в стоматологической клинике, выбранной Страховщиком, то после завершения лечения по требованию Страховщика обязан пройти осмотр в выбранной им клинике.</w:t>
            </w:r>
          </w:p>
        </w:tc>
      </w:tr>
      <w:tr w:rsidR="001B4F5A" w:rsidRPr="00C11AB9" w14:paraId="2738C896" w14:textId="77777777" w:rsidTr="00CB0664">
        <w:trPr>
          <w:trHeight w:val="437"/>
        </w:trPr>
        <w:tc>
          <w:tcPr>
            <w:tcW w:w="10710" w:type="dxa"/>
            <w:gridSpan w:val="3"/>
            <w:shd w:val="clear" w:color="auto" w:fill="F2F2F2" w:themeFill="background1" w:themeFillShade="F2"/>
            <w:vAlign w:val="center"/>
          </w:tcPr>
          <w:p w14:paraId="080495C8" w14:textId="77777777" w:rsidR="001B4F5A" w:rsidRPr="0018340F" w:rsidRDefault="001B4F5A" w:rsidP="006D0D73">
            <w:pPr>
              <w:pStyle w:val="CM3"/>
              <w:numPr>
                <w:ilvl w:val="1"/>
                <w:numId w:val="13"/>
              </w:numPr>
              <w:spacing w:line="240" w:lineRule="auto"/>
              <w:ind w:left="612" w:right="57" w:hanging="612"/>
              <w:rPr>
                <w:rFonts w:ascii="Arial" w:hAnsi="Arial" w:cs="Arial"/>
                <w:b/>
                <w:sz w:val="20"/>
                <w:szCs w:val="20"/>
                <w:lang w:val="hy-AM"/>
              </w:rPr>
            </w:pPr>
            <w:r w:rsidRPr="0018340F">
              <w:rPr>
                <w:rFonts w:ascii="Arial" w:hAnsi="Arial" w:cs="Arial"/>
                <w:b/>
                <w:sz w:val="20"/>
                <w:szCs w:val="20"/>
                <w:lang w:val="hy-AM"/>
              </w:rPr>
              <w:t>ԿԱՆԽԱՐԳԵԼԻՉ ԸՆԴՀԱՆՈՒՐ ԲԺՇԿԱԿԱՆ ՀԵՏԱԶՈՏՈՒԹՅՈՒՆ. / ОБЩИЙ ПРОФИЛАКТИЧЕСКИЙ МЕДИЦИНСКИЙ ОСМОТР. 16-65 տարեկան / лет</w:t>
            </w:r>
          </w:p>
          <w:p w14:paraId="32F2C9E9" w14:textId="77777777" w:rsidR="001B4F5A" w:rsidRPr="00C11AB9" w:rsidRDefault="001B4F5A" w:rsidP="00CB0664">
            <w:pPr>
              <w:ind w:left="612"/>
              <w:rPr>
                <w:rFonts w:ascii="Arial" w:hAnsi="Arial" w:cs="Arial"/>
                <w:sz w:val="20"/>
                <w:szCs w:val="20"/>
                <w:lang w:val="hy-AM"/>
              </w:rPr>
            </w:pPr>
            <w:r w:rsidRPr="0018340F">
              <w:rPr>
                <w:rFonts w:ascii="Arial" w:hAnsi="Arial" w:cs="Arial"/>
                <w:sz w:val="20"/>
                <w:szCs w:val="20"/>
                <w:lang w:val="hy-AM"/>
              </w:rPr>
              <w:t>Իրականացվում է Ապահովագրողի կողմից ընտրված Բժշկական հաստատությունում</w:t>
            </w:r>
            <w:r w:rsidRPr="00C11AB9">
              <w:rPr>
                <w:rFonts w:ascii="Arial" w:hAnsi="Arial" w:cs="Arial"/>
                <w:sz w:val="20"/>
                <w:szCs w:val="20"/>
                <w:lang w:val="hy-AM"/>
              </w:rPr>
              <w:t xml:space="preserve"> </w:t>
            </w:r>
            <w:r w:rsidRPr="0018340F">
              <w:rPr>
                <w:rFonts w:ascii="Arial" w:hAnsi="Arial" w:cs="Arial"/>
                <w:sz w:val="20"/>
                <w:szCs w:val="20"/>
                <w:lang w:val="hy-AM"/>
              </w:rPr>
              <w:t xml:space="preserve">/ </w:t>
            </w:r>
            <w:r w:rsidRPr="00C11AB9">
              <w:rPr>
                <w:rFonts w:ascii="Arial" w:hAnsi="Arial" w:cs="Arial"/>
                <w:sz w:val="20"/>
                <w:szCs w:val="20"/>
                <w:lang w:val="hy-AM"/>
              </w:rPr>
              <w:t>Осуществляется в Медицинском учреждении, выбранном Страховщиком</w:t>
            </w:r>
          </w:p>
        </w:tc>
      </w:tr>
      <w:tr w:rsidR="001B4F5A" w:rsidRPr="0018340F" w14:paraId="7FC9D1E4" w14:textId="77777777" w:rsidTr="00CB0664">
        <w:trPr>
          <w:trHeight w:val="53"/>
        </w:trPr>
        <w:tc>
          <w:tcPr>
            <w:tcW w:w="4320" w:type="dxa"/>
            <w:tcBorders>
              <w:right w:val="single" w:sz="4" w:space="0" w:color="auto"/>
            </w:tcBorders>
            <w:shd w:val="clear" w:color="auto" w:fill="auto"/>
          </w:tcPr>
          <w:p w14:paraId="4873ED45" w14:textId="77777777" w:rsidR="001B4F5A" w:rsidRPr="0018340F" w:rsidRDefault="001B4F5A" w:rsidP="006D0D73">
            <w:pPr>
              <w:numPr>
                <w:ilvl w:val="2"/>
                <w:numId w:val="13"/>
              </w:numPr>
              <w:ind w:left="612" w:hanging="612"/>
              <w:jc w:val="both"/>
              <w:rPr>
                <w:rFonts w:ascii="Arial" w:hAnsi="Arial" w:cs="Arial"/>
                <w:sz w:val="20"/>
                <w:szCs w:val="20"/>
                <w:lang w:val="hy-AM"/>
              </w:rPr>
            </w:pPr>
            <w:r w:rsidRPr="0018340F">
              <w:rPr>
                <w:rFonts w:ascii="Arial" w:hAnsi="Arial" w:cs="Arial"/>
                <w:sz w:val="20"/>
                <w:szCs w:val="20"/>
                <w:lang w:val="hy-AM"/>
              </w:rPr>
              <w:t>Թերապևտի խորհրդատվություն</w:t>
            </w:r>
          </w:p>
          <w:p w14:paraId="2262548C" w14:textId="77777777" w:rsidR="001B4F5A" w:rsidRPr="0018340F" w:rsidRDefault="001B4F5A" w:rsidP="006D0D73">
            <w:pPr>
              <w:numPr>
                <w:ilvl w:val="2"/>
                <w:numId w:val="13"/>
              </w:numPr>
              <w:ind w:left="612" w:hanging="612"/>
              <w:jc w:val="both"/>
              <w:rPr>
                <w:rFonts w:ascii="Arial" w:hAnsi="Arial" w:cs="Arial"/>
                <w:sz w:val="20"/>
                <w:szCs w:val="20"/>
                <w:lang w:val="hy-AM"/>
              </w:rPr>
            </w:pPr>
            <w:r w:rsidRPr="0018340F">
              <w:rPr>
                <w:rFonts w:ascii="Arial" w:hAnsi="Arial" w:cs="Arial"/>
                <w:sz w:val="20"/>
                <w:szCs w:val="20"/>
                <w:lang w:val="hy-AM"/>
              </w:rPr>
              <w:t>Տեսողության ստուգում</w:t>
            </w:r>
          </w:p>
          <w:p w14:paraId="31524897" w14:textId="77777777" w:rsidR="001B4F5A" w:rsidRPr="0018340F" w:rsidRDefault="001B4F5A" w:rsidP="006D0D73">
            <w:pPr>
              <w:numPr>
                <w:ilvl w:val="2"/>
                <w:numId w:val="13"/>
              </w:numPr>
              <w:ind w:left="612" w:hanging="612"/>
              <w:jc w:val="both"/>
              <w:rPr>
                <w:rFonts w:ascii="Arial" w:hAnsi="Arial" w:cs="Arial"/>
                <w:sz w:val="20"/>
                <w:szCs w:val="20"/>
                <w:lang w:val="hy-AM"/>
              </w:rPr>
            </w:pPr>
            <w:r w:rsidRPr="0018340F">
              <w:rPr>
                <w:rFonts w:ascii="Arial" w:hAnsi="Arial" w:cs="Arial"/>
                <w:sz w:val="20"/>
                <w:szCs w:val="20"/>
                <w:lang w:val="hy-AM"/>
              </w:rPr>
              <w:t>Որովայնի խոռոչի, փոքր կոնքի  օրգանների և վահանաձև գեղձի ուլտրաձայնային հետազոտություն</w:t>
            </w:r>
          </w:p>
          <w:p w14:paraId="3CB79881" w14:textId="77777777" w:rsidR="001B4F5A" w:rsidRPr="0018340F" w:rsidRDefault="001B4F5A" w:rsidP="006D0D73">
            <w:pPr>
              <w:numPr>
                <w:ilvl w:val="2"/>
                <w:numId w:val="13"/>
              </w:numPr>
              <w:ind w:left="612" w:hanging="612"/>
              <w:jc w:val="both"/>
              <w:rPr>
                <w:rFonts w:ascii="Arial" w:hAnsi="Arial" w:cs="Arial"/>
                <w:sz w:val="20"/>
                <w:szCs w:val="20"/>
              </w:rPr>
            </w:pPr>
            <w:r w:rsidRPr="0018340F">
              <w:rPr>
                <w:rFonts w:ascii="Arial" w:hAnsi="Arial" w:cs="Arial"/>
                <w:sz w:val="20"/>
                <w:szCs w:val="20"/>
              </w:rPr>
              <w:t>Էլեկտրասրտագրություն (ԷՍԳ)</w:t>
            </w:r>
          </w:p>
          <w:p w14:paraId="6A6269EC" w14:textId="77777777" w:rsidR="001B4F5A" w:rsidRPr="0018340F" w:rsidRDefault="001B4F5A" w:rsidP="006D0D73">
            <w:pPr>
              <w:numPr>
                <w:ilvl w:val="2"/>
                <w:numId w:val="13"/>
              </w:numPr>
              <w:ind w:left="612" w:hanging="612"/>
              <w:jc w:val="both"/>
              <w:rPr>
                <w:rFonts w:ascii="Arial" w:hAnsi="Arial" w:cs="Arial"/>
                <w:sz w:val="20"/>
                <w:szCs w:val="20"/>
              </w:rPr>
            </w:pPr>
            <w:r w:rsidRPr="0018340F">
              <w:rPr>
                <w:rFonts w:ascii="Arial" w:hAnsi="Arial" w:cs="Arial"/>
                <w:sz w:val="20"/>
                <w:szCs w:val="20"/>
              </w:rPr>
              <w:t>Կանանց համար գինեկոլոգի խորհրդատվություն կամ տղամարդկանց համար ուրոլոգի խորհրդատվություն</w:t>
            </w:r>
          </w:p>
          <w:p w14:paraId="5C867380" w14:textId="77777777" w:rsidR="001B4F5A" w:rsidRPr="0018340F" w:rsidRDefault="001B4F5A" w:rsidP="006D0D73">
            <w:pPr>
              <w:numPr>
                <w:ilvl w:val="2"/>
                <w:numId w:val="13"/>
              </w:numPr>
              <w:ind w:left="612" w:hanging="612"/>
              <w:jc w:val="both"/>
              <w:rPr>
                <w:rFonts w:ascii="Arial" w:hAnsi="Arial" w:cs="Arial"/>
                <w:sz w:val="20"/>
                <w:szCs w:val="20"/>
              </w:rPr>
            </w:pPr>
            <w:r w:rsidRPr="0018340F">
              <w:rPr>
                <w:rFonts w:ascii="Arial" w:hAnsi="Arial" w:cs="Arial"/>
                <w:sz w:val="20"/>
                <w:szCs w:val="20"/>
              </w:rPr>
              <w:t>Արյան ընդհանուր քննություն լեյկոբանաձևով</w:t>
            </w:r>
          </w:p>
          <w:p w14:paraId="2D09DD80" w14:textId="77777777" w:rsidR="001B4F5A" w:rsidRPr="0018340F" w:rsidRDefault="001B4F5A" w:rsidP="006D0D73">
            <w:pPr>
              <w:numPr>
                <w:ilvl w:val="2"/>
                <w:numId w:val="13"/>
              </w:numPr>
              <w:ind w:left="612" w:hanging="612"/>
              <w:jc w:val="both"/>
              <w:rPr>
                <w:rFonts w:ascii="Arial" w:hAnsi="Arial" w:cs="Arial"/>
                <w:sz w:val="20"/>
                <w:szCs w:val="20"/>
              </w:rPr>
            </w:pPr>
            <w:r w:rsidRPr="0018340F">
              <w:rPr>
                <w:rFonts w:ascii="Arial" w:hAnsi="Arial" w:cs="Arial"/>
                <w:sz w:val="20"/>
                <w:szCs w:val="20"/>
              </w:rPr>
              <w:t>Կրծքագեղձի ուլտրաձայնային հետազոտություն, բժշկի նշանակման դեպքում` մամոգրաֆիական հետազոտություն</w:t>
            </w:r>
          </w:p>
        </w:tc>
        <w:tc>
          <w:tcPr>
            <w:tcW w:w="4050" w:type="dxa"/>
            <w:tcBorders>
              <w:left w:val="single" w:sz="4" w:space="0" w:color="auto"/>
            </w:tcBorders>
            <w:shd w:val="clear" w:color="auto" w:fill="auto"/>
          </w:tcPr>
          <w:p w14:paraId="6E8355D5" w14:textId="77777777" w:rsidR="001B4F5A" w:rsidRPr="0018340F" w:rsidRDefault="001B4F5A" w:rsidP="006D0D73">
            <w:pPr>
              <w:pStyle w:val="CM3"/>
              <w:numPr>
                <w:ilvl w:val="0"/>
                <w:numId w:val="25"/>
              </w:numPr>
              <w:spacing w:line="240" w:lineRule="auto"/>
              <w:ind w:right="58" w:hanging="648"/>
              <w:jc w:val="both"/>
              <w:rPr>
                <w:rFonts w:ascii="Arial" w:hAnsi="Arial" w:cs="Arial"/>
                <w:sz w:val="20"/>
                <w:szCs w:val="20"/>
              </w:rPr>
            </w:pPr>
            <w:r w:rsidRPr="0018340F">
              <w:rPr>
                <w:rFonts w:ascii="Arial" w:hAnsi="Arial" w:cs="Arial"/>
                <w:sz w:val="20"/>
                <w:szCs w:val="20"/>
              </w:rPr>
              <w:t>Консультация терапевта</w:t>
            </w:r>
          </w:p>
          <w:p w14:paraId="3F80C085" w14:textId="77777777" w:rsidR="001B4F5A" w:rsidRPr="0018340F" w:rsidRDefault="001B4F5A" w:rsidP="006D0D73">
            <w:pPr>
              <w:pStyle w:val="CM3"/>
              <w:numPr>
                <w:ilvl w:val="0"/>
                <w:numId w:val="25"/>
              </w:numPr>
              <w:spacing w:line="240" w:lineRule="auto"/>
              <w:ind w:right="58" w:hanging="648"/>
              <w:jc w:val="both"/>
              <w:rPr>
                <w:rFonts w:ascii="Arial" w:hAnsi="Arial" w:cs="Arial"/>
                <w:sz w:val="20"/>
                <w:szCs w:val="20"/>
              </w:rPr>
            </w:pPr>
            <w:r w:rsidRPr="0018340F">
              <w:rPr>
                <w:rFonts w:ascii="Arial" w:hAnsi="Arial" w:cs="Arial"/>
                <w:sz w:val="20"/>
                <w:szCs w:val="20"/>
              </w:rPr>
              <w:t>Проверка зрения</w:t>
            </w:r>
          </w:p>
          <w:p w14:paraId="496676C6" w14:textId="77777777" w:rsidR="001B4F5A" w:rsidRPr="0018340F" w:rsidRDefault="001B4F5A" w:rsidP="006D0D73">
            <w:pPr>
              <w:pStyle w:val="CM3"/>
              <w:numPr>
                <w:ilvl w:val="0"/>
                <w:numId w:val="25"/>
              </w:numPr>
              <w:spacing w:line="240" w:lineRule="auto"/>
              <w:ind w:right="58" w:hanging="648"/>
              <w:jc w:val="both"/>
              <w:rPr>
                <w:rFonts w:ascii="Arial" w:hAnsi="Arial" w:cs="Arial"/>
                <w:sz w:val="20"/>
                <w:szCs w:val="20"/>
              </w:rPr>
            </w:pPr>
            <w:r w:rsidRPr="0018340F">
              <w:rPr>
                <w:rFonts w:ascii="Arial" w:hAnsi="Arial" w:cs="Arial"/>
                <w:sz w:val="20"/>
                <w:szCs w:val="20"/>
              </w:rPr>
              <w:t>Ультразвуковое обследование (УЗИ) брюшной полости, малого таза и щитовидной железы</w:t>
            </w:r>
          </w:p>
          <w:p w14:paraId="7AE75634" w14:textId="77777777" w:rsidR="001B4F5A" w:rsidRPr="0018340F" w:rsidRDefault="001B4F5A" w:rsidP="006D0D73">
            <w:pPr>
              <w:pStyle w:val="CM3"/>
              <w:numPr>
                <w:ilvl w:val="0"/>
                <w:numId w:val="25"/>
              </w:numPr>
              <w:spacing w:line="240" w:lineRule="auto"/>
              <w:ind w:right="58" w:hanging="648"/>
              <w:jc w:val="both"/>
              <w:rPr>
                <w:rFonts w:ascii="Arial" w:hAnsi="Arial" w:cs="Arial"/>
                <w:sz w:val="20"/>
                <w:szCs w:val="20"/>
              </w:rPr>
            </w:pPr>
            <w:r w:rsidRPr="0018340F">
              <w:rPr>
                <w:rFonts w:ascii="Arial" w:hAnsi="Arial" w:cs="Arial"/>
                <w:sz w:val="20"/>
                <w:szCs w:val="20"/>
              </w:rPr>
              <w:t>Электрокардиография (ЭКГ)</w:t>
            </w:r>
          </w:p>
          <w:p w14:paraId="17E305A6" w14:textId="77777777" w:rsidR="001B4F5A" w:rsidRPr="0018340F" w:rsidRDefault="001B4F5A" w:rsidP="006D0D73">
            <w:pPr>
              <w:pStyle w:val="CM3"/>
              <w:numPr>
                <w:ilvl w:val="0"/>
                <w:numId w:val="25"/>
              </w:numPr>
              <w:spacing w:line="240" w:lineRule="auto"/>
              <w:ind w:right="58" w:hanging="648"/>
              <w:jc w:val="both"/>
              <w:rPr>
                <w:rFonts w:ascii="Arial" w:hAnsi="Arial" w:cs="Arial"/>
                <w:sz w:val="20"/>
                <w:szCs w:val="20"/>
              </w:rPr>
            </w:pPr>
            <w:r w:rsidRPr="0018340F">
              <w:rPr>
                <w:rFonts w:ascii="Arial" w:hAnsi="Arial" w:cs="Arial"/>
                <w:sz w:val="20"/>
                <w:szCs w:val="20"/>
              </w:rPr>
              <w:t>Консультация гинеколога для женщин или консультация уролога для мужчин</w:t>
            </w:r>
          </w:p>
          <w:p w14:paraId="7B5C7569" w14:textId="77777777" w:rsidR="001B4F5A" w:rsidRPr="0018340F" w:rsidRDefault="001B4F5A" w:rsidP="006D0D73">
            <w:pPr>
              <w:pStyle w:val="CM3"/>
              <w:numPr>
                <w:ilvl w:val="0"/>
                <w:numId w:val="25"/>
              </w:numPr>
              <w:spacing w:line="240" w:lineRule="auto"/>
              <w:ind w:right="58" w:hanging="648"/>
              <w:jc w:val="both"/>
              <w:rPr>
                <w:rFonts w:ascii="Arial" w:hAnsi="Arial" w:cs="Arial"/>
                <w:sz w:val="20"/>
                <w:szCs w:val="20"/>
              </w:rPr>
            </w:pPr>
            <w:r w:rsidRPr="0018340F">
              <w:rPr>
                <w:rFonts w:ascii="Arial" w:hAnsi="Arial" w:cs="Arial"/>
                <w:sz w:val="20"/>
                <w:szCs w:val="20"/>
              </w:rPr>
              <w:t>Общий анализ крови с лейкоформулой</w:t>
            </w:r>
          </w:p>
          <w:p w14:paraId="2511419F" w14:textId="77777777" w:rsidR="001B4F5A" w:rsidRPr="0018340F" w:rsidRDefault="001B4F5A" w:rsidP="006D0D73">
            <w:pPr>
              <w:pStyle w:val="CM3"/>
              <w:numPr>
                <w:ilvl w:val="0"/>
                <w:numId w:val="25"/>
              </w:numPr>
              <w:spacing w:line="240" w:lineRule="auto"/>
              <w:ind w:right="58" w:hanging="648"/>
              <w:jc w:val="both"/>
              <w:rPr>
                <w:rFonts w:ascii="Arial" w:hAnsi="Arial" w:cs="Arial"/>
                <w:sz w:val="20"/>
                <w:szCs w:val="20"/>
              </w:rPr>
            </w:pPr>
            <w:r w:rsidRPr="0018340F">
              <w:rPr>
                <w:rFonts w:ascii="Arial" w:hAnsi="Arial" w:cs="Arial"/>
                <w:sz w:val="20"/>
                <w:szCs w:val="20"/>
              </w:rPr>
              <w:t>Ультразвуковое обследование молочной железы, при назначении врача - маммографическое обследование</w:t>
            </w:r>
          </w:p>
          <w:p w14:paraId="220F29A2" w14:textId="77777777" w:rsidR="001B4F5A" w:rsidRPr="0018340F" w:rsidRDefault="001B4F5A" w:rsidP="00CB0664">
            <w:pPr>
              <w:ind w:hanging="648"/>
              <w:jc w:val="both"/>
              <w:rPr>
                <w:rFonts w:ascii="Arial" w:hAnsi="Arial" w:cs="Arial"/>
                <w:sz w:val="20"/>
                <w:szCs w:val="20"/>
                <w:lang w:val="ru-RU" w:eastAsia="ru-RU"/>
              </w:rPr>
            </w:pPr>
          </w:p>
        </w:tc>
        <w:tc>
          <w:tcPr>
            <w:tcW w:w="2340" w:type="dxa"/>
            <w:shd w:val="clear" w:color="auto" w:fill="auto"/>
            <w:vAlign w:val="center"/>
          </w:tcPr>
          <w:p w14:paraId="3ABD0085" w14:textId="77777777" w:rsidR="001B4F5A" w:rsidRPr="0018340F" w:rsidRDefault="001B4F5A" w:rsidP="00CB0664">
            <w:pPr>
              <w:jc w:val="center"/>
              <w:rPr>
                <w:rFonts w:ascii="Arial" w:hAnsi="Arial" w:cs="Arial"/>
                <w:sz w:val="20"/>
                <w:szCs w:val="20"/>
              </w:rPr>
            </w:pPr>
            <w:r w:rsidRPr="0018340F">
              <w:rPr>
                <w:rFonts w:ascii="Arial" w:hAnsi="Arial" w:cs="Arial"/>
                <w:sz w:val="20"/>
                <w:szCs w:val="20"/>
                <w:lang w:val="ru-RU"/>
              </w:rPr>
              <w:t xml:space="preserve">1 </w:t>
            </w:r>
            <w:r w:rsidRPr="0018340F">
              <w:rPr>
                <w:rFonts w:ascii="Arial" w:hAnsi="Arial" w:cs="Arial"/>
                <w:sz w:val="20"/>
                <w:szCs w:val="20"/>
              </w:rPr>
              <w:t xml:space="preserve">անգամ </w:t>
            </w:r>
            <w:r w:rsidRPr="0018340F">
              <w:rPr>
                <w:rFonts w:ascii="Arial" w:hAnsi="Arial" w:cs="Arial"/>
                <w:sz w:val="20"/>
                <w:szCs w:val="20"/>
                <w:lang w:val="ru-RU"/>
              </w:rPr>
              <w:t>/1 раз</w:t>
            </w:r>
          </w:p>
        </w:tc>
      </w:tr>
      <w:tr w:rsidR="001B4F5A" w:rsidRPr="0018340F" w14:paraId="7F361ED0" w14:textId="77777777" w:rsidTr="00CB0664">
        <w:trPr>
          <w:trHeight w:val="437"/>
        </w:trPr>
        <w:tc>
          <w:tcPr>
            <w:tcW w:w="10710" w:type="dxa"/>
            <w:gridSpan w:val="3"/>
            <w:shd w:val="clear" w:color="auto" w:fill="F2F2F2" w:themeFill="background1" w:themeFillShade="F2"/>
            <w:vAlign w:val="center"/>
          </w:tcPr>
          <w:p w14:paraId="7C862763" w14:textId="77777777" w:rsidR="001B4F5A" w:rsidRPr="0018340F" w:rsidRDefault="001B4F5A" w:rsidP="006D0D73">
            <w:pPr>
              <w:pStyle w:val="CM3"/>
              <w:numPr>
                <w:ilvl w:val="1"/>
                <w:numId w:val="23"/>
              </w:numPr>
              <w:spacing w:line="240" w:lineRule="auto"/>
              <w:ind w:left="675" w:right="57" w:hanging="675"/>
              <w:rPr>
                <w:rFonts w:ascii="Arial" w:hAnsi="Arial" w:cs="Arial"/>
                <w:b/>
                <w:bCs/>
                <w:sz w:val="20"/>
                <w:szCs w:val="20"/>
                <w:lang w:val="en-GB"/>
              </w:rPr>
            </w:pPr>
            <w:r w:rsidRPr="0018340F">
              <w:rPr>
                <w:rFonts w:ascii="Arial" w:hAnsi="Arial" w:cs="Arial"/>
                <w:b/>
                <w:bCs/>
                <w:sz w:val="20"/>
                <w:szCs w:val="20"/>
                <w:lang w:val="en-US"/>
              </w:rPr>
              <w:t>ԿԱՆԽԱՐԳԵԼԻՉ</w:t>
            </w:r>
            <w:r w:rsidRPr="0018340F">
              <w:rPr>
                <w:rFonts w:ascii="Arial" w:hAnsi="Arial" w:cs="Arial"/>
                <w:b/>
                <w:sz w:val="20"/>
                <w:szCs w:val="20"/>
                <w:lang w:val="en-GB"/>
              </w:rPr>
              <w:t xml:space="preserve"> </w:t>
            </w:r>
            <w:r w:rsidRPr="0018340F">
              <w:rPr>
                <w:rFonts w:ascii="Arial" w:hAnsi="Arial" w:cs="Arial"/>
                <w:b/>
                <w:sz w:val="20"/>
                <w:szCs w:val="20"/>
                <w:lang w:val="en-US"/>
              </w:rPr>
              <w:t>ԸՆԴՀԱՆՈՒՐ</w:t>
            </w:r>
            <w:r w:rsidRPr="0018340F">
              <w:rPr>
                <w:rFonts w:ascii="Arial" w:hAnsi="Arial" w:cs="Arial"/>
                <w:b/>
                <w:sz w:val="20"/>
                <w:szCs w:val="20"/>
                <w:lang w:val="en-GB"/>
              </w:rPr>
              <w:t xml:space="preserve"> </w:t>
            </w:r>
            <w:r w:rsidRPr="0018340F">
              <w:rPr>
                <w:rFonts w:ascii="Arial" w:hAnsi="Arial" w:cs="Arial"/>
                <w:b/>
                <w:sz w:val="20"/>
                <w:szCs w:val="20"/>
                <w:lang w:val="en-US"/>
              </w:rPr>
              <w:t>ԲԺՇԿԱԿԱՆ</w:t>
            </w:r>
            <w:r w:rsidRPr="0018340F">
              <w:rPr>
                <w:rFonts w:ascii="Arial" w:hAnsi="Arial" w:cs="Arial"/>
                <w:b/>
                <w:sz w:val="20"/>
                <w:szCs w:val="20"/>
                <w:lang w:val="en-GB"/>
              </w:rPr>
              <w:t xml:space="preserve"> </w:t>
            </w:r>
            <w:r w:rsidRPr="0018340F">
              <w:rPr>
                <w:rFonts w:ascii="Arial" w:hAnsi="Arial" w:cs="Arial"/>
                <w:b/>
                <w:sz w:val="20"/>
                <w:szCs w:val="20"/>
                <w:lang w:val="en-US"/>
              </w:rPr>
              <w:t>ՀԵՏԱԶՈՏՈՒԹՅՈՒՆ</w:t>
            </w:r>
            <w:r w:rsidRPr="0018340F">
              <w:rPr>
                <w:rFonts w:ascii="Arial" w:hAnsi="Arial" w:cs="Arial"/>
                <w:b/>
                <w:sz w:val="20"/>
                <w:szCs w:val="20"/>
                <w:lang w:val="en-GB"/>
              </w:rPr>
              <w:t>/</w:t>
            </w:r>
            <w:r w:rsidRPr="0018340F">
              <w:rPr>
                <w:rFonts w:ascii="Arial" w:hAnsi="Arial" w:cs="Arial"/>
                <w:b/>
                <w:bCs/>
                <w:sz w:val="20"/>
                <w:szCs w:val="20"/>
                <w:lang w:val="en-GB"/>
              </w:rPr>
              <w:t xml:space="preserve"> </w:t>
            </w:r>
            <w:r w:rsidRPr="0018340F">
              <w:rPr>
                <w:rFonts w:ascii="Arial" w:hAnsi="Arial" w:cs="Arial"/>
                <w:b/>
                <w:bCs/>
                <w:sz w:val="20"/>
                <w:szCs w:val="20"/>
              </w:rPr>
              <w:t>ОБЩИЙ</w:t>
            </w:r>
            <w:r w:rsidRPr="0018340F">
              <w:rPr>
                <w:rFonts w:ascii="Arial" w:hAnsi="Arial" w:cs="Arial"/>
                <w:b/>
                <w:bCs/>
                <w:sz w:val="20"/>
                <w:szCs w:val="20"/>
                <w:lang w:val="en-GB"/>
              </w:rPr>
              <w:t xml:space="preserve"> </w:t>
            </w:r>
            <w:r w:rsidRPr="0018340F">
              <w:rPr>
                <w:rFonts w:ascii="Arial" w:hAnsi="Arial" w:cs="Arial"/>
                <w:b/>
                <w:bCs/>
                <w:sz w:val="20"/>
                <w:szCs w:val="20"/>
              </w:rPr>
              <w:t>ПРОФИЛАКТИЧЕСКИЙ</w:t>
            </w:r>
            <w:r w:rsidRPr="0018340F">
              <w:rPr>
                <w:rFonts w:ascii="Arial" w:hAnsi="Arial" w:cs="Arial"/>
                <w:b/>
                <w:bCs/>
                <w:sz w:val="20"/>
                <w:szCs w:val="20"/>
                <w:lang w:val="en-GB"/>
              </w:rPr>
              <w:t xml:space="preserve"> </w:t>
            </w:r>
            <w:r w:rsidRPr="0018340F">
              <w:rPr>
                <w:rFonts w:ascii="Arial" w:hAnsi="Arial" w:cs="Arial"/>
                <w:b/>
                <w:bCs/>
                <w:sz w:val="20"/>
                <w:szCs w:val="20"/>
              </w:rPr>
              <w:t>МЕДИЦИНСКИЙ</w:t>
            </w:r>
            <w:r w:rsidRPr="0018340F">
              <w:rPr>
                <w:rFonts w:ascii="Arial" w:hAnsi="Arial" w:cs="Arial"/>
                <w:b/>
                <w:bCs/>
                <w:sz w:val="20"/>
                <w:szCs w:val="20"/>
                <w:lang w:val="en-GB"/>
              </w:rPr>
              <w:t xml:space="preserve"> </w:t>
            </w:r>
            <w:r w:rsidRPr="0018340F">
              <w:rPr>
                <w:rFonts w:ascii="Arial" w:hAnsi="Arial" w:cs="Arial"/>
                <w:b/>
                <w:bCs/>
                <w:sz w:val="20"/>
                <w:szCs w:val="20"/>
              </w:rPr>
              <w:t>ОСМОТР</w:t>
            </w:r>
            <w:r w:rsidRPr="0018340F">
              <w:rPr>
                <w:rFonts w:ascii="Arial" w:hAnsi="Arial" w:cs="Arial"/>
                <w:b/>
                <w:bCs/>
                <w:sz w:val="20"/>
                <w:szCs w:val="20"/>
                <w:lang w:val="en-GB"/>
              </w:rPr>
              <w:t xml:space="preserve">. </w:t>
            </w:r>
            <w:r w:rsidRPr="0018340F">
              <w:rPr>
                <w:rFonts w:ascii="Arial" w:hAnsi="Arial" w:cs="Arial"/>
                <w:b/>
                <w:bCs/>
                <w:sz w:val="20"/>
                <w:szCs w:val="20"/>
                <w:lang w:val="hy-AM"/>
              </w:rPr>
              <w:t>0-15</w:t>
            </w:r>
            <w:r w:rsidRPr="0018340F">
              <w:rPr>
                <w:rFonts w:ascii="Arial" w:hAnsi="Arial" w:cs="Arial"/>
                <w:b/>
                <w:bCs/>
                <w:sz w:val="20"/>
                <w:szCs w:val="20"/>
                <w:lang w:val="en-GB"/>
              </w:rPr>
              <w:t xml:space="preserve"> </w:t>
            </w:r>
            <w:r w:rsidRPr="0018340F">
              <w:rPr>
                <w:rFonts w:ascii="Arial" w:hAnsi="Arial" w:cs="Arial"/>
                <w:b/>
                <w:bCs/>
                <w:sz w:val="20"/>
                <w:szCs w:val="20"/>
                <w:lang w:val="hy-AM"/>
              </w:rPr>
              <w:t xml:space="preserve">տարեկան / </w:t>
            </w:r>
            <w:r w:rsidRPr="0018340F">
              <w:rPr>
                <w:rFonts w:ascii="Arial" w:hAnsi="Arial" w:cs="Arial"/>
                <w:b/>
                <w:bCs/>
                <w:sz w:val="20"/>
                <w:szCs w:val="20"/>
              </w:rPr>
              <w:t>лет</w:t>
            </w:r>
          </w:p>
          <w:p w14:paraId="41A20211" w14:textId="77777777" w:rsidR="001B4F5A" w:rsidRPr="0018340F" w:rsidRDefault="001B4F5A" w:rsidP="00CB0664">
            <w:pPr>
              <w:ind w:left="612"/>
              <w:rPr>
                <w:rFonts w:ascii="Arial" w:hAnsi="Arial" w:cs="Arial"/>
                <w:sz w:val="20"/>
                <w:szCs w:val="20"/>
              </w:rPr>
            </w:pPr>
            <w:r w:rsidRPr="0018340F">
              <w:rPr>
                <w:rFonts w:ascii="Arial" w:hAnsi="Arial" w:cs="Arial"/>
                <w:sz w:val="20"/>
                <w:szCs w:val="20"/>
                <w:lang w:val="hy-AM"/>
              </w:rPr>
              <w:t>Ի</w:t>
            </w:r>
            <w:r w:rsidRPr="0018340F">
              <w:rPr>
                <w:rFonts w:ascii="Arial" w:hAnsi="Arial" w:cs="Arial"/>
                <w:sz w:val="20"/>
                <w:szCs w:val="20"/>
              </w:rPr>
              <w:t xml:space="preserve">րականացվում է Ապահովագրողի կողմից ընտրված Բժշկական հաստատությունում </w:t>
            </w:r>
            <w:r w:rsidRPr="0018340F">
              <w:rPr>
                <w:rFonts w:ascii="Arial" w:hAnsi="Arial" w:cs="Arial"/>
                <w:sz w:val="20"/>
                <w:szCs w:val="20"/>
                <w:lang w:val="hy-AM"/>
              </w:rPr>
              <w:t xml:space="preserve">/ </w:t>
            </w:r>
            <w:r w:rsidRPr="0018340F">
              <w:rPr>
                <w:rFonts w:ascii="Arial" w:hAnsi="Arial" w:cs="Arial"/>
                <w:sz w:val="20"/>
                <w:szCs w:val="20"/>
              </w:rPr>
              <w:t>Осуществляется в Медицинском учреждении, выбранном Страховщиком</w:t>
            </w:r>
          </w:p>
        </w:tc>
      </w:tr>
      <w:tr w:rsidR="001B4F5A" w:rsidRPr="0018340F" w14:paraId="5095AD08" w14:textId="77777777" w:rsidTr="00CB0664">
        <w:trPr>
          <w:trHeight w:val="53"/>
        </w:trPr>
        <w:tc>
          <w:tcPr>
            <w:tcW w:w="4320" w:type="dxa"/>
            <w:tcBorders>
              <w:top w:val="single" w:sz="4" w:space="0" w:color="auto"/>
              <w:right w:val="single" w:sz="4" w:space="0" w:color="auto"/>
            </w:tcBorders>
            <w:shd w:val="clear" w:color="auto" w:fill="auto"/>
          </w:tcPr>
          <w:p w14:paraId="5A490D31" w14:textId="77777777" w:rsidR="001B4F5A" w:rsidRPr="0018340F" w:rsidRDefault="001B4F5A" w:rsidP="006D0D73">
            <w:pPr>
              <w:pStyle w:val="ListParagraph"/>
              <w:numPr>
                <w:ilvl w:val="0"/>
                <w:numId w:val="26"/>
              </w:numPr>
              <w:ind w:left="606" w:hanging="630"/>
              <w:jc w:val="both"/>
              <w:rPr>
                <w:rFonts w:ascii="Arial" w:hAnsi="Arial" w:cs="Arial"/>
                <w:sz w:val="20"/>
                <w:szCs w:val="20"/>
              </w:rPr>
            </w:pPr>
            <w:r w:rsidRPr="0018340F">
              <w:rPr>
                <w:rFonts w:ascii="Arial" w:hAnsi="Arial" w:cs="Arial"/>
                <w:sz w:val="20"/>
                <w:szCs w:val="20"/>
              </w:rPr>
              <w:t>Մանկաբույժի խորհրդատվություն</w:t>
            </w:r>
          </w:p>
          <w:p w14:paraId="3F8C05EA" w14:textId="77777777" w:rsidR="001B4F5A" w:rsidRPr="0018340F" w:rsidRDefault="001B4F5A" w:rsidP="006D0D73">
            <w:pPr>
              <w:pStyle w:val="ListParagraph"/>
              <w:numPr>
                <w:ilvl w:val="0"/>
                <w:numId w:val="26"/>
              </w:numPr>
              <w:ind w:left="606" w:hanging="630"/>
              <w:jc w:val="both"/>
              <w:rPr>
                <w:rFonts w:ascii="Arial" w:hAnsi="Arial" w:cs="Arial"/>
                <w:sz w:val="20"/>
                <w:szCs w:val="20"/>
              </w:rPr>
            </w:pPr>
            <w:r w:rsidRPr="0018340F">
              <w:rPr>
                <w:rFonts w:ascii="Arial" w:hAnsi="Arial" w:cs="Arial"/>
                <w:sz w:val="20"/>
                <w:szCs w:val="20"/>
              </w:rPr>
              <w:t>Որովայնի խոռոչի ուլտրաձայնային հետազոտություն</w:t>
            </w:r>
          </w:p>
          <w:p w14:paraId="79CBB82C" w14:textId="77777777" w:rsidR="001B4F5A" w:rsidRPr="0018340F" w:rsidRDefault="001B4F5A" w:rsidP="006D0D73">
            <w:pPr>
              <w:pStyle w:val="ListParagraph"/>
              <w:numPr>
                <w:ilvl w:val="0"/>
                <w:numId w:val="26"/>
              </w:numPr>
              <w:ind w:left="606" w:hanging="630"/>
              <w:jc w:val="both"/>
              <w:rPr>
                <w:rFonts w:ascii="Arial" w:hAnsi="Arial" w:cs="Arial"/>
                <w:sz w:val="20"/>
                <w:szCs w:val="20"/>
              </w:rPr>
            </w:pPr>
            <w:r w:rsidRPr="0018340F">
              <w:rPr>
                <w:rFonts w:ascii="Arial" w:hAnsi="Arial" w:cs="Arial"/>
                <w:sz w:val="20"/>
                <w:szCs w:val="20"/>
              </w:rPr>
              <w:t>Արյան ընդհանուր քննություն լեյկոբանաձևով</w:t>
            </w:r>
          </w:p>
          <w:p w14:paraId="17656BD8" w14:textId="77777777" w:rsidR="001B4F5A" w:rsidRPr="0018340F" w:rsidRDefault="001B4F5A" w:rsidP="006D0D73">
            <w:pPr>
              <w:pStyle w:val="ListParagraph"/>
              <w:numPr>
                <w:ilvl w:val="0"/>
                <w:numId w:val="26"/>
              </w:numPr>
              <w:ind w:left="606" w:hanging="630"/>
              <w:jc w:val="both"/>
              <w:rPr>
                <w:rFonts w:ascii="Arial" w:hAnsi="Arial" w:cs="Arial"/>
                <w:sz w:val="20"/>
                <w:szCs w:val="20"/>
              </w:rPr>
            </w:pPr>
            <w:r w:rsidRPr="0018340F">
              <w:rPr>
                <w:rFonts w:ascii="Arial" w:hAnsi="Arial" w:cs="Arial"/>
                <w:sz w:val="20"/>
                <w:szCs w:val="20"/>
              </w:rPr>
              <w:t>Ներքոնշյալ խորհրդատվությունները և հետազոտությունները կատարվում են մանկաբույժի ցուցումով`</w:t>
            </w:r>
          </w:p>
          <w:p w14:paraId="28E6FAB0" w14:textId="77777777" w:rsidR="001B4F5A" w:rsidRPr="0018340F" w:rsidRDefault="001B4F5A" w:rsidP="006D0D73">
            <w:pPr>
              <w:pStyle w:val="ListParagraph"/>
              <w:numPr>
                <w:ilvl w:val="0"/>
                <w:numId w:val="26"/>
              </w:numPr>
              <w:ind w:left="606" w:hanging="630"/>
              <w:jc w:val="both"/>
              <w:rPr>
                <w:rFonts w:ascii="Arial" w:hAnsi="Arial" w:cs="Arial"/>
                <w:sz w:val="20"/>
                <w:szCs w:val="20"/>
              </w:rPr>
            </w:pPr>
            <w:r w:rsidRPr="0018340F">
              <w:rPr>
                <w:rFonts w:ascii="Arial" w:hAnsi="Arial" w:cs="Arial"/>
                <w:sz w:val="20"/>
                <w:szCs w:val="20"/>
              </w:rPr>
              <w:t>Տեսողության ստուգում</w:t>
            </w:r>
          </w:p>
          <w:p w14:paraId="402BF4C6" w14:textId="77777777" w:rsidR="001B4F5A" w:rsidRPr="0018340F" w:rsidRDefault="001B4F5A" w:rsidP="006D0D73">
            <w:pPr>
              <w:pStyle w:val="ListParagraph"/>
              <w:numPr>
                <w:ilvl w:val="0"/>
                <w:numId w:val="26"/>
              </w:numPr>
              <w:ind w:left="606" w:hanging="630"/>
              <w:jc w:val="both"/>
              <w:rPr>
                <w:rFonts w:ascii="Arial" w:hAnsi="Arial" w:cs="Arial"/>
                <w:sz w:val="20"/>
                <w:szCs w:val="20"/>
              </w:rPr>
            </w:pPr>
            <w:r w:rsidRPr="0018340F">
              <w:rPr>
                <w:rFonts w:ascii="Arial" w:hAnsi="Arial" w:cs="Arial"/>
                <w:sz w:val="20"/>
                <w:szCs w:val="20"/>
              </w:rPr>
              <w:t>Նյարդաբանի խորհրդատվություն</w:t>
            </w:r>
          </w:p>
          <w:p w14:paraId="715A2AAA" w14:textId="77777777" w:rsidR="001B4F5A" w:rsidRPr="0018340F" w:rsidRDefault="001B4F5A" w:rsidP="006D0D73">
            <w:pPr>
              <w:pStyle w:val="ListParagraph"/>
              <w:numPr>
                <w:ilvl w:val="0"/>
                <w:numId w:val="26"/>
              </w:numPr>
              <w:ind w:left="606" w:hanging="630"/>
              <w:jc w:val="both"/>
              <w:rPr>
                <w:rFonts w:ascii="Arial" w:hAnsi="Arial" w:cs="Arial"/>
                <w:sz w:val="20"/>
                <w:szCs w:val="20"/>
                <w:lang w:val="en-US"/>
              </w:rPr>
            </w:pPr>
            <w:r w:rsidRPr="0018340F">
              <w:rPr>
                <w:rFonts w:ascii="Arial" w:hAnsi="Arial" w:cs="Arial"/>
                <w:sz w:val="20"/>
                <w:szCs w:val="20"/>
              </w:rPr>
              <w:t>Մեզի ընդհանուր քննություն</w:t>
            </w:r>
          </w:p>
        </w:tc>
        <w:tc>
          <w:tcPr>
            <w:tcW w:w="4050" w:type="dxa"/>
            <w:tcBorders>
              <w:top w:val="single" w:sz="4" w:space="0" w:color="auto"/>
              <w:left w:val="single" w:sz="4" w:space="0" w:color="auto"/>
            </w:tcBorders>
            <w:shd w:val="clear" w:color="auto" w:fill="auto"/>
          </w:tcPr>
          <w:p w14:paraId="2B23BAB0" w14:textId="77777777" w:rsidR="001B4F5A" w:rsidRPr="0018340F" w:rsidRDefault="001B4F5A" w:rsidP="006D0D73">
            <w:pPr>
              <w:pStyle w:val="ListParagraph"/>
              <w:numPr>
                <w:ilvl w:val="0"/>
                <w:numId w:val="27"/>
              </w:numPr>
              <w:ind w:hanging="720"/>
              <w:jc w:val="both"/>
              <w:rPr>
                <w:rFonts w:ascii="Arial" w:hAnsi="Arial" w:cs="Arial"/>
                <w:sz w:val="20"/>
                <w:szCs w:val="20"/>
                <w:lang w:val="ru-RU"/>
              </w:rPr>
            </w:pPr>
            <w:r w:rsidRPr="0018340F">
              <w:rPr>
                <w:rFonts w:ascii="Arial" w:hAnsi="Arial" w:cs="Arial"/>
                <w:sz w:val="20"/>
                <w:szCs w:val="20"/>
                <w:lang w:val="ru-RU"/>
              </w:rPr>
              <w:t>Консультация педиатра</w:t>
            </w:r>
          </w:p>
          <w:p w14:paraId="14BDC064" w14:textId="77777777" w:rsidR="001B4F5A" w:rsidRPr="0018340F" w:rsidRDefault="001B4F5A" w:rsidP="006D0D73">
            <w:pPr>
              <w:pStyle w:val="ListParagraph"/>
              <w:numPr>
                <w:ilvl w:val="0"/>
                <w:numId w:val="27"/>
              </w:numPr>
              <w:ind w:hanging="720"/>
              <w:jc w:val="both"/>
              <w:rPr>
                <w:rFonts w:ascii="Arial" w:hAnsi="Arial" w:cs="Arial"/>
                <w:sz w:val="20"/>
                <w:szCs w:val="20"/>
                <w:lang w:val="ru-RU"/>
              </w:rPr>
            </w:pPr>
            <w:r w:rsidRPr="0018340F">
              <w:rPr>
                <w:rFonts w:ascii="Arial" w:hAnsi="Arial" w:cs="Arial"/>
                <w:sz w:val="20"/>
                <w:szCs w:val="20"/>
                <w:lang w:val="ru-RU"/>
              </w:rPr>
              <w:t>Ультразвуковое исследование брюшной полости</w:t>
            </w:r>
          </w:p>
          <w:p w14:paraId="4E8A769F" w14:textId="77777777" w:rsidR="001B4F5A" w:rsidRPr="0018340F" w:rsidRDefault="001B4F5A" w:rsidP="006D0D73">
            <w:pPr>
              <w:pStyle w:val="ListParagraph"/>
              <w:numPr>
                <w:ilvl w:val="0"/>
                <w:numId w:val="27"/>
              </w:numPr>
              <w:ind w:hanging="720"/>
              <w:jc w:val="both"/>
              <w:rPr>
                <w:rFonts w:ascii="Arial" w:hAnsi="Arial" w:cs="Arial"/>
                <w:sz w:val="20"/>
                <w:szCs w:val="20"/>
                <w:lang w:val="ru-RU"/>
              </w:rPr>
            </w:pPr>
            <w:r w:rsidRPr="0018340F">
              <w:rPr>
                <w:rFonts w:ascii="Arial" w:hAnsi="Arial" w:cs="Arial"/>
                <w:sz w:val="20"/>
                <w:szCs w:val="20"/>
                <w:lang w:val="ru-RU"/>
              </w:rPr>
              <w:t>Общий анализ крови с лейкоцитом</w:t>
            </w:r>
          </w:p>
          <w:p w14:paraId="30F597BE" w14:textId="77777777" w:rsidR="001B4F5A" w:rsidRPr="0018340F" w:rsidRDefault="001B4F5A" w:rsidP="006D0D73">
            <w:pPr>
              <w:pStyle w:val="ListParagraph"/>
              <w:numPr>
                <w:ilvl w:val="0"/>
                <w:numId w:val="27"/>
              </w:numPr>
              <w:ind w:hanging="720"/>
              <w:jc w:val="both"/>
              <w:rPr>
                <w:rFonts w:ascii="Arial" w:hAnsi="Arial" w:cs="Arial"/>
                <w:sz w:val="20"/>
                <w:szCs w:val="20"/>
                <w:lang w:val="ru-RU"/>
              </w:rPr>
            </w:pPr>
            <w:r w:rsidRPr="0018340F">
              <w:rPr>
                <w:rFonts w:ascii="Arial" w:hAnsi="Arial" w:cs="Arial"/>
                <w:sz w:val="20"/>
                <w:szCs w:val="20"/>
                <w:lang w:val="ru-RU"/>
              </w:rPr>
              <w:t>Следующие консультации и исследования, назначенные педиатром:</w:t>
            </w:r>
          </w:p>
          <w:p w14:paraId="58CB0FAA" w14:textId="77777777" w:rsidR="001B4F5A" w:rsidRPr="0018340F" w:rsidRDefault="001B4F5A" w:rsidP="006D0D73">
            <w:pPr>
              <w:pStyle w:val="ListParagraph"/>
              <w:numPr>
                <w:ilvl w:val="0"/>
                <w:numId w:val="27"/>
              </w:numPr>
              <w:ind w:hanging="720"/>
              <w:jc w:val="both"/>
              <w:rPr>
                <w:rFonts w:ascii="Arial" w:hAnsi="Arial" w:cs="Arial"/>
                <w:sz w:val="20"/>
                <w:szCs w:val="20"/>
                <w:lang w:val="ru-RU"/>
              </w:rPr>
            </w:pPr>
            <w:r w:rsidRPr="0018340F">
              <w:rPr>
                <w:rFonts w:ascii="Arial" w:hAnsi="Arial" w:cs="Arial"/>
                <w:sz w:val="20"/>
                <w:szCs w:val="20"/>
                <w:lang w:val="ru-RU"/>
              </w:rPr>
              <w:t>Проверка зрения</w:t>
            </w:r>
          </w:p>
          <w:p w14:paraId="0124DD14" w14:textId="77777777" w:rsidR="001B4F5A" w:rsidRPr="0018340F" w:rsidRDefault="001B4F5A" w:rsidP="006D0D73">
            <w:pPr>
              <w:pStyle w:val="ListParagraph"/>
              <w:numPr>
                <w:ilvl w:val="0"/>
                <w:numId w:val="27"/>
              </w:numPr>
              <w:ind w:hanging="720"/>
              <w:jc w:val="both"/>
              <w:rPr>
                <w:rFonts w:ascii="Arial" w:hAnsi="Arial" w:cs="Arial"/>
                <w:sz w:val="20"/>
                <w:szCs w:val="20"/>
                <w:lang w:val="ru-RU"/>
              </w:rPr>
            </w:pPr>
            <w:r w:rsidRPr="0018340F">
              <w:rPr>
                <w:rFonts w:ascii="Arial" w:hAnsi="Arial" w:cs="Arial"/>
                <w:sz w:val="20"/>
                <w:szCs w:val="20"/>
                <w:lang w:val="ru-RU"/>
              </w:rPr>
              <w:t>Консультация невропатолога</w:t>
            </w:r>
          </w:p>
          <w:p w14:paraId="7E420674" w14:textId="77777777" w:rsidR="001B4F5A" w:rsidRPr="0018340F" w:rsidRDefault="001B4F5A" w:rsidP="006D0D73">
            <w:pPr>
              <w:pStyle w:val="ListParagraph"/>
              <w:numPr>
                <w:ilvl w:val="0"/>
                <w:numId w:val="27"/>
              </w:numPr>
              <w:ind w:hanging="720"/>
              <w:jc w:val="both"/>
              <w:rPr>
                <w:rFonts w:ascii="Arial" w:hAnsi="Arial" w:cs="Arial"/>
                <w:sz w:val="20"/>
                <w:szCs w:val="20"/>
                <w:lang w:val="en-US"/>
              </w:rPr>
            </w:pPr>
            <w:r w:rsidRPr="0018340F">
              <w:rPr>
                <w:rFonts w:ascii="Arial" w:hAnsi="Arial" w:cs="Arial"/>
                <w:sz w:val="20"/>
                <w:szCs w:val="20"/>
                <w:lang w:val="ru-RU"/>
              </w:rPr>
              <w:t>Общий анализ мочи</w:t>
            </w:r>
          </w:p>
        </w:tc>
        <w:tc>
          <w:tcPr>
            <w:tcW w:w="2340" w:type="dxa"/>
            <w:shd w:val="clear" w:color="auto" w:fill="auto"/>
            <w:vAlign w:val="center"/>
          </w:tcPr>
          <w:p w14:paraId="45FE8734" w14:textId="77777777" w:rsidR="001B4F5A" w:rsidRPr="0018340F" w:rsidRDefault="001B4F5A" w:rsidP="00CB0664">
            <w:pPr>
              <w:jc w:val="center"/>
              <w:rPr>
                <w:rFonts w:ascii="Arial" w:hAnsi="Arial" w:cs="Arial"/>
                <w:sz w:val="20"/>
                <w:szCs w:val="20"/>
              </w:rPr>
            </w:pPr>
            <w:r w:rsidRPr="0018340F">
              <w:rPr>
                <w:rFonts w:ascii="Arial" w:hAnsi="Arial" w:cs="Arial"/>
                <w:sz w:val="20"/>
                <w:szCs w:val="20"/>
                <w:lang w:val="ru-RU"/>
              </w:rPr>
              <w:t xml:space="preserve">1 </w:t>
            </w:r>
            <w:r w:rsidRPr="0018340F">
              <w:rPr>
                <w:rFonts w:ascii="Arial" w:hAnsi="Arial" w:cs="Arial"/>
                <w:sz w:val="20"/>
                <w:szCs w:val="20"/>
              </w:rPr>
              <w:t xml:space="preserve">անգամ </w:t>
            </w:r>
            <w:r w:rsidRPr="0018340F">
              <w:rPr>
                <w:rFonts w:ascii="Arial" w:hAnsi="Arial" w:cs="Arial"/>
                <w:sz w:val="20"/>
                <w:szCs w:val="20"/>
                <w:lang w:val="ru-RU"/>
              </w:rPr>
              <w:t>/1 раз</w:t>
            </w:r>
          </w:p>
        </w:tc>
      </w:tr>
      <w:tr w:rsidR="001B4F5A" w:rsidRPr="0018340F" w14:paraId="58046567" w14:textId="77777777" w:rsidTr="00CB0664">
        <w:trPr>
          <w:trHeight w:val="50"/>
        </w:trPr>
        <w:tc>
          <w:tcPr>
            <w:tcW w:w="4320" w:type="dxa"/>
            <w:tcBorders>
              <w:right w:val="single" w:sz="4" w:space="0" w:color="auto"/>
            </w:tcBorders>
            <w:shd w:val="clear" w:color="auto" w:fill="auto"/>
            <w:vAlign w:val="center"/>
          </w:tcPr>
          <w:p w14:paraId="191BEF44" w14:textId="77777777" w:rsidR="001B4F5A" w:rsidRPr="0018340F" w:rsidRDefault="001B4F5A" w:rsidP="006D0D73">
            <w:pPr>
              <w:pStyle w:val="ListParagraph"/>
              <w:numPr>
                <w:ilvl w:val="0"/>
                <w:numId w:val="26"/>
              </w:numPr>
              <w:ind w:left="606" w:hanging="630"/>
              <w:jc w:val="both"/>
              <w:rPr>
                <w:rFonts w:ascii="Arial" w:hAnsi="Arial" w:cs="Arial"/>
                <w:b/>
                <w:sz w:val="20"/>
                <w:szCs w:val="20"/>
                <w:lang w:val="en-US"/>
              </w:rPr>
            </w:pPr>
            <w:r w:rsidRPr="0018340F">
              <w:rPr>
                <w:rFonts w:ascii="Arial" w:hAnsi="Arial" w:cs="Arial"/>
                <w:b/>
                <w:sz w:val="20"/>
                <w:szCs w:val="20"/>
                <w:lang w:val="en-US"/>
              </w:rPr>
              <w:t>Երկրորդ կարծիք.</w:t>
            </w:r>
          </w:p>
          <w:p w14:paraId="5FB6B1A2" w14:textId="77777777" w:rsidR="001B4F5A" w:rsidRPr="0018340F" w:rsidRDefault="001B4F5A" w:rsidP="00CB0664">
            <w:pPr>
              <w:tabs>
                <w:tab w:val="left" w:pos="1242"/>
              </w:tabs>
              <w:jc w:val="both"/>
              <w:rPr>
                <w:rFonts w:ascii="Arial" w:hAnsi="Arial" w:cs="Arial"/>
                <w:b/>
                <w:sz w:val="20"/>
                <w:szCs w:val="20"/>
              </w:rPr>
            </w:pPr>
            <w:r w:rsidRPr="0018340F">
              <w:rPr>
                <w:rFonts w:ascii="Arial" w:hAnsi="Arial" w:cs="Arial"/>
                <w:sz w:val="20"/>
                <w:szCs w:val="20"/>
                <w:lang w:val="hy-AM"/>
              </w:rPr>
              <w:t>եթե Ապահովագրված անձը համաձայն չէ բժշկի եզրակացության հետ, նա կարող է իր հաշվին անցնել 2-րդ հետազոտությունը: Եթե, արդյունքում, եզրակացությունները էապես տարբերվում են, Ապահովագրողն իրավունք ունի պահանջելու անցնել 3-րդ հետազոտությունը (տվյալ ոլորտում առաջատար մասնագետի մոտ), որն իրականացվում է Ապահովագրողի հաշվին: Եթե  3-րդ կարծիքն էապես տարբերվում է 1-ին մասնագետի տրամադրած եզրակացությունից Ապահովագրողը հատուցում է 2-րդ կարծիքի հետ կապված ծախսերը, հակառակ դեպքում այն հատուցման ենթակա չէ:</w:t>
            </w:r>
          </w:p>
        </w:tc>
        <w:tc>
          <w:tcPr>
            <w:tcW w:w="4050" w:type="dxa"/>
            <w:tcBorders>
              <w:left w:val="single" w:sz="4" w:space="0" w:color="auto"/>
            </w:tcBorders>
            <w:shd w:val="clear" w:color="auto" w:fill="auto"/>
            <w:vAlign w:val="center"/>
          </w:tcPr>
          <w:p w14:paraId="7EC97AF3" w14:textId="77777777" w:rsidR="001B4F5A" w:rsidRPr="0018340F" w:rsidRDefault="001B4F5A" w:rsidP="006D0D73">
            <w:pPr>
              <w:pStyle w:val="ListParagraph"/>
              <w:numPr>
                <w:ilvl w:val="0"/>
                <w:numId w:val="27"/>
              </w:numPr>
              <w:ind w:hanging="738"/>
              <w:jc w:val="both"/>
              <w:rPr>
                <w:rFonts w:ascii="Arial" w:hAnsi="Arial" w:cs="Arial"/>
                <w:b/>
                <w:sz w:val="20"/>
                <w:szCs w:val="20"/>
                <w:lang w:val="ru-RU"/>
              </w:rPr>
            </w:pPr>
            <w:r w:rsidRPr="0018340F">
              <w:rPr>
                <w:rFonts w:ascii="Arial" w:hAnsi="Arial" w:cs="Arial"/>
                <w:b/>
                <w:sz w:val="20"/>
                <w:szCs w:val="20"/>
                <w:lang w:val="ru-RU"/>
              </w:rPr>
              <w:t>Второе мнение:</w:t>
            </w:r>
          </w:p>
          <w:p w14:paraId="127EBA16" w14:textId="77777777" w:rsidR="001B4F5A" w:rsidRPr="001B4F5A" w:rsidRDefault="001B4F5A" w:rsidP="00CB0664">
            <w:pPr>
              <w:jc w:val="both"/>
              <w:rPr>
                <w:rFonts w:ascii="Arial" w:hAnsi="Arial" w:cs="Arial"/>
                <w:b/>
                <w:sz w:val="20"/>
                <w:szCs w:val="20"/>
                <w:lang w:val="ru-RU"/>
              </w:rPr>
            </w:pPr>
            <w:r w:rsidRPr="0018340F">
              <w:rPr>
                <w:rFonts w:ascii="Arial" w:hAnsi="Arial" w:cs="Arial"/>
                <w:sz w:val="20"/>
                <w:szCs w:val="20"/>
                <w:lang w:val="ru-RU"/>
              </w:rPr>
              <w:t xml:space="preserve">Застрахованный не согласен с заключением врача, он/она проходит дополнительное исследование за свой счет, в результате, если заключения значительно отличаются друг от друга, Страховщик имеет право потребовать пройти третье исследование у лучшего специалиста в данной сфере, которое будет произведено за счет Страховщика. Если мнение третьего специалиста в значительной мере отличается от заключения, предоставленного первым специалистом, Страховщик возмещает расходы, связанные со вторым мнением, </w:t>
            </w:r>
            <w:r w:rsidRPr="0018340F">
              <w:rPr>
                <w:rFonts w:ascii="Arial" w:hAnsi="Arial" w:cs="Arial"/>
                <w:sz w:val="20"/>
                <w:szCs w:val="20"/>
                <w:lang w:val="ru-RU"/>
              </w:rPr>
              <w:lastRenderedPageBreak/>
              <w:t>в противном случае оно не подлежит возмещению.</w:t>
            </w:r>
          </w:p>
          <w:p w14:paraId="22B59092" w14:textId="77777777" w:rsidR="001B4F5A" w:rsidRPr="001B4F5A" w:rsidRDefault="001B4F5A" w:rsidP="00CB0664">
            <w:pPr>
              <w:tabs>
                <w:tab w:val="left" w:pos="1242"/>
              </w:tabs>
              <w:jc w:val="both"/>
              <w:rPr>
                <w:rFonts w:ascii="Arial" w:hAnsi="Arial" w:cs="Arial"/>
                <w:b/>
                <w:sz w:val="20"/>
                <w:szCs w:val="20"/>
                <w:lang w:val="ru-RU"/>
              </w:rPr>
            </w:pPr>
          </w:p>
        </w:tc>
        <w:tc>
          <w:tcPr>
            <w:tcW w:w="2340" w:type="dxa"/>
            <w:shd w:val="clear" w:color="auto" w:fill="auto"/>
            <w:vAlign w:val="center"/>
          </w:tcPr>
          <w:p w14:paraId="2A77FBD2" w14:textId="77777777" w:rsidR="001B4F5A" w:rsidRPr="0018340F" w:rsidRDefault="001B4F5A" w:rsidP="00CB0664">
            <w:pPr>
              <w:jc w:val="center"/>
              <w:rPr>
                <w:rFonts w:ascii="Arial" w:hAnsi="Arial" w:cs="Arial"/>
                <w:sz w:val="20"/>
                <w:szCs w:val="20"/>
              </w:rPr>
            </w:pPr>
            <w:r w:rsidRPr="0018340F">
              <w:rPr>
                <w:rFonts w:ascii="Arial" w:hAnsi="Arial" w:cs="Arial"/>
                <w:sz w:val="20"/>
                <w:szCs w:val="20"/>
                <w:lang w:val="ru-RU"/>
              </w:rPr>
              <w:lastRenderedPageBreak/>
              <w:t>Տրամադրվում է</w:t>
            </w:r>
            <w:r w:rsidRPr="0018340F">
              <w:rPr>
                <w:rFonts w:ascii="Arial" w:hAnsi="Arial" w:cs="Arial"/>
                <w:sz w:val="20"/>
                <w:szCs w:val="20"/>
                <w:lang w:val="hy-AM"/>
              </w:rPr>
              <w:t xml:space="preserve">/ </w:t>
            </w:r>
            <w:r w:rsidRPr="0018340F">
              <w:rPr>
                <w:rFonts w:ascii="Arial" w:hAnsi="Arial" w:cs="Arial"/>
                <w:sz w:val="20"/>
                <w:szCs w:val="20"/>
                <w:lang w:val="ru-RU"/>
              </w:rPr>
              <w:t>Включен</w:t>
            </w:r>
          </w:p>
        </w:tc>
      </w:tr>
      <w:tr w:rsidR="001B4F5A" w:rsidRPr="0018340F" w14:paraId="5F8D413D" w14:textId="77777777" w:rsidTr="00CB0664">
        <w:trPr>
          <w:trHeight w:val="288"/>
        </w:trPr>
        <w:tc>
          <w:tcPr>
            <w:tcW w:w="10710" w:type="dxa"/>
            <w:gridSpan w:val="3"/>
            <w:shd w:val="clear" w:color="auto" w:fill="F2F2F2" w:themeFill="background1" w:themeFillShade="F2"/>
            <w:vAlign w:val="center"/>
          </w:tcPr>
          <w:p w14:paraId="3BB31083" w14:textId="77777777" w:rsidR="001B4F5A" w:rsidRPr="0018340F" w:rsidRDefault="001B4F5A" w:rsidP="006D0D73">
            <w:pPr>
              <w:pStyle w:val="CM3"/>
              <w:numPr>
                <w:ilvl w:val="1"/>
                <w:numId w:val="23"/>
              </w:numPr>
              <w:spacing w:line="240" w:lineRule="auto"/>
              <w:ind w:right="57"/>
              <w:rPr>
                <w:rFonts w:ascii="Arial" w:hAnsi="Arial" w:cs="Arial"/>
                <w:b/>
                <w:color w:val="8A0000"/>
                <w:sz w:val="20"/>
                <w:szCs w:val="20"/>
                <w:lang w:val="en-US"/>
              </w:rPr>
            </w:pPr>
            <w:r w:rsidRPr="0018340F">
              <w:rPr>
                <w:rFonts w:ascii="Arial" w:hAnsi="Arial" w:cs="Arial"/>
                <w:b/>
                <w:sz w:val="20"/>
                <w:szCs w:val="20"/>
                <w:lang w:val="en-US"/>
              </w:rPr>
              <w:lastRenderedPageBreak/>
              <w:t xml:space="preserve">ԸՆԴՀԱՆՈՒՐ ԴՐՈՒՅԹՆԵՐ / </w:t>
            </w:r>
            <w:r w:rsidRPr="0018340F">
              <w:rPr>
                <w:rFonts w:ascii="Arial" w:hAnsi="Arial" w:cs="Arial"/>
                <w:b/>
                <w:sz w:val="20"/>
                <w:szCs w:val="20"/>
              </w:rPr>
              <w:t>ОБЩИЕ ПОЛОЖЕНИЯ</w:t>
            </w:r>
          </w:p>
        </w:tc>
      </w:tr>
      <w:tr w:rsidR="001B4F5A" w:rsidRPr="001B4F5A" w14:paraId="097F3A4F" w14:textId="77777777" w:rsidTr="00CB0664">
        <w:trPr>
          <w:trHeight w:val="70"/>
        </w:trPr>
        <w:tc>
          <w:tcPr>
            <w:tcW w:w="4320" w:type="dxa"/>
            <w:tcBorders>
              <w:right w:val="single" w:sz="4" w:space="0" w:color="auto"/>
            </w:tcBorders>
            <w:shd w:val="clear" w:color="auto" w:fill="auto"/>
          </w:tcPr>
          <w:p w14:paraId="490C9E39" w14:textId="77777777" w:rsidR="001B4F5A" w:rsidRPr="0018340F" w:rsidRDefault="001B4F5A" w:rsidP="006D0D73">
            <w:pPr>
              <w:pStyle w:val="ListParagraph"/>
              <w:numPr>
                <w:ilvl w:val="2"/>
                <w:numId w:val="11"/>
              </w:numPr>
              <w:ind w:left="606" w:hanging="720"/>
              <w:jc w:val="both"/>
              <w:rPr>
                <w:rFonts w:ascii="Arial" w:hAnsi="Arial" w:cs="Arial"/>
                <w:sz w:val="20"/>
                <w:szCs w:val="20"/>
                <w:lang w:val="hy-AM"/>
              </w:rPr>
            </w:pPr>
            <w:r w:rsidRPr="0018340F">
              <w:rPr>
                <w:rFonts w:ascii="Arial" w:hAnsi="Arial" w:cs="Arial"/>
                <w:sz w:val="20"/>
                <w:szCs w:val="20"/>
                <w:lang w:val="hy-AM"/>
              </w:rPr>
              <w:t>Ապահովագրությունը գործում է ՀՀ և ԼՂՀ տարածքում:</w:t>
            </w:r>
          </w:p>
          <w:p w14:paraId="041EBB1D" w14:textId="77777777" w:rsidR="001B4F5A" w:rsidRPr="0018340F" w:rsidRDefault="001B4F5A" w:rsidP="006D0D73">
            <w:pPr>
              <w:pStyle w:val="ListParagraph"/>
              <w:numPr>
                <w:ilvl w:val="2"/>
                <w:numId w:val="11"/>
              </w:numPr>
              <w:ind w:left="606" w:hanging="720"/>
              <w:jc w:val="both"/>
              <w:rPr>
                <w:rFonts w:ascii="Arial" w:hAnsi="Arial" w:cs="Arial"/>
                <w:sz w:val="20"/>
                <w:szCs w:val="20"/>
                <w:lang w:val="hy-AM"/>
              </w:rPr>
            </w:pPr>
            <w:r w:rsidRPr="0018340F">
              <w:rPr>
                <w:rFonts w:ascii="Arial" w:hAnsi="Arial" w:cs="Arial"/>
                <w:sz w:val="20"/>
                <w:szCs w:val="20"/>
                <w:lang w:val="hy-AM"/>
              </w:rPr>
              <w:t>Նշանակված դեղորայքը կամ ախտորոշիչ հետազոտությունները հատուցվում են միայն այն հիվանդությունների կապակցությամբ, որոնք ներառված են ծրագրում: Ապահովագրական հայտը սպասարկվում է հետևյալ սկզբունքով`</w:t>
            </w:r>
          </w:p>
          <w:p w14:paraId="29FD092D" w14:textId="77777777" w:rsidR="001B4F5A" w:rsidRPr="0018340F" w:rsidRDefault="001B4F5A" w:rsidP="006D0D73">
            <w:pPr>
              <w:pStyle w:val="ListParagraph"/>
              <w:numPr>
                <w:ilvl w:val="0"/>
                <w:numId w:val="16"/>
              </w:numPr>
              <w:ind w:left="876" w:hanging="270"/>
              <w:jc w:val="both"/>
              <w:rPr>
                <w:rFonts w:ascii="Arial" w:hAnsi="Arial" w:cs="Arial"/>
                <w:sz w:val="20"/>
                <w:szCs w:val="20"/>
                <w:lang w:val="hy-AM"/>
              </w:rPr>
            </w:pPr>
            <w:r w:rsidRPr="0018340F">
              <w:rPr>
                <w:rFonts w:ascii="Arial" w:hAnsi="Arial" w:cs="Arial"/>
                <w:sz w:val="20"/>
                <w:szCs w:val="20"/>
                <w:lang w:val="hy-AM"/>
              </w:rPr>
              <w:t>Սուր հիվանդության/վիճակի կասկածի դեպքում հատուցվում են սուր հիվանդությունը/վիճակը բացահայտող ախտորոշիչ հետազոտությունները:</w:t>
            </w:r>
          </w:p>
          <w:p w14:paraId="6B55BB51" w14:textId="77777777" w:rsidR="001B4F5A" w:rsidRPr="0018340F" w:rsidRDefault="001B4F5A" w:rsidP="006D0D73">
            <w:pPr>
              <w:pStyle w:val="ListParagraph"/>
              <w:numPr>
                <w:ilvl w:val="0"/>
                <w:numId w:val="16"/>
              </w:numPr>
              <w:ind w:left="876" w:hanging="270"/>
              <w:jc w:val="both"/>
              <w:rPr>
                <w:rFonts w:ascii="Arial" w:hAnsi="Arial" w:cs="Arial"/>
                <w:sz w:val="20"/>
                <w:szCs w:val="20"/>
                <w:lang w:val="hy-AM"/>
              </w:rPr>
            </w:pPr>
            <w:r w:rsidRPr="0018340F">
              <w:rPr>
                <w:rFonts w:ascii="Arial" w:hAnsi="Arial" w:cs="Arial"/>
                <w:sz w:val="20"/>
                <w:szCs w:val="20"/>
                <w:lang w:val="hy-AM"/>
              </w:rPr>
              <w:t>Ոչ սուր հիվանդության/վիճակի կասկածի դեպքում ախտորոշիչ հետազոտությունների համար վճարում է Ապահովագրված անձը, եթե արդյունքում բացահայտվում է սուր հիվանդություն/վիճակ, ապա Ապահովագրողը պարտավորվում է հատուցել բժշկական ծախսերը` համաձայն Պայմանագրի պայմանների:</w:t>
            </w:r>
          </w:p>
        </w:tc>
        <w:tc>
          <w:tcPr>
            <w:tcW w:w="6390" w:type="dxa"/>
            <w:gridSpan w:val="2"/>
            <w:tcBorders>
              <w:left w:val="single" w:sz="4" w:space="0" w:color="auto"/>
            </w:tcBorders>
            <w:shd w:val="clear" w:color="auto" w:fill="auto"/>
          </w:tcPr>
          <w:p w14:paraId="53000690" w14:textId="77777777" w:rsidR="001B4F5A" w:rsidRPr="0018340F" w:rsidRDefault="001B4F5A" w:rsidP="006D0D73">
            <w:pPr>
              <w:pStyle w:val="ListParagraph"/>
              <w:numPr>
                <w:ilvl w:val="0"/>
                <w:numId w:val="28"/>
              </w:numPr>
              <w:ind w:hanging="744"/>
              <w:jc w:val="both"/>
              <w:rPr>
                <w:rFonts w:ascii="Arial" w:hAnsi="Arial" w:cs="Arial"/>
                <w:sz w:val="20"/>
                <w:szCs w:val="20"/>
                <w:lang w:val="hy-AM"/>
              </w:rPr>
            </w:pPr>
            <w:r w:rsidRPr="0018340F">
              <w:rPr>
                <w:rFonts w:ascii="Arial" w:hAnsi="Arial" w:cs="Arial"/>
                <w:sz w:val="20"/>
                <w:szCs w:val="20"/>
                <w:lang w:val="hy-AM"/>
              </w:rPr>
              <w:t>Страхование действует на территории Республики Армения и Республики Арцаха.</w:t>
            </w:r>
          </w:p>
          <w:p w14:paraId="4308B122" w14:textId="77777777" w:rsidR="001B4F5A" w:rsidRPr="0018340F" w:rsidRDefault="001B4F5A" w:rsidP="006D0D73">
            <w:pPr>
              <w:pStyle w:val="ListParagraph"/>
              <w:numPr>
                <w:ilvl w:val="0"/>
                <w:numId w:val="28"/>
              </w:numPr>
              <w:ind w:hanging="744"/>
              <w:jc w:val="both"/>
              <w:rPr>
                <w:rFonts w:ascii="Arial" w:hAnsi="Arial" w:cs="Arial"/>
                <w:sz w:val="20"/>
                <w:szCs w:val="20"/>
                <w:lang w:val="hy-AM"/>
              </w:rPr>
            </w:pPr>
            <w:r w:rsidRPr="0018340F">
              <w:rPr>
                <w:rFonts w:ascii="Arial" w:hAnsi="Arial" w:cs="Arial"/>
                <w:sz w:val="20"/>
                <w:szCs w:val="20"/>
                <w:lang w:val="hy-AM"/>
              </w:rPr>
              <w:t>Предписанные медикаменты или диагностические исследования возмещаются только по тем заболеваниям, которые включены в Программу страхования. Страховое заявление обслуживается следующим образом:</w:t>
            </w:r>
          </w:p>
          <w:p w14:paraId="3F8031A1" w14:textId="77777777" w:rsidR="001B4F5A" w:rsidRPr="0018340F" w:rsidRDefault="001B4F5A" w:rsidP="00CB0664">
            <w:pPr>
              <w:pStyle w:val="ListParagraph"/>
              <w:ind w:left="1416" w:hanging="744"/>
              <w:contextualSpacing/>
              <w:jc w:val="both"/>
              <w:rPr>
                <w:rFonts w:ascii="Arial" w:hAnsi="Arial" w:cs="Arial"/>
                <w:sz w:val="20"/>
                <w:szCs w:val="20"/>
                <w:lang w:val="hy-AM"/>
              </w:rPr>
            </w:pPr>
            <w:r w:rsidRPr="0018340F">
              <w:rPr>
                <w:rFonts w:ascii="Arial" w:hAnsi="Arial" w:cs="Arial"/>
                <w:sz w:val="20"/>
                <w:szCs w:val="20"/>
                <w:lang w:val="hy-AM"/>
              </w:rPr>
              <w:t>1.10.2.1. В случае подозрения острого заболевания / состояния, покрываются только те диагностические исследования, которые направлены на выявление острого заболевания / состояния.</w:t>
            </w:r>
          </w:p>
          <w:p w14:paraId="33FCC3E2" w14:textId="77777777" w:rsidR="001B4F5A" w:rsidRPr="0018340F" w:rsidRDefault="001B4F5A" w:rsidP="00CB0664">
            <w:pPr>
              <w:pStyle w:val="ListParagraph"/>
              <w:ind w:left="1416" w:hanging="744"/>
              <w:contextualSpacing/>
              <w:jc w:val="both"/>
              <w:rPr>
                <w:rFonts w:ascii="Arial" w:hAnsi="Arial" w:cs="Arial"/>
                <w:sz w:val="20"/>
                <w:szCs w:val="20"/>
                <w:lang w:val="hy-AM"/>
              </w:rPr>
            </w:pPr>
            <w:r w:rsidRPr="0018340F">
              <w:rPr>
                <w:rFonts w:ascii="Arial" w:hAnsi="Arial" w:cs="Arial"/>
                <w:sz w:val="20"/>
                <w:szCs w:val="20"/>
                <w:lang w:val="hy-AM"/>
              </w:rPr>
              <w:t>1.10.2.2. В случае подозрения неострого заболевания / состояния Застрахованное лицо оплачивает диагностические исследования самостоятельно и если в результате выявляется острое заболевание / состояние, Страховщик обязуется возместить медицинские расходы в соответствии с условиями договора.</w:t>
            </w:r>
          </w:p>
          <w:p w14:paraId="02F37924" w14:textId="77777777" w:rsidR="001B4F5A" w:rsidRPr="0018340F" w:rsidRDefault="001B4F5A" w:rsidP="00CB0664">
            <w:pPr>
              <w:pStyle w:val="ListParagraph"/>
              <w:tabs>
                <w:tab w:val="left" w:pos="450"/>
              </w:tabs>
              <w:spacing w:after="120"/>
              <w:ind w:right="-7"/>
              <w:jc w:val="both"/>
              <w:rPr>
                <w:rFonts w:ascii="Arial" w:hAnsi="Arial" w:cs="Arial"/>
                <w:b/>
                <w:bCs/>
                <w:sz w:val="20"/>
                <w:szCs w:val="20"/>
                <w:lang w:val="ru-RU"/>
              </w:rPr>
            </w:pPr>
          </w:p>
          <w:p w14:paraId="517B0ADB" w14:textId="77777777" w:rsidR="001B4F5A" w:rsidRPr="0018340F" w:rsidRDefault="001B4F5A" w:rsidP="00CB0664">
            <w:pPr>
              <w:jc w:val="both"/>
              <w:rPr>
                <w:rFonts w:ascii="Arial" w:hAnsi="Arial" w:cs="Arial"/>
                <w:sz w:val="20"/>
                <w:szCs w:val="20"/>
                <w:lang w:val="ru-RU"/>
              </w:rPr>
            </w:pPr>
          </w:p>
          <w:p w14:paraId="785C56EA" w14:textId="77777777" w:rsidR="001B4F5A" w:rsidRPr="0018340F" w:rsidRDefault="001B4F5A" w:rsidP="00CB0664">
            <w:pPr>
              <w:ind w:left="696"/>
              <w:jc w:val="both"/>
              <w:rPr>
                <w:rFonts w:ascii="Arial" w:hAnsi="Arial" w:cs="Arial"/>
                <w:sz w:val="20"/>
                <w:szCs w:val="20"/>
                <w:lang w:val="hy-AM"/>
              </w:rPr>
            </w:pPr>
          </w:p>
        </w:tc>
      </w:tr>
    </w:tbl>
    <w:p w14:paraId="435EB7F1" w14:textId="191C1C2F" w:rsidR="001E7EF3" w:rsidRPr="001B4F5A" w:rsidRDefault="001E7EF3" w:rsidP="007678FA">
      <w:pPr>
        <w:jc w:val="center"/>
        <w:rPr>
          <w:rFonts w:ascii="GHEA Grapalat" w:hAnsi="GHEA Grapalat"/>
          <w:sz w:val="20"/>
          <w:lang w:val="ru-RU"/>
        </w:rPr>
      </w:pPr>
    </w:p>
    <w:p w14:paraId="74DCAAED" w14:textId="77777777" w:rsidR="00472806" w:rsidRPr="00CA38E2" w:rsidRDefault="00472806" w:rsidP="00E003B0">
      <w:pPr>
        <w:jc w:val="both"/>
        <w:rPr>
          <w:rFonts w:ascii="GHEA Grapalat" w:hAnsi="GHEA Grapalat"/>
          <w:b/>
          <w:i/>
          <w:color w:val="FF0000"/>
          <w:lang w:val="hy-AM"/>
        </w:rPr>
      </w:pPr>
    </w:p>
    <w:p w14:paraId="1AE1D45A" w14:textId="77777777" w:rsidR="007678FA" w:rsidRPr="001B4F5A" w:rsidRDefault="007678FA" w:rsidP="007678FA">
      <w:pPr>
        <w:jc w:val="both"/>
        <w:rPr>
          <w:rFonts w:ascii="GHEA Grapalat" w:hAnsi="GHEA Grapalat"/>
          <w:sz w:val="20"/>
          <w:lang w:val="hy-AM"/>
        </w:rPr>
      </w:pPr>
      <w:r w:rsidRPr="00CA38E2">
        <w:rPr>
          <w:rFonts w:ascii="GHEA Grapalat" w:hAnsi="GHEA Grapalat"/>
          <w:sz w:val="20"/>
          <w:lang w:val="hy-AM"/>
        </w:rPr>
        <w:t xml:space="preserve"> </w:t>
      </w:r>
      <w:r w:rsidRPr="00064ADD">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14:paraId="649C34C5" w14:textId="77777777" w:rsidR="007678FA" w:rsidRPr="00064ADD" w:rsidRDefault="007678FA" w:rsidP="007678FA">
      <w:pPr>
        <w:jc w:val="both"/>
        <w:rPr>
          <w:rFonts w:ascii="GHEA Grapalat" w:hAnsi="GHEA Grapalat"/>
          <w:i/>
          <w:sz w:val="20"/>
        </w:rPr>
      </w:pPr>
      <w:r w:rsidRPr="00064ADD">
        <w:rPr>
          <w:rFonts w:ascii="GHEA Grapalat" w:hAnsi="GHEA Grapalat"/>
          <w:i/>
          <w:sz w:val="20"/>
        </w:rPr>
        <w:t xml:space="preserve">** </w:t>
      </w:r>
      <w:r w:rsidRPr="00064ADD">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14:paraId="62054E8B" w14:textId="77777777" w:rsidR="007678FA" w:rsidRPr="00064ADD" w:rsidRDefault="007678FA" w:rsidP="007678FA">
      <w:pPr>
        <w:jc w:val="both"/>
        <w:rPr>
          <w:rFonts w:ascii="GHEA Grapalat" w:hAnsi="GHEA Grapalat"/>
          <w:sz w:val="20"/>
        </w:rPr>
      </w:pPr>
    </w:p>
    <w:p w14:paraId="00A32216" w14:textId="77777777" w:rsidR="007678FA" w:rsidRPr="00064ADD" w:rsidRDefault="007678FA" w:rsidP="007678FA">
      <w:pPr>
        <w:jc w:val="center"/>
        <w:rPr>
          <w:rFonts w:ascii="GHEA Grapalat" w:hAnsi="GHEA Grapalat"/>
          <w:sz w:val="20"/>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D62A8FF" w14:textId="77777777" w:rsidR="007678FA" w:rsidRPr="00064ADD" w:rsidRDefault="007678FA" w:rsidP="00E53C12">
            <w:pPr>
              <w:rPr>
                <w:rFonts w:ascii="GHEA Grapalat" w:hAnsi="GHEA Grapalat"/>
                <w:sz w:val="22"/>
                <w:szCs w:val="22"/>
                <w:lang w:val="ru-RU"/>
              </w:rPr>
            </w:pPr>
          </w:p>
          <w:p w14:paraId="1163D907" w14:textId="77777777" w:rsidR="007678FA" w:rsidRPr="00064ADD" w:rsidRDefault="007678FA" w:rsidP="00E53C12">
            <w:pPr>
              <w:rPr>
                <w:rFonts w:ascii="GHEA Grapalat" w:hAnsi="GHEA Grapalat"/>
                <w:lang w:val="ru-RU"/>
              </w:rPr>
            </w:pPr>
          </w:p>
          <w:p w14:paraId="3E89950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F26B27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A9A3ECD"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104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2"/>
        <w:gridCol w:w="1587"/>
        <w:gridCol w:w="1980"/>
        <w:gridCol w:w="5310"/>
      </w:tblGrid>
      <w:tr w:rsidR="00141159" w:rsidRPr="00955662" w14:paraId="34CC3E28" w14:textId="77777777" w:rsidTr="00CB0664">
        <w:trPr>
          <w:trHeight w:val="304"/>
          <w:jc w:val="center"/>
        </w:trPr>
        <w:tc>
          <w:tcPr>
            <w:tcW w:w="10449" w:type="dxa"/>
            <w:gridSpan w:val="4"/>
          </w:tcPr>
          <w:p w14:paraId="13D3861A" w14:textId="77777777" w:rsidR="00141159" w:rsidRPr="00955662" w:rsidRDefault="00141159" w:rsidP="00CB0664">
            <w:pPr>
              <w:jc w:val="center"/>
              <w:rPr>
                <w:rFonts w:ascii="GHEA Grapalat" w:hAnsi="GHEA Grapalat"/>
                <w:sz w:val="18"/>
                <w:lang w:val="ru-RU"/>
              </w:rPr>
            </w:pPr>
            <w:r w:rsidRPr="00955662">
              <w:rPr>
                <w:rFonts w:ascii="GHEA Grapalat" w:hAnsi="GHEA Grapalat"/>
                <w:sz w:val="18"/>
                <w:lang w:val="ru-RU"/>
              </w:rPr>
              <w:t>Ծառայության</w:t>
            </w:r>
          </w:p>
        </w:tc>
      </w:tr>
      <w:tr w:rsidR="00141159" w:rsidRPr="00141159" w14:paraId="08F79E8C" w14:textId="77777777" w:rsidTr="00CB0664">
        <w:trPr>
          <w:trHeight w:val="2026"/>
          <w:jc w:val="center"/>
        </w:trPr>
        <w:tc>
          <w:tcPr>
            <w:tcW w:w="1572" w:type="dxa"/>
            <w:vAlign w:val="center"/>
          </w:tcPr>
          <w:p w14:paraId="1A794C8A" w14:textId="77777777" w:rsidR="00141159" w:rsidRPr="00955662" w:rsidRDefault="00141159" w:rsidP="00CB0664">
            <w:pPr>
              <w:pStyle w:val="NoSpacing"/>
              <w:spacing w:line="200" w:lineRule="exact"/>
              <w:rPr>
                <w:rFonts w:ascii="GHEA Grapalat" w:hAnsi="GHEA Grapalat"/>
                <w:sz w:val="18"/>
                <w:szCs w:val="18"/>
                <w:lang w:val="es-ES"/>
              </w:rPr>
            </w:pPr>
            <w:r w:rsidRPr="00955662">
              <w:rPr>
                <w:rFonts w:ascii="GHEA Grapalat" w:hAnsi="GHEA Grapalat" w:cs="Sylfaen"/>
                <w:sz w:val="18"/>
                <w:szCs w:val="18"/>
              </w:rPr>
              <w:t>հրավերով</w:t>
            </w:r>
            <w:r w:rsidRPr="00955662">
              <w:rPr>
                <w:rFonts w:ascii="GHEA Grapalat" w:hAnsi="GHEA Grapalat"/>
                <w:sz w:val="18"/>
                <w:szCs w:val="18"/>
              </w:rPr>
              <w:t xml:space="preserve"> </w:t>
            </w:r>
            <w:r w:rsidRPr="00955662">
              <w:rPr>
                <w:rFonts w:ascii="GHEA Grapalat" w:hAnsi="GHEA Grapalat" w:cs="Sylfaen"/>
                <w:sz w:val="18"/>
                <w:szCs w:val="18"/>
              </w:rPr>
              <w:t>նախատեսված</w:t>
            </w:r>
            <w:r w:rsidRPr="00955662">
              <w:rPr>
                <w:rFonts w:ascii="GHEA Grapalat" w:hAnsi="GHEA Grapalat"/>
                <w:sz w:val="18"/>
                <w:szCs w:val="18"/>
              </w:rPr>
              <w:t xml:space="preserve"> </w:t>
            </w:r>
            <w:r w:rsidRPr="00955662">
              <w:rPr>
                <w:rFonts w:ascii="GHEA Grapalat" w:hAnsi="GHEA Grapalat" w:cs="Sylfaen"/>
                <w:sz w:val="18"/>
                <w:szCs w:val="18"/>
              </w:rPr>
              <w:t>չափաբաժնի</w:t>
            </w:r>
            <w:r w:rsidRPr="00955662">
              <w:rPr>
                <w:rFonts w:ascii="GHEA Grapalat" w:hAnsi="GHEA Grapalat"/>
                <w:sz w:val="18"/>
                <w:szCs w:val="18"/>
              </w:rPr>
              <w:t xml:space="preserve"> </w:t>
            </w:r>
            <w:r w:rsidRPr="00955662">
              <w:rPr>
                <w:rFonts w:ascii="GHEA Grapalat" w:hAnsi="GHEA Grapalat" w:cs="Sylfaen"/>
                <w:sz w:val="18"/>
                <w:szCs w:val="18"/>
              </w:rPr>
              <w:t>համարը</w:t>
            </w:r>
          </w:p>
        </w:tc>
        <w:tc>
          <w:tcPr>
            <w:tcW w:w="1587" w:type="dxa"/>
            <w:vAlign w:val="center"/>
          </w:tcPr>
          <w:p w14:paraId="3A7A12F7" w14:textId="77777777" w:rsidR="00141159" w:rsidRPr="00955662" w:rsidRDefault="00141159" w:rsidP="00CB0664">
            <w:pPr>
              <w:pStyle w:val="NoSpacing"/>
              <w:spacing w:line="200" w:lineRule="exact"/>
              <w:rPr>
                <w:rFonts w:ascii="GHEA Grapalat" w:hAnsi="GHEA Grapalat"/>
                <w:sz w:val="18"/>
                <w:szCs w:val="18"/>
                <w:lang w:val="es-ES"/>
              </w:rPr>
            </w:pPr>
            <w:r w:rsidRPr="00955662">
              <w:rPr>
                <w:rFonts w:ascii="GHEA Grapalat" w:hAnsi="GHEA Grapalat" w:cs="Sylfaen"/>
                <w:sz w:val="18"/>
                <w:szCs w:val="18"/>
              </w:rPr>
              <w:t>գնումների</w:t>
            </w:r>
            <w:r w:rsidRPr="00955662">
              <w:rPr>
                <w:rFonts w:ascii="GHEA Grapalat" w:hAnsi="GHEA Grapalat"/>
                <w:sz w:val="18"/>
                <w:szCs w:val="18"/>
                <w:lang w:val="es-ES"/>
              </w:rPr>
              <w:t xml:space="preserve"> </w:t>
            </w:r>
            <w:r w:rsidRPr="00955662">
              <w:rPr>
                <w:rFonts w:ascii="GHEA Grapalat" w:hAnsi="GHEA Grapalat" w:cs="Sylfaen"/>
                <w:sz w:val="18"/>
                <w:szCs w:val="18"/>
              </w:rPr>
              <w:t>պլանով</w:t>
            </w:r>
            <w:r w:rsidRPr="00955662">
              <w:rPr>
                <w:rFonts w:ascii="GHEA Grapalat" w:hAnsi="GHEA Grapalat"/>
                <w:sz w:val="18"/>
                <w:szCs w:val="18"/>
                <w:lang w:val="es-ES"/>
              </w:rPr>
              <w:t xml:space="preserve"> </w:t>
            </w:r>
            <w:r w:rsidRPr="00955662">
              <w:rPr>
                <w:rFonts w:ascii="GHEA Grapalat" w:hAnsi="GHEA Grapalat" w:cs="Sylfaen"/>
                <w:sz w:val="18"/>
                <w:szCs w:val="18"/>
              </w:rPr>
              <w:t>նախատեսված</w:t>
            </w:r>
            <w:r w:rsidRPr="00955662">
              <w:rPr>
                <w:rFonts w:ascii="GHEA Grapalat" w:hAnsi="GHEA Grapalat"/>
                <w:sz w:val="18"/>
                <w:szCs w:val="18"/>
                <w:lang w:val="es-ES"/>
              </w:rPr>
              <w:t xml:space="preserve"> </w:t>
            </w:r>
            <w:r w:rsidRPr="00955662">
              <w:rPr>
                <w:rFonts w:ascii="GHEA Grapalat" w:hAnsi="GHEA Grapalat" w:cs="Sylfaen"/>
                <w:sz w:val="18"/>
                <w:szCs w:val="18"/>
              </w:rPr>
              <w:t>միջանցիկ</w:t>
            </w:r>
            <w:r w:rsidRPr="00955662">
              <w:rPr>
                <w:rFonts w:ascii="GHEA Grapalat" w:hAnsi="GHEA Grapalat"/>
                <w:sz w:val="18"/>
                <w:szCs w:val="18"/>
                <w:lang w:val="es-ES"/>
              </w:rPr>
              <w:t xml:space="preserve"> </w:t>
            </w:r>
            <w:r w:rsidRPr="00955662">
              <w:rPr>
                <w:rFonts w:ascii="GHEA Grapalat" w:hAnsi="GHEA Grapalat" w:cs="Sylfaen"/>
                <w:sz w:val="18"/>
                <w:szCs w:val="18"/>
              </w:rPr>
              <w:t>ծածկագիրը</w:t>
            </w:r>
            <w:r w:rsidRPr="00955662">
              <w:rPr>
                <w:rFonts w:ascii="GHEA Grapalat" w:hAnsi="GHEA Grapalat"/>
                <w:sz w:val="18"/>
                <w:szCs w:val="18"/>
                <w:lang w:val="es-ES"/>
              </w:rPr>
              <w:t xml:space="preserve">` </w:t>
            </w:r>
            <w:r w:rsidRPr="00955662">
              <w:rPr>
                <w:rFonts w:ascii="GHEA Grapalat" w:hAnsi="GHEA Grapalat" w:cs="Sylfaen"/>
                <w:sz w:val="18"/>
                <w:szCs w:val="18"/>
              </w:rPr>
              <w:t>ըստ</w:t>
            </w:r>
            <w:r w:rsidRPr="00955662">
              <w:rPr>
                <w:rFonts w:ascii="GHEA Grapalat" w:hAnsi="GHEA Grapalat"/>
                <w:sz w:val="18"/>
                <w:szCs w:val="18"/>
                <w:lang w:val="es-ES"/>
              </w:rPr>
              <w:t xml:space="preserve"> </w:t>
            </w:r>
            <w:r w:rsidRPr="00955662">
              <w:rPr>
                <w:rFonts w:ascii="GHEA Grapalat" w:hAnsi="GHEA Grapalat" w:cs="Sylfaen"/>
                <w:sz w:val="18"/>
                <w:szCs w:val="18"/>
              </w:rPr>
              <w:t>ԳՄԱ</w:t>
            </w:r>
            <w:r w:rsidRPr="00955662">
              <w:rPr>
                <w:rFonts w:ascii="GHEA Grapalat" w:hAnsi="GHEA Grapalat"/>
                <w:sz w:val="18"/>
                <w:szCs w:val="18"/>
                <w:lang w:val="es-ES"/>
              </w:rPr>
              <w:t xml:space="preserve"> </w:t>
            </w:r>
            <w:r w:rsidRPr="00955662">
              <w:rPr>
                <w:rFonts w:ascii="GHEA Grapalat" w:hAnsi="GHEA Grapalat" w:cs="Sylfaen"/>
                <w:sz w:val="18"/>
                <w:szCs w:val="18"/>
              </w:rPr>
              <w:t>դասակարգման</w:t>
            </w:r>
            <w:r w:rsidRPr="00955662">
              <w:rPr>
                <w:rFonts w:ascii="GHEA Grapalat" w:hAnsi="GHEA Grapalat"/>
                <w:sz w:val="18"/>
                <w:szCs w:val="18"/>
                <w:lang w:val="es-ES"/>
              </w:rPr>
              <w:t xml:space="preserve"> (CPV)</w:t>
            </w:r>
          </w:p>
        </w:tc>
        <w:tc>
          <w:tcPr>
            <w:tcW w:w="1980" w:type="dxa"/>
            <w:vAlign w:val="center"/>
          </w:tcPr>
          <w:p w14:paraId="7836567C" w14:textId="77777777" w:rsidR="00141159" w:rsidRPr="00955662" w:rsidRDefault="00141159" w:rsidP="00CB0664">
            <w:pPr>
              <w:pStyle w:val="NoSpacing"/>
              <w:spacing w:line="200" w:lineRule="exact"/>
              <w:jc w:val="center"/>
              <w:rPr>
                <w:rFonts w:ascii="GHEA Grapalat" w:hAnsi="GHEA Grapalat"/>
                <w:sz w:val="18"/>
                <w:szCs w:val="18"/>
                <w:lang w:val="es-ES"/>
              </w:rPr>
            </w:pPr>
            <w:r w:rsidRPr="00955662">
              <w:rPr>
                <w:rFonts w:ascii="GHEA Grapalat" w:hAnsi="GHEA Grapalat" w:cs="Sylfaen"/>
                <w:sz w:val="18"/>
                <w:szCs w:val="18"/>
              </w:rPr>
              <w:t>անվանումը</w:t>
            </w:r>
          </w:p>
        </w:tc>
        <w:tc>
          <w:tcPr>
            <w:tcW w:w="5310" w:type="dxa"/>
            <w:shd w:val="clear" w:color="auto" w:fill="auto"/>
            <w:vAlign w:val="center"/>
          </w:tcPr>
          <w:p w14:paraId="57A0BB32" w14:textId="137BBBC5" w:rsidR="00141159" w:rsidRPr="004D2150" w:rsidRDefault="00C40D64" w:rsidP="00CB0664">
            <w:pPr>
              <w:pStyle w:val="NoSpacing"/>
              <w:spacing w:line="200" w:lineRule="exact"/>
              <w:rPr>
                <w:rFonts w:ascii="GHEA Grapalat" w:hAnsi="GHEA Grapalat"/>
                <w:b/>
                <w:sz w:val="20"/>
                <w:szCs w:val="18"/>
                <w:lang w:val="es-ES"/>
              </w:rPr>
            </w:pPr>
            <w:proofErr w:type="gramStart"/>
            <w:r w:rsidRPr="004D2150">
              <w:rPr>
                <w:rFonts w:ascii="GHEA Grapalat" w:hAnsi="GHEA Grapalat" w:cs="Sylfaen"/>
                <w:b/>
                <w:sz w:val="20"/>
                <w:szCs w:val="18"/>
                <w:lang w:val="es-ES"/>
              </w:rPr>
              <w:t xml:space="preserve">Ծառայության </w:t>
            </w:r>
            <w:r w:rsidR="00141159" w:rsidRPr="004D2150">
              <w:rPr>
                <w:rFonts w:ascii="GHEA Grapalat" w:hAnsi="GHEA Grapalat" w:cs="Sylfaen"/>
                <w:b/>
                <w:sz w:val="20"/>
                <w:szCs w:val="18"/>
                <w:lang w:val="es-ES"/>
              </w:rPr>
              <w:t xml:space="preserve"> դիմաց</w:t>
            </w:r>
            <w:proofErr w:type="gramEnd"/>
            <w:r w:rsidR="00141159" w:rsidRPr="004D2150">
              <w:rPr>
                <w:rFonts w:ascii="GHEA Grapalat" w:hAnsi="GHEA Grapalat"/>
                <w:b/>
                <w:sz w:val="20"/>
                <w:szCs w:val="18"/>
                <w:lang w:val="es-ES"/>
              </w:rPr>
              <w:t xml:space="preserve"> </w:t>
            </w:r>
            <w:r w:rsidR="00141159" w:rsidRPr="004D2150">
              <w:rPr>
                <w:rFonts w:ascii="GHEA Grapalat" w:hAnsi="GHEA Grapalat" w:cs="Sylfaen"/>
                <w:b/>
                <w:sz w:val="20"/>
                <w:szCs w:val="18"/>
                <w:lang w:val="es-ES"/>
              </w:rPr>
              <w:t>վճարումները</w:t>
            </w:r>
            <w:r w:rsidR="00141159" w:rsidRPr="004D2150">
              <w:rPr>
                <w:rFonts w:ascii="GHEA Grapalat" w:hAnsi="GHEA Grapalat"/>
                <w:b/>
                <w:sz w:val="20"/>
                <w:szCs w:val="18"/>
                <w:lang w:val="es-ES"/>
              </w:rPr>
              <w:t xml:space="preserve"> </w:t>
            </w:r>
            <w:r w:rsidR="00141159" w:rsidRPr="004D2150">
              <w:rPr>
                <w:rFonts w:ascii="GHEA Grapalat" w:hAnsi="GHEA Grapalat" w:cs="Sylfaen"/>
                <w:b/>
                <w:sz w:val="20"/>
                <w:szCs w:val="18"/>
                <w:lang w:val="es-ES"/>
              </w:rPr>
              <w:t>նախատեսվում</w:t>
            </w:r>
            <w:r w:rsidR="00141159" w:rsidRPr="004D2150">
              <w:rPr>
                <w:rFonts w:ascii="GHEA Grapalat" w:hAnsi="GHEA Grapalat"/>
                <w:b/>
                <w:sz w:val="20"/>
                <w:szCs w:val="18"/>
                <w:lang w:val="es-ES"/>
              </w:rPr>
              <w:t xml:space="preserve"> </w:t>
            </w:r>
            <w:r w:rsidR="00141159" w:rsidRPr="004D2150">
              <w:rPr>
                <w:rFonts w:ascii="GHEA Grapalat" w:hAnsi="GHEA Grapalat" w:cs="Sylfaen"/>
                <w:b/>
                <w:sz w:val="20"/>
                <w:szCs w:val="18"/>
                <w:lang w:val="es-ES"/>
              </w:rPr>
              <w:t>է</w:t>
            </w:r>
            <w:r w:rsidR="00141159" w:rsidRPr="004D2150">
              <w:rPr>
                <w:rFonts w:ascii="GHEA Grapalat" w:hAnsi="GHEA Grapalat"/>
                <w:b/>
                <w:sz w:val="20"/>
                <w:szCs w:val="18"/>
                <w:lang w:val="es-ES"/>
              </w:rPr>
              <w:t xml:space="preserve"> </w:t>
            </w:r>
            <w:r w:rsidR="00141159" w:rsidRPr="004D2150">
              <w:rPr>
                <w:rFonts w:ascii="GHEA Grapalat" w:hAnsi="GHEA Grapalat" w:cs="Sylfaen"/>
                <w:b/>
                <w:sz w:val="20"/>
                <w:szCs w:val="18"/>
                <w:lang w:val="es-ES"/>
              </w:rPr>
              <w:t>իրականացնել</w:t>
            </w:r>
            <w:r w:rsidR="00141159" w:rsidRPr="004D2150">
              <w:rPr>
                <w:rFonts w:ascii="GHEA Grapalat" w:hAnsi="GHEA Grapalat"/>
                <w:b/>
                <w:sz w:val="20"/>
                <w:szCs w:val="18"/>
                <w:lang w:val="es-ES"/>
              </w:rPr>
              <w:t xml:space="preserve"> </w:t>
            </w:r>
            <w:r w:rsidR="00141159" w:rsidRPr="004D2150">
              <w:rPr>
                <w:rFonts w:ascii="GHEA Grapalat" w:hAnsi="GHEA Grapalat"/>
                <w:b/>
                <w:sz w:val="20"/>
                <w:szCs w:val="18"/>
              </w:rPr>
              <w:t>պայմանագրի</w:t>
            </w:r>
            <w:r w:rsidR="00141159" w:rsidRPr="004D2150">
              <w:rPr>
                <w:rFonts w:ascii="GHEA Grapalat" w:hAnsi="GHEA Grapalat"/>
                <w:b/>
                <w:sz w:val="20"/>
                <w:szCs w:val="18"/>
                <w:lang w:val="es-ES"/>
              </w:rPr>
              <w:t xml:space="preserve"> </w:t>
            </w:r>
            <w:r w:rsidR="00141159" w:rsidRPr="004D2150">
              <w:rPr>
                <w:rFonts w:ascii="GHEA Grapalat" w:hAnsi="GHEA Grapalat"/>
                <w:b/>
                <w:sz w:val="20"/>
                <w:szCs w:val="18"/>
              </w:rPr>
              <w:t>հաստատման</w:t>
            </w:r>
            <w:r w:rsidR="00141159" w:rsidRPr="004D2150">
              <w:rPr>
                <w:rFonts w:ascii="GHEA Grapalat" w:hAnsi="GHEA Grapalat"/>
                <w:b/>
                <w:sz w:val="20"/>
                <w:szCs w:val="18"/>
                <w:lang w:val="es-ES"/>
              </w:rPr>
              <w:t xml:space="preserve"> </w:t>
            </w:r>
            <w:r w:rsidR="00141159" w:rsidRPr="004D2150">
              <w:rPr>
                <w:rFonts w:ascii="GHEA Grapalat" w:hAnsi="GHEA Grapalat"/>
                <w:b/>
                <w:sz w:val="20"/>
                <w:szCs w:val="18"/>
              </w:rPr>
              <w:t>օրվանից</w:t>
            </w:r>
            <w:r w:rsidR="00141159" w:rsidRPr="004D2150">
              <w:rPr>
                <w:rFonts w:ascii="GHEA Grapalat" w:hAnsi="GHEA Grapalat"/>
                <w:b/>
                <w:sz w:val="20"/>
                <w:szCs w:val="18"/>
                <w:lang w:val="es-ES"/>
              </w:rPr>
              <w:t xml:space="preserve"> </w:t>
            </w:r>
            <w:r w:rsidR="00141159" w:rsidRPr="004D2150">
              <w:rPr>
                <w:rFonts w:ascii="GHEA Grapalat" w:hAnsi="GHEA Grapalat"/>
                <w:b/>
                <w:sz w:val="20"/>
                <w:szCs w:val="18"/>
              </w:rPr>
              <w:t>հաշված</w:t>
            </w:r>
            <w:r w:rsidR="00141159" w:rsidRPr="004D2150">
              <w:rPr>
                <w:rFonts w:ascii="GHEA Grapalat" w:hAnsi="GHEA Grapalat"/>
                <w:b/>
                <w:sz w:val="20"/>
                <w:szCs w:val="18"/>
                <w:lang w:val="es-ES"/>
              </w:rPr>
              <w:t xml:space="preserve"> մինչև  </w:t>
            </w:r>
            <w:r w:rsidR="00F05B38" w:rsidRPr="004D2150">
              <w:rPr>
                <w:rFonts w:ascii="GHEA Grapalat" w:hAnsi="GHEA Grapalat"/>
                <w:b/>
                <w:sz w:val="20"/>
                <w:szCs w:val="18"/>
                <w:lang w:val="es-ES"/>
              </w:rPr>
              <w:t>30.03</w:t>
            </w:r>
            <w:r w:rsidR="00141159" w:rsidRPr="004D2150">
              <w:rPr>
                <w:rFonts w:ascii="GHEA Grapalat" w:hAnsi="GHEA Grapalat"/>
                <w:b/>
                <w:sz w:val="20"/>
                <w:szCs w:val="18"/>
                <w:lang w:val="es-ES"/>
              </w:rPr>
              <w:t>.</w:t>
            </w:r>
            <w:r w:rsidR="00141159" w:rsidRPr="004D2150">
              <w:rPr>
                <w:rFonts w:ascii="GHEA Grapalat" w:hAnsi="GHEA Grapalat"/>
                <w:b/>
                <w:sz w:val="20"/>
                <w:szCs w:val="18"/>
                <w:lang w:val="hy-AM"/>
              </w:rPr>
              <w:t>2023թթ</w:t>
            </w:r>
            <w:r w:rsidR="00141159" w:rsidRPr="004D2150">
              <w:rPr>
                <w:rFonts w:ascii="GHEA Grapalat" w:hAnsi="GHEA Grapalat"/>
                <w:b/>
                <w:sz w:val="20"/>
                <w:szCs w:val="18"/>
                <w:lang w:val="es-ES"/>
              </w:rPr>
              <w:t xml:space="preserve">. </w:t>
            </w:r>
            <w:r w:rsidR="00141159" w:rsidRPr="004D2150">
              <w:rPr>
                <w:rFonts w:ascii="GHEA Grapalat" w:hAnsi="GHEA Grapalat"/>
                <w:b/>
                <w:sz w:val="20"/>
                <w:szCs w:val="18"/>
                <w:lang w:val="en-US"/>
              </w:rPr>
              <w:t>ընկած</w:t>
            </w:r>
            <w:r w:rsidR="00141159" w:rsidRPr="004D2150">
              <w:rPr>
                <w:rFonts w:ascii="GHEA Grapalat" w:hAnsi="GHEA Grapalat"/>
                <w:b/>
                <w:sz w:val="20"/>
                <w:szCs w:val="18"/>
                <w:lang w:val="es-ES"/>
              </w:rPr>
              <w:t xml:space="preserve"> </w:t>
            </w:r>
            <w:r w:rsidR="00141159" w:rsidRPr="004D2150">
              <w:rPr>
                <w:rFonts w:ascii="GHEA Grapalat" w:hAnsi="GHEA Grapalat"/>
                <w:b/>
                <w:sz w:val="20"/>
                <w:szCs w:val="18"/>
                <w:lang w:val="en-US"/>
              </w:rPr>
              <w:t>ժամանակահատվածում</w:t>
            </w:r>
            <w:r w:rsidR="00141159" w:rsidRPr="004D2150">
              <w:rPr>
                <w:rFonts w:ascii="GHEA Grapalat" w:hAnsi="GHEA Grapalat"/>
                <w:b/>
                <w:sz w:val="20"/>
                <w:szCs w:val="18"/>
                <w:lang w:val="es-ES"/>
              </w:rPr>
              <w:t xml:space="preserve"> </w:t>
            </w:r>
            <w:r w:rsidR="00141159" w:rsidRPr="004D2150">
              <w:rPr>
                <w:rFonts w:ascii="GHEA Grapalat" w:hAnsi="GHEA Grapalat"/>
                <w:b/>
                <w:sz w:val="20"/>
                <w:szCs w:val="18"/>
                <w:lang w:val="en-US"/>
              </w:rPr>
              <w:t>ըստ</w:t>
            </w:r>
            <w:r w:rsidR="00141159" w:rsidRPr="004D2150">
              <w:rPr>
                <w:rFonts w:ascii="GHEA Grapalat" w:hAnsi="GHEA Grapalat"/>
                <w:b/>
                <w:sz w:val="20"/>
                <w:szCs w:val="18"/>
                <w:lang w:val="es-ES"/>
              </w:rPr>
              <w:t xml:space="preserve"> </w:t>
            </w:r>
            <w:r w:rsidR="00141159" w:rsidRPr="004D2150">
              <w:rPr>
                <w:rFonts w:ascii="GHEA Grapalat" w:hAnsi="GHEA Grapalat"/>
                <w:b/>
                <w:sz w:val="20"/>
                <w:szCs w:val="18"/>
                <w:lang w:val="en-US"/>
              </w:rPr>
              <w:t>ամսեկան</w:t>
            </w:r>
            <w:r w:rsidR="00141159" w:rsidRPr="004D2150">
              <w:rPr>
                <w:rFonts w:ascii="GHEA Grapalat" w:hAnsi="GHEA Grapalat"/>
                <w:b/>
                <w:sz w:val="20"/>
                <w:szCs w:val="18"/>
                <w:lang w:val="es-ES"/>
              </w:rPr>
              <w:t xml:space="preserve"> </w:t>
            </w:r>
            <w:r w:rsidR="00141159" w:rsidRPr="004D2150">
              <w:rPr>
                <w:rFonts w:ascii="GHEA Grapalat" w:hAnsi="GHEA Grapalat"/>
                <w:b/>
                <w:sz w:val="20"/>
                <w:szCs w:val="18"/>
                <w:lang w:val="en-US"/>
              </w:rPr>
              <w:t>ներկայացված</w:t>
            </w:r>
            <w:r w:rsidR="00141159" w:rsidRPr="004D2150">
              <w:rPr>
                <w:rFonts w:ascii="GHEA Grapalat" w:hAnsi="GHEA Grapalat"/>
                <w:b/>
                <w:sz w:val="20"/>
                <w:szCs w:val="18"/>
                <w:lang w:val="es-ES"/>
              </w:rPr>
              <w:t xml:space="preserve"> </w:t>
            </w:r>
            <w:r w:rsidR="00141159" w:rsidRPr="004D2150">
              <w:rPr>
                <w:rFonts w:ascii="GHEA Grapalat" w:hAnsi="GHEA Grapalat"/>
                <w:b/>
                <w:sz w:val="20"/>
                <w:szCs w:val="18"/>
                <w:lang w:val="en-US"/>
              </w:rPr>
              <w:t>կատարողական</w:t>
            </w:r>
            <w:r w:rsidR="00141159" w:rsidRPr="004D2150">
              <w:rPr>
                <w:rFonts w:ascii="GHEA Grapalat" w:hAnsi="GHEA Grapalat"/>
                <w:b/>
                <w:sz w:val="20"/>
                <w:szCs w:val="18"/>
                <w:lang w:val="es-ES"/>
              </w:rPr>
              <w:t xml:space="preserve"> </w:t>
            </w:r>
            <w:r w:rsidR="00141159" w:rsidRPr="004D2150">
              <w:rPr>
                <w:rFonts w:ascii="GHEA Grapalat" w:hAnsi="GHEA Grapalat"/>
                <w:b/>
                <w:sz w:val="20"/>
                <w:szCs w:val="18"/>
                <w:lang w:val="en-US"/>
              </w:rPr>
              <w:t>ակտերի</w:t>
            </w:r>
            <w:r w:rsidR="00141159" w:rsidRPr="004D2150">
              <w:rPr>
                <w:rFonts w:ascii="GHEA Grapalat" w:hAnsi="GHEA Grapalat"/>
                <w:b/>
                <w:sz w:val="20"/>
                <w:szCs w:val="18"/>
                <w:lang w:val="es-ES"/>
              </w:rPr>
              <w:t xml:space="preserve"> </w:t>
            </w:r>
            <w:r w:rsidR="00141159" w:rsidRPr="004D2150">
              <w:rPr>
                <w:rFonts w:ascii="GHEA Grapalat" w:hAnsi="GHEA Grapalat"/>
                <w:b/>
                <w:sz w:val="20"/>
                <w:szCs w:val="18"/>
                <w:lang w:val="en-US"/>
              </w:rPr>
              <w:t>և</w:t>
            </w:r>
            <w:r w:rsidR="00141159" w:rsidRPr="004D2150">
              <w:rPr>
                <w:rFonts w:ascii="GHEA Grapalat" w:hAnsi="GHEA Grapalat"/>
                <w:b/>
                <w:sz w:val="20"/>
                <w:szCs w:val="18"/>
                <w:lang w:val="es-ES"/>
              </w:rPr>
              <w:t xml:space="preserve"> </w:t>
            </w:r>
            <w:r w:rsidR="00141159" w:rsidRPr="004D2150">
              <w:rPr>
                <w:rFonts w:ascii="GHEA Grapalat" w:hAnsi="GHEA Grapalat"/>
                <w:b/>
                <w:sz w:val="20"/>
                <w:szCs w:val="18"/>
                <w:lang w:val="en-US"/>
              </w:rPr>
              <w:t>հարկային</w:t>
            </w:r>
            <w:r w:rsidR="00141159" w:rsidRPr="004D2150">
              <w:rPr>
                <w:rFonts w:ascii="GHEA Grapalat" w:hAnsi="GHEA Grapalat"/>
                <w:b/>
                <w:sz w:val="20"/>
                <w:szCs w:val="18"/>
                <w:lang w:val="es-ES"/>
              </w:rPr>
              <w:t xml:space="preserve"> </w:t>
            </w:r>
            <w:r w:rsidR="00141159" w:rsidRPr="004D2150">
              <w:rPr>
                <w:rFonts w:ascii="GHEA Grapalat" w:hAnsi="GHEA Grapalat"/>
                <w:b/>
                <w:sz w:val="20"/>
                <w:szCs w:val="18"/>
                <w:lang w:val="en-US"/>
              </w:rPr>
              <w:t>հաշիվների</w:t>
            </w:r>
          </w:p>
          <w:p w14:paraId="758BA2F6" w14:textId="6E18FE95" w:rsidR="00141159" w:rsidRPr="00141159" w:rsidRDefault="00141159" w:rsidP="00CB0664">
            <w:pPr>
              <w:pStyle w:val="NoSpacing"/>
              <w:spacing w:line="200" w:lineRule="exact"/>
              <w:rPr>
                <w:rFonts w:ascii="GHEA Grapalat" w:hAnsi="GHEA Grapalat"/>
                <w:b/>
                <w:sz w:val="18"/>
                <w:szCs w:val="18"/>
                <w:lang w:val="es-ES"/>
              </w:rPr>
            </w:pPr>
          </w:p>
        </w:tc>
      </w:tr>
      <w:tr w:rsidR="00141159" w:rsidRPr="00955662" w14:paraId="7DF1ABC8" w14:textId="77777777" w:rsidTr="00CB0664">
        <w:trPr>
          <w:cantSplit/>
          <w:trHeight w:val="798"/>
          <w:jc w:val="center"/>
        </w:trPr>
        <w:tc>
          <w:tcPr>
            <w:tcW w:w="1572" w:type="dxa"/>
            <w:vAlign w:val="center"/>
          </w:tcPr>
          <w:p w14:paraId="1E8A18FC" w14:textId="77777777" w:rsidR="00141159" w:rsidRPr="00955662" w:rsidRDefault="00141159" w:rsidP="00CB0664">
            <w:pPr>
              <w:jc w:val="center"/>
              <w:rPr>
                <w:rFonts w:ascii="GHEA Grapalat" w:hAnsi="GHEA Grapalat"/>
                <w:sz w:val="20"/>
              </w:rPr>
            </w:pPr>
            <w:bookmarkStart w:id="15" w:name="_GoBack" w:colFirst="2" w:colLast="2"/>
            <w:r w:rsidRPr="00955662">
              <w:rPr>
                <w:rFonts w:ascii="GHEA Grapalat" w:hAnsi="GHEA Grapalat"/>
                <w:sz w:val="20"/>
              </w:rPr>
              <w:t>1</w:t>
            </w:r>
          </w:p>
        </w:tc>
        <w:tc>
          <w:tcPr>
            <w:tcW w:w="1587" w:type="dxa"/>
            <w:tcBorders>
              <w:top w:val="single" w:sz="4" w:space="0" w:color="auto"/>
              <w:left w:val="single" w:sz="4" w:space="0" w:color="auto"/>
              <w:bottom w:val="single" w:sz="4" w:space="0" w:color="auto"/>
              <w:right w:val="single" w:sz="4" w:space="0" w:color="auto"/>
            </w:tcBorders>
            <w:vAlign w:val="center"/>
          </w:tcPr>
          <w:p w14:paraId="32ED30E6" w14:textId="36B99EDE" w:rsidR="00141159" w:rsidRPr="00955662" w:rsidRDefault="00B23A52" w:rsidP="00CB0664">
            <w:pPr>
              <w:jc w:val="center"/>
              <w:rPr>
                <w:rFonts w:ascii="GHEA Grapalat" w:hAnsi="GHEA Grapalat"/>
                <w:sz w:val="20"/>
              </w:rPr>
            </w:pPr>
            <w:r w:rsidRPr="00B23A52">
              <w:rPr>
                <w:rFonts w:ascii="GHEA Grapalat" w:hAnsi="GHEA Grapalat"/>
                <w:sz w:val="20"/>
              </w:rPr>
              <w:t>66511140/1</w:t>
            </w:r>
          </w:p>
        </w:tc>
        <w:tc>
          <w:tcPr>
            <w:tcW w:w="1980" w:type="dxa"/>
          </w:tcPr>
          <w:p w14:paraId="5079A79E" w14:textId="335CB3CA" w:rsidR="00141159" w:rsidRPr="00955662" w:rsidRDefault="00800AC9" w:rsidP="00CB0664">
            <w:pPr>
              <w:jc w:val="center"/>
              <w:rPr>
                <w:rFonts w:ascii="GHEA Grapalat" w:hAnsi="GHEA Grapalat"/>
                <w:sz w:val="20"/>
                <w:lang w:val="es-ES"/>
              </w:rPr>
            </w:pPr>
            <w:r w:rsidRPr="00800AC9">
              <w:rPr>
                <w:rFonts w:ascii="GHEA Grapalat" w:hAnsi="GHEA Grapalat"/>
                <w:sz w:val="20"/>
              </w:rPr>
              <w:t>բժշկական ապահովագրության ծառայություններ</w:t>
            </w:r>
          </w:p>
        </w:tc>
        <w:tc>
          <w:tcPr>
            <w:tcW w:w="5310" w:type="dxa"/>
            <w:vAlign w:val="center"/>
          </w:tcPr>
          <w:p w14:paraId="66203DD9" w14:textId="6DC76950" w:rsidR="00141159" w:rsidRPr="00955662" w:rsidRDefault="001C31D8" w:rsidP="00CB0664">
            <w:pPr>
              <w:pStyle w:val="NoSpacing"/>
              <w:spacing w:line="200" w:lineRule="exact"/>
              <w:jc w:val="center"/>
              <w:rPr>
                <w:rFonts w:ascii="GHEA Grapalat" w:hAnsi="GHEA Grapalat"/>
                <w:b/>
                <w:sz w:val="18"/>
                <w:szCs w:val="18"/>
                <w:lang w:val="es-ES"/>
              </w:rPr>
            </w:pPr>
            <w:r>
              <w:rPr>
                <w:rFonts w:ascii="GHEA Grapalat" w:hAnsi="GHEA Grapalat"/>
                <w:b/>
                <w:sz w:val="18"/>
                <w:szCs w:val="18"/>
                <w:lang w:val="es-ES"/>
              </w:rPr>
              <w:t>100% (պայմանագրի կնքումից միինչև 30.03.2023թ. ընկած ժամանակահատվածում)</w:t>
            </w:r>
          </w:p>
        </w:tc>
      </w:tr>
      <w:bookmarkEnd w:id="15"/>
    </w:tbl>
    <w:p w14:paraId="3932782A" w14:textId="77777777" w:rsidR="007678FA" w:rsidRPr="001C31D8" w:rsidRDefault="007678FA" w:rsidP="007678FA">
      <w:pPr>
        <w:rPr>
          <w:rFonts w:ascii="GHEA Grapalat" w:hAnsi="GHEA Grapalat"/>
          <w:i/>
          <w:sz w:val="18"/>
          <w:szCs w:val="18"/>
          <w:lang w:val="es-ES"/>
        </w:rPr>
      </w:pPr>
    </w:p>
    <w:p w14:paraId="6038C051" w14:textId="77777777" w:rsidR="007678FA" w:rsidRPr="00064ADD" w:rsidRDefault="007678FA" w:rsidP="007678FA">
      <w:pPr>
        <w:jc w:val="both"/>
        <w:rPr>
          <w:rFonts w:ascii="GHEA Grapalat" w:hAnsi="GHEA Grapalat" w:cs="Sylfaen"/>
          <w:i/>
          <w:sz w:val="18"/>
          <w:szCs w:val="18"/>
          <w:lang w:val="pt-BR"/>
        </w:rPr>
      </w:pPr>
      <w:r w:rsidRPr="001C31D8">
        <w:rPr>
          <w:rFonts w:ascii="GHEA Grapalat" w:hAnsi="GHEA Grapalat"/>
          <w:i/>
          <w:sz w:val="18"/>
          <w:szCs w:val="18"/>
          <w:lang w:val="es-ES"/>
        </w:rPr>
        <w:t xml:space="preserve">* </w:t>
      </w:r>
      <w:r w:rsidRPr="00064ADD">
        <w:rPr>
          <w:rFonts w:ascii="GHEA Grapalat" w:hAnsi="GHEA Grapalat" w:cs="Sylfaen"/>
          <w:i/>
          <w:sz w:val="18"/>
          <w:szCs w:val="18"/>
          <w:lang w:val="pt-BR"/>
        </w:rPr>
        <w:t>Վճարման</w:t>
      </w:r>
      <w:r w:rsidRPr="001C31D8">
        <w:rPr>
          <w:rFonts w:ascii="GHEA Grapalat" w:hAnsi="GHEA Grapalat" w:cs="Times Armenian"/>
          <w:i/>
          <w:sz w:val="18"/>
          <w:szCs w:val="18"/>
          <w:lang w:val="es-ES"/>
        </w:rPr>
        <w:t xml:space="preserve"> </w:t>
      </w:r>
      <w:r w:rsidRPr="00064ADD">
        <w:rPr>
          <w:rFonts w:ascii="GHEA Grapalat" w:hAnsi="GHEA Grapalat" w:cs="Sylfaen"/>
          <w:i/>
          <w:sz w:val="18"/>
          <w:szCs w:val="18"/>
          <w:lang w:val="pt-BR"/>
        </w:rPr>
        <w:t>ենթակա</w:t>
      </w:r>
      <w:r w:rsidRPr="001C31D8">
        <w:rPr>
          <w:rFonts w:ascii="GHEA Grapalat" w:hAnsi="GHEA Grapalat" w:cs="Times Armenian"/>
          <w:i/>
          <w:sz w:val="18"/>
          <w:szCs w:val="18"/>
          <w:lang w:val="es-ES"/>
        </w:rPr>
        <w:t xml:space="preserve"> </w:t>
      </w:r>
      <w:r w:rsidRPr="00064ADD">
        <w:rPr>
          <w:rFonts w:ascii="GHEA Grapalat" w:hAnsi="GHEA Grapalat" w:cs="Sylfaen"/>
          <w:i/>
          <w:sz w:val="18"/>
          <w:szCs w:val="18"/>
          <w:lang w:val="pt-BR"/>
        </w:rPr>
        <w:t>գումարները</w:t>
      </w:r>
      <w:r w:rsidRPr="001C31D8">
        <w:rPr>
          <w:rFonts w:ascii="GHEA Grapalat" w:hAnsi="GHEA Grapalat" w:cs="Times Armenian"/>
          <w:i/>
          <w:sz w:val="18"/>
          <w:szCs w:val="18"/>
          <w:lang w:val="es-ES"/>
        </w:rPr>
        <w:t xml:space="preserve"> </w:t>
      </w:r>
      <w:r w:rsidRPr="00064ADD">
        <w:rPr>
          <w:rFonts w:ascii="GHEA Grapalat" w:hAnsi="GHEA Grapalat" w:cs="Sylfaen"/>
          <w:i/>
          <w:sz w:val="18"/>
          <w:szCs w:val="18"/>
          <w:lang w:val="pt-BR"/>
        </w:rPr>
        <w:t>ներկայացվում են աճողական</w:t>
      </w:r>
      <w:r w:rsidRPr="001C31D8">
        <w:rPr>
          <w:rFonts w:ascii="GHEA Grapalat" w:hAnsi="GHEA Grapalat" w:cs="Times Armenian"/>
          <w:i/>
          <w:sz w:val="18"/>
          <w:szCs w:val="18"/>
          <w:lang w:val="es-ES"/>
        </w:rPr>
        <w:t xml:space="preserve"> </w:t>
      </w:r>
      <w:r w:rsidRPr="00064AD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AB637E"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4A3619" w14:textId="77777777" w:rsidR="006D0D73" w:rsidRDefault="006D0D73">
      <w:r>
        <w:separator/>
      </w:r>
    </w:p>
  </w:endnote>
  <w:endnote w:type="continuationSeparator" w:id="0">
    <w:p w14:paraId="1ADBF096" w14:textId="77777777" w:rsidR="006D0D73" w:rsidRDefault="006D0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Notice "/>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3D10B9" w14:textId="77777777" w:rsidR="006D0D73" w:rsidRDefault="006D0D73">
      <w:r>
        <w:separator/>
      </w:r>
    </w:p>
  </w:footnote>
  <w:footnote w:type="continuationSeparator" w:id="0">
    <w:p w14:paraId="509BF251" w14:textId="77777777" w:rsidR="006D0D73" w:rsidRDefault="006D0D73">
      <w:r>
        <w:continuationSeparator/>
      </w:r>
    </w:p>
  </w:footnote>
  <w:footnote w:id="1">
    <w:p w14:paraId="2713F91F" w14:textId="77777777" w:rsidR="005D3374" w:rsidRPr="00C2685D" w:rsidRDefault="005D3374" w:rsidP="005D3374">
      <w:pPr>
        <w:pStyle w:val="FootnoteText"/>
        <w:rPr>
          <w:rFonts w:ascii="GHEA Grapalat" w:hAnsi="GHEA Grapalat" w:cs="Sylfaen"/>
          <w:i/>
          <w:sz w:val="16"/>
          <w:szCs w:val="16"/>
          <w:lang w:val="af-ZA"/>
        </w:rPr>
      </w:pPr>
      <w:r>
        <w:rPr>
          <w:rStyle w:val="FootnoteReference"/>
        </w:rPr>
        <w:footnoteRef/>
      </w:r>
      <w:r w:rsidRPr="00F949BD">
        <w:rPr>
          <w:rFonts w:ascii="Calibri" w:hAnsi="Calibri"/>
          <w:vertAlign w:val="superscript"/>
          <w:lang w:val="hy-AM"/>
        </w:rPr>
        <w:t>.1</w:t>
      </w:r>
      <w:r>
        <w:t xml:space="preserve"> </w:t>
      </w:r>
      <w:r w:rsidRPr="007C2603">
        <w:rPr>
          <w:rFonts w:ascii="GHEA Grapalat" w:hAnsi="GHEA Grapalat" w:cs="Sylfaen"/>
          <w:i/>
          <w:sz w:val="16"/>
          <w:szCs w:val="16"/>
          <w:lang w:val="en-US"/>
        </w:rPr>
        <w:t>Եթե</w:t>
      </w:r>
      <w:r w:rsidRPr="00C2685D">
        <w:rPr>
          <w:rFonts w:ascii="GHEA Grapalat" w:hAnsi="GHEA Grapalat" w:cs="Sylfaen"/>
          <w:i/>
          <w:sz w:val="16"/>
          <w:szCs w:val="16"/>
          <w:lang w:val="af-ZA"/>
        </w:rPr>
        <w:t xml:space="preserve"> </w:t>
      </w:r>
      <w:r w:rsidRPr="007C2603">
        <w:rPr>
          <w:rFonts w:ascii="GHEA Grapalat" w:hAnsi="GHEA Grapalat" w:cs="Sylfaen"/>
          <w:i/>
          <w:sz w:val="16"/>
          <w:szCs w:val="16"/>
          <w:lang w:val="en-US"/>
        </w:rPr>
        <w:t>գնման</w:t>
      </w:r>
      <w:r w:rsidRPr="00C2685D">
        <w:rPr>
          <w:rFonts w:ascii="GHEA Grapalat" w:hAnsi="GHEA Grapalat" w:cs="Sylfaen"/>
          <w:i/>
          <w:sz w:val="16"/>
          <w:szCs w:val="16"/>
          <w:lang w:val="af-ZA"/>
        </w:rPr>
        <w:t xml:space="preserve"> </w:t>
      </w:r>
      <w:r w:rsidRPr="007C2603">
        <w:rPr>
          <w:rFonts w:ascii="GHEA Grapalat" w:hAnsi="GHEA Grapalat" w:cs="Sylfaen"/>
          <w:i/>
          <w:sz w:val="16"/>
          <w:szCs w:val="16"/>
          <w:lang w:val="en-US"/>
        </w:rPr>
        <w:t>հայտով</w:t>
      </w:r>
      <w:r w:rsidRPr="00C2685D">
        <w:rPr>
          <w:rFonts w:ascii="GHEA Grapalat" w:hAnsi="GHEA Grapalat" w:cs="Sylfaen"/>
          <w:i/>
          <w:sz w:val="16"/>
          <w:szCs w:val="16"/>
          <w:lang w:val="af-ZA"/>
        </w:rPr>
        <w:t xml:space="preserve"> </w:t>
      </w:r>
      <w:r w:rsidRPr="007C2603">
        <w:rPr>
          <w:rFonts w:ascii="GHEA Grapalat" w:hAnsi="GHEA Grapalat" w:cs="Sylfaen"/>
          <w:i/>
          <w:sz w:val="16"/>
          <w:szCs w:val="16"/>
          <w:lang w:val="en-US"/>
        </w:rPr>
        <w:t>տվյալ</w:t>
      </w:r>
      <w:r w:rsidRPr="00C2685D">
        <w:rPr>
          <w:rFonts w:ascii="GHEA Grapalat" w:hAnsi="GHEA Grapalat" w:cs="Sylfaen"/>
          <w:i/>
          <w:sz w:val="16"/>
          <w:szCs w:val="16"/>
          <w:lang w:val="af-ZA"/>
        </w:rPr>
        <w:t xml:space="preserve"> </w:t>
      </w:r>
      <w:r w:rsidRPr="007C2603">
        <w:rPr>
          <w:rFonts w:ascii="GHEA Grapalat" w:hAnsi="GHEA Grapalat" w:cs="Sylfaen"/>
          <w:i/>
          <w:sz w:val="16"/>
          <w:szCs w:val="16"/>
          <w:lang w:val="en-US"/>
        </w:rPr>
        <w:t>ընթացակարգի</w:t>
      </w:r>
      <w:r w:rsidRPr="00C2685D">
        <w:rPr>
          <w:rFonts w:ascii="GHEA Grapalat" w:hAnsi="GHEA Grapalat" w:cs="Sylfaen"/>
          <w:i/>
          <w:sz w:val="16"/>
          <w:szCs w:val="16"/>
          <w:lang w:val="af-ZA"/>
        </w:rPr>
        <w:t xml:space="preserve"> </w:t>
      </w:r>
      <w:r w:rsidRPr="007C2603">
        <w:rPr>
          <w:rFonts w:ascii="GHEA Grapalat" w:hAnsi="GHEA Grapalat" w:cs="Sylfaen"/>
          <w:i/>
          <w:sz w:val="16"/>
          <w:szCs w:val="16"/>
          <w:lang w:val="en-US"/>
        </w:rPr>
        <w:t>շրջանակում</w:t>
      </w:r>
      <w:r w:rsidRPr="00C2685D">
        <w:rPr>
          <w:rFonts w:ascii="GHEA Grapalat" w:hAnsi="GHEA Grapalat" w:cs="Sylfaen"/>
          <w:i/>
          <w:sz w:val="16"/>
          <w:szCs w:val="16"/>
          <w:lang w:val="af-ZA"/>
        </w:rPr>
        <w:t xml:space="preserve"> </w:t>
      </w:r>
      <w:r w:rsidRPr="007C2603">
        <w:rPr>
          <w:rFonts w:ascii="GHEA Grapalat" w:hAnsi="GHEA Grapalat" w:cs="Sylfaen"/>
          <w:i/>
          <w:sz w:val="16"/>
          <w:szCs w:val="16"/>
          <w:lang w:val="en-US"/>
        </w:rPr>
        <w:t>գնվելիք</w:t>
      </w:r>
      <w:r w:rsidRPr="00C2685D">
        <w:rPr>
          <w:rFonts w:ascii="GHEA Grapalat" w:hAnsi="GHEA Grapalat" w:cs="Sylfaen"/>
          <w:i/>
          <w:sz w:val="16"/>
          <w:szCs w:val="16"/>
          <w:lang w:val="af-ZA"/>
        </w:rPr>
        <w:t xml:space="preserve">  </w:t>
      </w:r>
      <w:r w:rsidRPr="007C2603">
        <w:rPr>
          <w:rFonts w:ascii="GHEA Grapalat" w:hAnsi="GHEA Grapalat" w:cs="Sylfaen"/>
          <w:i/>
          <w:sz w:val="16"/>
          <w:szCs w:val="16"/>
          <w:lang w:val="en-US"/>
        </w:rPr>
        <w:t>ծառայության</w:t>
      </w:r>
      <w:r w:rsidRPr="00C2685D">
        <w:rPr>
          <w:rFonts w:ascii="GHEA Grapalat" w:hAnsi="GHEA Grapalat" w:cs="Sylfaen"/>
          <w:i/>
          <w:sz w:val="16"/>
          <w:szCs w:val="16"/>
          <w:lang w:val="af-ZA"/>
        </w:rPr>
        <w:t xml:space="preserve"> </w:t>
      </w:r>
      <w:r w:rsidRPr="007C2603">
        <w:rPr>
          <w:rFonts w:ascii="GHEA Grapalat" w:hAnsi="GHEA Grapalat" w:cs="Sylfaen"/>
          <w:i/>
          <w:sz w:val="16"/>
          <w:szCs w:val="16"/>
          <w:lang w:val="en-US"/>
        </w:rPr>
        <w:t>գինը</w:t>
      </w:r>
      <w:r w:rsidRPr="00C2685D">
        <w:rPr>
          <w:rFonts w:ascii="GHEA Grapalat" w:hAnsi="GHEA Grapalat" w:cs="Sylfaen"/>
          <w:i/>
          <w:sz w:val="16"/>
          <w:szCs w:val="16"/>
          <w:lang w:val="af-ZA"/>
        </w:rPr>
        <w:t xml:space="preserve"> </w:t>
      </w:r>
      <w:r w:rsidRPr="007C2603">
        <w:rPr>
          <w:rFonts w:ascii="GHEA Grapalat" w:hAnsi="GHEA Grapalat" w:cs="Sylfaen"/>
          <w:i/>
          <w:sz w:val="16"/>
          <w:szCs w:val="16"/>
          <w:lang w:val="en-US"/>
        </w:rPr>
        <w:t>գերազանցում</w:t>
      </w:r>
      <w:r w:rsidRPr="00C2685D">
        <w:rPr>
          <w:rFonts w:ascii="GHEA Grapalat" w:hAnsi="GHEA Grapalat" w:cs="Sylfaen"/>
          <w:i/>
          <w:sz w:val="16"/>
          <w:szCs w:val="16"/>
          <w:lang w:val="af-ZA"/>
        </w:rPr>
        <w:t xml:space="preserve"> </w:t>
      </w:r>
      <w:r w:rsidRPr="007C2603">
        <w:rPr>
          <w:rFonts w:ascii="GHEA Grapalat" w:hAnsi="GHEA Grapalat" w:cs="Sylfaen"/>
          <w:i/>
          <w:sz w:val="16"/>
          <w:szCs w:val="16"/>
          <w:lang w:val="en-US"/>
        </w:rPr>
        <w:t>է</w:t>
      </w:r>
      <w:r w:rsidRPr="00C2685D">
        <w:rPr>
          <w:rFonts w:ascii="GHEA Grapalat" w:hAnsi="GHEA Grapalat" w:cs="Sylfaen"/>
          <w:i/>
          <w:sz w:val="16"/>
          <w:szCs w:val="16"/>
          <w:lang w:val="af-ZA"/>
        </w:rPr>
        <w:t xml:space="preserve"> </w:t>
      </w:r>
      <w:r w:rsidRPr="007C2603">
        <w:rPr>
          <w:rFonts w:ascii="GHEA Grapalat" w:hAnsi="GHEA Grapalat" w:cs="Sylfaen"/>
          <w:i/>
          <w:sz w:val="16"/>
          <w:szCs w:val="16"/>
          <w:lang w:val="en-US"/>
        </w:rPr>
        <w:t>գնումների</w:t>
      </w:r>
      <w:r w:rsidRPr="00C2685D">
        <w:rPr>
          <w:rFonts w:ascii="GHEA Grapalat" w:hAnsi="GHEA Grapalat" w:cs="Sylfaen"/>
          <w:i/>
          <w:sz w:val="16"/>
          <w:szCs w:val="16"/>
          <w:lang w:val="af-ZA"/>
        </w:rPr>
        <w:t xml:space="preserve"> </w:t>
      </w:r>
      <w:r w:rsidRPr="007C2603">
        <w:rPr>
          <w:rFonts w:ascii="GHEA Grapalat" w:hAnsi="GHEA Grapalat" w:cs="Sylfaen"/>
          <w:i/>
          <w:sz w:val="16"/>
          <w:szCs w:val="16"/>
          <w:lang w:val="en-US"/>
        </w:rPr>
        <w:t>բազային</w:t>
      </w:r>
      <w:r w:rsidRPr="00C2685D">
        <w:rPr>
          <w:rFonts w:ascii="GHEA Grapalat" w:hAnsi="GHEA Grapalat" w:cs="Sylfaen"/>
          <w:i/>
          <w:sz w:val="16"/>
          <w:szCs w:val="16"/>
          <w:lang w:val="af-ZA"/>
        </w:rPr>
        <w:t xml:space="preserve"> </w:t>
      </w:r>
      <w:r w:rsidRPr="007C2603">
        <w:rPr>
          <w:rFonts w:ascii="GHEA Grapalat" w:hAnsi="GHEA Grapalat" w:cs="Sylfaen"/>
          <w:i/>
          <w:sz w:val="16"/>
          <w:szCs w:val="16"/>
          <w:lang w:val="en-US"/>
        </w:rPr>
        <w:t>միավորի</w:t>
      </w:r>
      <w:r w:rsidRPr="00C2685D">
        <w:rPr>
          <w:rFonts w:ascii="GHEA Grapalat" w:hAnsi="GHEA Grapalat" w:cs="Sylfaen"/>
          <w:i/>
          <w:sz w:val="16"/>
          <w:szCs w:val="16"/>
          <w:lang w:val="af-ZA"/>
        </w:rPr>
        <w:t xml:space="preserve"> </w:t>
      </w:r>
      <w:r w:rsidR="00C8495D">
        <w:rPr>
          <w:rFonts w:ascii="GHEA Grapalat" w:hAnsi="GHEA Grapalat" w:cs="Sylfaen"/>
          <w:i/>
          <w:sz w:val="16"/>
          <w:szCs w:val="16"/>
          <w:lang w:val="hy-AM"/>
        </w:rPr>
        <w:t xml:space="preserve"> ութսունապատիկը</w:t>
      </w:r>
      <w:r w:rsidRPr="00C2685D">
        <w:rPr>
          <w:rFonts w:ascii="GHEA Grapalat" w:hAnsi="GHEA Grapalat" w:cs="Sylfaen"/>
          <w:i/>
          <w:sz w:val="16"/>
          <w:szCs w:val="16"/>
          <w:lang w:val="af-ZA"/>
        </w:rPr>
        <w:t xml:space="preserve">&lt;&lt;15&gt;&gt; </w:t>
      </w:r>
      <w:r w:rsidRPr="007C2603">
        <w:rPr>
          <w:rFonts w:ascii="GHEA Grapalat" w:hAnsi="GHEA Grapalat" w:cs="Sylfaen"/>
          <w:i/>
          <w:sz w:val="16"/>
          <w:szCs w:val="16"/>
          <w:lang w:val="en-US"/>
        </w:rPr>
        <w:t>թիվը</w:t>
      </w:r>
      <w:r w:rsidRPr="00C2685D">
        <w:rPr>
          <w:rFonts w:ascii="GHEA Grapalat" w:hAnsi="GHEA Grapalat" w:cs="Sylfaen"/>
          <w:i/>
          <w:sz w:val="16"/>
          <w:szCs w:val="16"/>
          <w:lang w:val="af-ZA"/>
        </w:rPr>
        <w:t xml:space="preserve"> </w:t>
      </w:r>
      <w:r w:rsidRPr="007C2603">
        <w:rPr>
          <w:rFonts w:ascii="GHEA Grapalat" w:hAnsi="GHEA Grapalat" w:cs="Sylfaen"/>
          <w:i/>
          <w:sz w:val="16"/>
          <w:szCs w:val="16"/>
          <w:lang w:val="en-US"/>
        </w:rPr>
        <w:t>փոխարինվում</w:t>
      </w:r>
      <w:r w:rsidRPr="00C2685D">
        <w:rPr>
          <w:rFonts w:ascii="GHEA Grapalat" w:hAnsi="GHEA Grapalat" w:cs="Sylfaen"/>
          <w:i/>
          <w:sz w:val="16"/>
          <w:szCs w:val="16"/>
          <w:lang w:val="af-ZA"/>
        </w:rPr>
        <w:t xml:space="preserve"> </w:t>
      </w:r>
      <w:r w:rsidRPr="007C2603">
        <w:rPr>
          <w:rFonts w:ascii="GHEA Grapalat" w:hAnsi="GHEA Grapalat" w:cs="Sylfaen"/>
          <w:i/>
          <w:sz w:val="16"/>
          <w:szCs w:val="16"/>
          <w:lang w:val="en-US"/>
        </w:rPr>
        <w:t>է</w:t>
      </w:r>
      <w:r w:rsidRPr="00C2685D">
        <w:rPr>
          <w:rFonts w:ascii="GHEA Grapalat" w:hAnsi="GHEA Grapalat" w:cs="Sylfaen"/>
          <w:i/>
          <w:sz w:val="16"/>
          <w:szCs w:val="16"/>
          <w:lang w:val="af-ZA"/>
        </w:rPr>
        <w:t xml:space="preserve"> &lt;&lt;30&gt;&gt;</w:t>
      </w:r>
      <w:r w:rsidRPr="007C2603">
        <w:rPr>
          <w:rFonts w:ascii="GHEA Grapalat" w:hAnsi="GHEA Grapalat" w:cs="Sylfaen"/>
          <w:i/>
          <w:sz w:val="16"/>
          <w:szCs w:val="16"/>
          <w:lang w:val="en-US"/>
        </w:rPr>
        <w:t>թվով։</w:t>
      </w:r>
    </w:p>
  </w:footnote>
  <w:footnote w:id="2">
    <w:p w14:paraId="4448DF32" w14:textId="77777777" w:rsidR="00091EBC" w:rsidRPr="00350070" w:rsidDel="00AE5E4B" w:rsidRDefault="00091EBC" w:rsidP="00D54E6F">
      <w:pPr>
        <w:pStyle w:val="FootnoteText"/>
        <w:shd w:val="clear" w:color="auto" w:fill="FFFFFF"/>
        <w:jc w:val="both"/>
        <w:rPr>
          <w:del w:id="2" w:author="Inesa Kocharyan" w:date="2019-10-02T12:25:00Z"/>
          <w:rFonts w:ascii="GHEA Grapalat" w:hAnsi="GHEA Grapalat" w:cs="Sylfaen"/>
          <w:i/>
          <w:sz w:val="16"/>
          <w:szCs w:val="16"/>
          <w:lang w:val="en-US"/>
        </w:rPr>
      </w:pPr>
    </w:p>
  </w:footnote>
  <w:footnote w:id="3">
    <w:p w14:paraId="2687F233" w14:textId="77777777" w:rsidR="00091EBC" w:rsidRPr="002E31CA" w:rsidRDefault="00FC1CE1" w:rsidP="00571F29">
      <w:pPr>
        <w:pStyle w:val="FootnoteText"/>
        <w:rPr>
          <w:rFonts w:ascii="Sylfaen" w:hAnsi="Sylfaen"/>
          <w:lang w:val="en-US"/>
        </w:rPr>
      </w:pPr>
      <w:r w:rsidRPr="00FC1CE1">
        <w:rPr>
          <w:rFonts w:ascii="GHEA Grapalat" w:hAnsi="GHEA Grapalat" w:cs="Sylfaen"/>
          <w:i/>
          <w:sz w:val="16"/>
          <w:szCs w:val="16"/>
          <w:vertAlign w:val="superscript"/>
          <w:lang w:val="en-US"/>
        </w:rPr>
        <w:t>10</w:t>
      </w:r>
      <w:r w:rsidR="00091EBC" w:rsidRPr="00FC1CE1">
        <w:rPr>
          <w:rFonts w:ascii="GHEA Grapalat" w:hAnsi="GHEA Grapalat" w:cs="Sylfaen"/>
          <w:i/>
          <w:sz w:val="16"/>
          <w:szCs w:val="16"/>
        </w:rPr>
        <w:t>Սույն նախադասությունը</w:t>
      </w:r>
      <w:r w:rsidR="00091EBC"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4">
    <w:p w14:paraId="48635230" w14:textId="77777777" w:rsidR="00BE198C" w:rsidRDefault="00BE198C" w:rsidP="00FC415D">
      <w:pPr>
        <w:pStyle w:val="FootnoteText"/>
        <w:rPr>
          <w:rFonts w:ascii="Calibri" w:hAnsi="Calibri"/>
          <w:vertAlign w:val="superscript"/>
          <w:lang w:val="hy-AM"/>
        </w:rPr>
      </w:pPr>
    </w:p>
    <w:p w14:paraId="2554D61A" w14:textId="77777777" w:rsidR="00BE198C" w:rsidRPr="004B72E3" w:rsidRDefault="00BE198C" w:rsidP="00BE198C">
      <w:pPr>
        <w:pStyle w:val="FootnoteText"/>
        <w:jc w:val="both"/>
        <w:rPr>
          <w:rFonts w:ascii="GHEA Grapalat" w:hAnsi="GHEA Grapalat" w:cs="Sylfaen"/>
          <w:i/>
          <w:sz w:val="16"/>
          <w:szCs w:val="16"/>
          <w:lang w:val="hy-AM"/>
        </w:rPr>
      </w:pPr>
      <w:r>
        <w:rPr>
          <w:rFonts w:ascii="Calibri" w:hAnsi="Calibri"/>
          <w:vertAlign w:val="superscript"/>
          <w:lang w:val="hy-AM"/>
        </w:rPr>
        <w:t>10.1</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2A6750B" w14:textId="77777777" w:rsidR="00BE198C" w:rsidRPr="004B72E3" w:rsidRDefault="00BE198C" w:rsidP="00BE198C">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6E4F96C" w14:textId="77777777" w:rsidR="00BE198C" w:rsidRPr="004B72E3" w:rsidRDefault="00BE198C" w:rsidP="00BE198C">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19415038" w14:textId="77777777" w:rsidR="00BE198C" w:rsidRDefault="00BE198C" w:rsidP="00FC415D">
      <w:pPr>
        <w:pStyle w:val="FootnoteText"/>
        <w:rPr>
          <w:rFonts w:ascii="Calibri" w:hAnsi="Calibri"/>
          <w:vertAlign w:val="superscript"/>
          <w:lang w:val="hy-AM"/>
        </w:rPr>
      </w:pPr>
    </w:p>
    <w:p w14:paraId="79AF3FB8" w14:textId="77777777" w:rsidR="00FC415D" w:rsidRPr="007C2603" w:rsidRDefault="00FC415D" w:rsidP="00FC415D">
      <w:pPr>
        <w:pStyle w:val="FootnoteText"/>
        <w:rPr>
          <w:rFonts w:ascii="GHEA Grapalat" w:hAnsi="GHEA Grapalat" w:cs="Sylfaen"/>
          <w:i/>
          <w:sz w:val="16"/>
          <w:szCs w:val="16"/>
          <w:lang w:val="hy-AM"/>
        </w:rPr>
      </w:pPr>
      <w:r>
        <w:rPr>
          <w:rStyle w:val="FootnoteReference"/>
        </w:rPr>
        <w:footnoteRef/>
      </w:r>
      <w:r w:rsidR="006E2E11" w:rsidRPr="007C2603">
        <w:rPr>
          <w:rFonts w:ascii="Calibri" w:hAnsi="Calibri"/>
          <w:vertAlign w:val="superscript"/>
          <w:lang w:val="hy-AM"/>
        </w:rPr>
        <w:t>.1</w:t>
      </w:r>
      <w:r>
        <w:t xml:space="preserve"> </w:t>
      </w:r>
      <w:r w:rsidRPr="007C2603">
        <w:rPr>
          <w:rFonts w:ascii="GHEA Grapalat" w:hAnsi="GHEA Grapalat" w:cs="Sylfaen"/>
          <w:i/>
          <w:sz w:val="16"/>
          <w:szCs w:val="16"/>
          <w:lang w:val="hy-AM"/>
        </w:rPr>
        <w:t xml:space="preserve">Եթե գնման հայտով տվյալ չափաբաժնի </w:t>
      </w:r>
      <w:r w:rsidR="00BE198C">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32C6BB5" w14:textId="77777777" w:rsidR="00FC415D" w:rsidRPr="007C2603" w:rsidRDefault="00FC415D" w:rsidP="00FC415D">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6A2CCDF3" w14:textId="77777777" w:rsidR="00FC415D" w:rsidRPr="007C2603" w:rsidRDefault="00FC415D" w:rsidP="00FC415D">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sidR="00BE198C">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53E5E341" w14:textId="77777777" w:rsidR="00FC415D" w:rsidRPr="007C2603" w:rsidRDefault="00FC415D" w:rsidP="00FC415D">
      <w:pPr>
        <w:pStyle w:val="FootnoteText"/>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sidR="00BE198C">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footnote>
  <w:footnote w:id="5">
    <w:p w14:paraId="354C17BF" w14:textId="77777777" w:rsidR="007553B0" w:rsidRPr="007C2603" w:rsidRDefault="00DA03E4">
      <w:pPr>
        <w:pStyle w:val="FootnoteText"/>
        <w:rPr>
          <w:rFonts w:ascii="GHEA Grapalat" w:hAnsi="GHEA Grapalat" w:cs="Sylfaen"/>
          <w:i/>
          <w:sz w:val="16"/>
          <w:szCs w:val="16"/>
          <w:lang w:val="hy-AM"/>
        </w:rPr>
      </w:pPr>
      <w:r w:rsidRPr="007C2603">
        <w:rPr>
          <w:vertAlign w:val="superscript"/>
          <w:lang w:val="hy-AM"/>
        </w:rPr>
        <w:t>11</w:t>
      </w:r>
      <w:r w:rsidR="00E02338" w:rsidRPr="007C2603">
        <w:rPr>
          <w:vertAlign w:val="superscript"/>
          <w:lang w:val="hy-AM"/>
        </w:rPr>
        <w:t xml:space="preserve"> </w:t>
      </w:r>
      <w:r w:rsidR="00091EBC" w:rsidRPr="007C2603">
        <w:rPr>
          <w:rFonts w:ascii="GHEA Grapalat" w:hAnsi="GHEA Grapalat" w:cs="Sylfaen"/>
          <w:i/>
          <w:sz w:val="16"/>
          <w:szCs w:val="16"/>
          <w:lang w:val="hy-AM"/>
        </w:rPr>
        <w:t>Եթե</w:t>
      </w:r>
      <w:r w:rsidR="007553B0" w:rsidRPr="007C2603">
        <w:rPr>
          <w:rFonts w:ascii="GHEA Grapalat" w:hAnsi="GHEA Grapalat" w:cs="Sylfaen"/>
          <w:i/>
          <w:sz w:val="16"/>
          <w:szCs w:val="16"/>
          <w:lang w:val="hy-AM"/>
        </w:rPr>
        <w:t>՝</w:t>
      </w:r>
    </w:p>
    <w:p w14:paraId="4337B9C7" w14:textId="77777777" w:rsidR="007553B0" w:rsidRPr="00A413AB" w:rsidRDefault="00091EBC" w:rsidP="002E2E3B">
      <w:pPr>
        <w:pStyle w:val="FootnoteText"/>
        <w:jc w:val="both"/>
        <w:rPr>
          <w:rFonts w:ascii="GHEA Grapalat" w:hAnsi="GHEA Grapalat" w:cs="Sylfaen"/>
          <w:i/>
          <w:sz w:val="16"/>
          <w:szCs w:val="16"/>
          <w:lang w:val="hy-AM"/>
        </w:rPr>
      </w:pPr>
      <w:r w:rsidRPr="007C2603">
        <w:rPr>
          <w:rFonts w:ascii="GHEA Grapalat" w:hAnsi="GHEA Grapalat" w:cs="Sylfaen"/>
          <w:i/>
          <w:sz w:val="16"/>
          <w:szCs w:val="16"/>
          <w:lang w:val="hy-AM"/>
        </w:rPr>
        <w:t xml:space="preserve"> </w:t>
      </w:r>
      <w:r w:rsidR="007553B0" w:rsidRPr="007C2603">
        <w:rPr>
          <w:rFonts w:ascii="GHEA Grapalat" w:hAnsi="GHEA Grapalat" w:cs="Sylfaen"/>
          <w:i/>
          <w:sz w:val="16"/>
          <w:szCs w:val="16"/>
          <w:lang w:val="hy-AM"/>
        </w:rPr>
        <w:t xml:space="preserve">-  </w:t>
      </w:r>
      <w:r w:rsidR="007553B0" w:rsidRPr="00A413AB">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4BDED465" w14:textId="77777777" w:rsidR="007553B0" w:rsidRPr="00A41725" w:rsidRDefault="007553B0" w:rsidP="002E2E3B">
      <w:pPr>
        <w:pStyle w:val="FootnoteText"/>
        <w:jc w:val="both"/>
        <w:rPr>
          <w:rFonts w:ascii="GHEA Grapalat" w:hAnsi="GHEA Grapalat" w:cs="Sylfaen"/>
          <w:i/>
          <w:sz w:val="16"/>
          <w:szCs w:val="16"/>
          <w:lang w:val="hy-AM"/>
        </w:rPr>
      </w:pPr>
      <w:r w:rsidRPr="00A413AB">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008F7BF4">
        <w:rPr>
          <w:rFonts w:ascii="GHEA Grapalat" w:hAnsi="GHEA Grapalat" w:cs="Sylfaen"/>
          <w:i/>
          <w:sz w:val="16"/>
          <w:szCs w:val="16"/>
          <w:lang w:val="hy-AM"/>
        </w:rPr>
        <w:t xml:space="preserve"> </w:t>
      </w:r>
      <w:r w:rsidR="008F7BF4" w:rsidRPr="00D533CD">
        <w:rPr>
          <w:rFonts w:ascii="GHEA Grapalat" w:hAnsi="GHEA Grapalat" w:cs="Sylfaen"/>
          <w:i/>
          <w:sz w:val="16"/>
          <w:szCs w:val="16"/>
          <w:lang w:val="hy-AM"/>
        </w:rPr>
        <w:t>փուլի գումարի նկատմամբ հաշվարկված համամասնությամ</w:t>
      </w:r>
      <w:r w:rsidRPr="00A413AB">
        <w:rPr>
          <w:rFonts w:ascii="GHEA Grapalat" w:hAnsi="GHEA Grapalat" w:cs="Sylfaen"/>
          <w:i/>
          <w:sz w:val="16"/>
          <w:szCs w:val="16"/>
          <w:lang w:val="hy-AM"/>
        </w:rPr>
        <w:t xml:space="preserve">: </w:t>
      </w:r>
      <w:r w:rsidR="008F7BF4">
        <w:rPr>
          <w:rFonts w:ascii="GHEA Grapalat" w:hAnsi="GHEA Grapalat" w:cs="Sylfaen"/>
          <w:i/>
          <w:sz w:val="16"/>
          <w:szCs w:val="16"/>
          <w:lang w:val="hy-AM"/>
        </w:rPr>
        <w:t>Ե</w:t>
      </w:r>
      <w:r w:rsidRPr="00A413AB">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sidR="00A41725" w:rsidRPr="00A41725">
        <w:rPr>
          <w:rFonts w:ascii="GHEA Grapalat" w:hAnsi="GHEA Grapalat" w:cs="Sylfaen"/>
          <w:i/>
          <w:sz w:val="16"/>
          <w:szCs w:val="16"/>
          <w:lang w:val="hy-AM"/>
        </w:rPr>
        <w:t>.</w:t>
      </w:r>
    </w:p>
    <w:p w14:paraId="3E86FD02" w14:textId="77777777" w:rsidR="00091EBC" w:rsidRPr="008A1EE5" w:rsidRDefault="00DA03E4" w:rsidP="002E2E3B">
      <w:pPr>
        <w:pStyle w:val="FootnoteText"/>
        <w:jc w:val="both"/>
        <w:rPr>
          <w:rFonts w:ascii="GHEA Grapalat" w:hAnsi="GHEA Grapalat" w:cs="Sylfaen"/>
          <w:i/>
          <w:lang w:val="hy-AM"/>
        </w:rPr>
      </w:pPr>
      <w:r w:rsidRPr="00FA1A61">
        <w:rPr>
          <w:rFonts w:ascii="GHEA Grapalat" w:hAnsi="GHEA Grapalat" w:cs="Sylfaen"/>
          <w:i/>
          <w:sz w:val="16"/>
          <w:szCs w:val="16"/>
          <w:vertAlign w:val="superscript"/>
          <w:lang w:val="hy-AM"/>
        </w:rPr>
        <w:t>12</w:t>
      </w:r>
      <w:r w:rsidR="00091EBC" w:rsidRPr="00FA1A61">
        <w:rPr>
          <w:rFonts w:ascii="GHEA Grapalat" w:hAnsi="GHEA Grapalat" w:cs="Sylfaen"/>
          <w:i/>
          <w:sz w:val="16"/>
          <w:szCs w:val="16"/>
          <w:vertAlign w:val="superscript"/>
          <w:lang w:val="hy-AM"/>
        </w:rPr>
        <w:t xml:space="preserve"> </w:t>
      </w:r>
      <w:r w:rsidR="00091EBC" w:rsidRPr="00064ADD">
        <w:rPr>
          <w:rFonts w:ascii="GHEA Grapalat" w:hAnsi="GHEA Grapalat" w:cs="Sylfaen"/>
          <w:i/>
          <w:sz w:val="18"/>
          <w:szCs w:val="18"/>
          <w:lang w:val="hy-AM"/>
        </w:rPr>
        <w:t xml:space="preserve">Եթե գնման հայտով գնվելիք </w:t>
      </w:r>
      <w:r w:rsidR="00AD2FAF" w:rsidRPr="00064ADD">
        <w:rPr>
          <w:rFonts w:ascii="GHEA Grapalat" w:hAnsi="GHEA Grapalat" w:cs="Sylfaen"/>
          <w:i/>
          <w:sz w:val="18"/>
          <w:szCs w:val="18"/>
          <w:lang w:val="hy-AM"/>
        </w:rPr>
        <w:t xml:space="preserve">ծառայության </w:t>
      </w:r>
      <w:r w:rsidR="00091EBC" w:rsidRPr="00064ADD">
        <w:rPr>
          <w:rFonts w:ascii="GHEA Grapalat" w:hAnsi="GHEA Grapalat" w:cs="Sylfaen"/>
          <w:i/>
          <w:sz w:val="18"/>
          <w:szCs w:val="18"/>
          <w:lang w:val="hy-AM"/>
        </w:rPr>
        <w:t xml:space="preserve">գինը չի գերազանցում </w:t>
      </w:r>
      <w:r w:rsidR="008F7BF4" w:rsidRPr="00064ADD">
        <w:rPr>
          <w:rFonts w:ascii="GHEA Grapalat" w:hAnsi="GHEA Grapalat" w:cs="Sylfaen"/>
          <w:i/>
          <w:sz w:val="18"/>
          <w:szCs w:val="18"/>
          <w:lang w:val="hy-AM"/>
        </w:rPr>
        <w:t>25</w:t>
      </w:r>
      <w:r w:rsidR="00091EBC" w:rsidRPr="00064ADD">
        <w:rPr>
          <w:rFonts w:ascii="GHEA Grapalat" w:hAnsi="GHEA Grapalat" w:cs="Sylfaen"/>
          <w:i/>
          <w:sz w:val="18"/>
          <w:szCs w:val="18"/>
          <w:lang w:val="hy-AM"/>
        </w:rPr>
        <w:t xml:space="preserve"> մլն. ՀՀ դրամը</w:t>
      </w:r>
      <w:r w:rsidR="008A1EE5" w:rsidRPr="00064ADD">
        <w:rPr>
          <w:rFonts w:ascii="GHEA Grapalat" w:hAnsi="GHEA Grapalat" w:cs="Sylfaen"/>
          <w:i/>
          <w:sz w:val="18"/>
          <w:szCs w:val="18"/>
          <w:lang w:val="hy-AM"/>
        </w:rPr>
        <w:t xml:space="preserve"> </w:t>
      </w:r>
      <w:r w:rsidR="008A1EE5" w:rsidRPr="00064ADD">
        <w:rPr>
          <w:rFonts w:ascii="GHEA Grapalat" w:hAnsi="GHEA Grapalat" w:cs="Sylfaen"/>
          <w:i/>
          <w:sz w:val="18"/>
          <w:szCs w:val="18"/>
        </w:rPr>
        <w:t>և գնման առարկա չեն հանդիսանում շինարարական ծրագրերի կատարման համար անհրաժեշտ նախագծային փաստաթղթերի փորձաքննության ծառայությունները</w:t>
      </w:r>
      <w:r w:rsidR="00091EBC" w:rsidRPr="00064ADD">
        <w:rPr>
          <w:rFonts w:ascii="GHEA Grapalat" w:hAnsi="GHEA Grapalat" w:cs="Sylfaen"/>
          <w:i/>
          <w:sz w:val="18"/>
          <w:szCs w:val="18"/>
          <w:lang w:val="hy-AM"/>
        </w:rPr>
        <w:t>, ապա</w:t>
      </w:r>
      <w:r w:rsidR="00091EBC" w:rsidRPr="00064ADD">
        <w:rPr>
          <w:rFonts w:ascii="Times New Roman" w:hAnsi="Times New Roman"/>
          <w:sz w:val="18"/>
          <w:szCs w:val="18"/>
          <w:lang w:val="hy-AM"/>
        </w:rPr>
        <w:t xml:space="preserve"> </w:t>
      </w:r>
      <w:r w:rsidR="00091EBC" w:rsidRPr="00064ADD">
        <w:rPr>
          <w:rFonts w:ascii="GHEA Grapalat" w:hAnsi="GHEA Grapalat" w:cs="Sylfaen"/>
          <w:i/>
          <w:sz w:val="18"/>
          <w:szCs w:val="18"/>
          <w:lang w:val="hy-AM"/>
        </w:rPr>
        <w:t>“բանկային երաշխիքի կա</w:t>
      </w:r>
      <w:r w:rsidR="00FF7098" w:rsidRPr="00064ADD">
        <w:rPr>
          <w:rFonts w:ascii="GHEA Grapalat" w:hAnsi="GHEA Grapalat" w:cs="Sylfaen"/>
          <w:i/>
          <w:sz w:val="18"/>
          <w:szCs w:val="18"/>
          <w:lang w:val="hy-AM"/>
        </w:rPr>
        <w:t>մ</w:t>
      </w:r>
      <w:r w:rsidR="00091EBC" w:rsidRPr="00064ADD">
        <w:rPr>
          <w:rFonts w:ascii="GHEA Grapalat" w:hAnsi="GHEA Grapalat" w:cs="Sylfaen"/>
          <w:i/>
          <w:sz w:val="18"/>
          <w:szCs w:val="18"/>
          <w:lang w:val="hy-AM"/>
        </w:rPr>
        <w:t xml:space="preserve"> կանխիկ փողի ձևով” բառերը փոխարիվում են “միակողմանի հաստատված հայտարարության՝ տուժանքի </w:t>
      </w:r>
      <w:r w:rsidR="007862B1" w:rsidRPr="00064ADD">
        <w:rPr>
          <w:rFonts w:ascii="GHEA Grapalat" w:hAnsi="GHEA Grapalat" w:cs="Sylfaen"/>
          <w:i/>
          <w:sz w:val="18"/>
          <w:szCs w:val="18"/>
          <w:lang w:val="hy-AM"/>
        </w:rPr>
        <w:t xml:space="preserve">(հավելված </w:t>
      </w:r>
      <w:r w:rsidR="00715EE8" w:rsidRPr="00064ADD">
        <w:rPr>
          <w:rFonts w:ascii="GHEA Grapalat" w:hAnsi="GHEA Grapalat" w:cs="Sylfaen"/>
          <w:i/>
          <w:sz w:val="18"/>
          <w:szCs w:val="18"/>
          <w:lang w:val="hy-AM"/>
        </w:rPr>
        <w:t>5</w:t>
      </w:r>
      <w:r w:rsidR="0058057A" w:rsidRPr="00064ADD">
        <w:rPr>
          <w:rFonts w:ascii="GHEA Grapalat" w:hAnsi="GHEA Grapalat" w:cs="Sylfaen"/>
          <w:i/>
          <w:sz w:val="18"/>
          <w:szCs w:val="18"/>
          <w:lang w:val="hy-AM"/>
        </w:rPr>
        <w:t>.1</w:t>
      </w:r>
      <w:r w:rsidR="007862B1" w:rsidRPr="00064ADD">
        <w:rPr>
          <w:rFonts w:ascii="GHEA Grapalat" w:hAnsi="GHEA Grapalat" w:cs="Sylfaen"/>
          <w:i/>
          <w:sz w:val="18"/>
          <w:szCs w:val="18"/>
          <w:lang w:val="hy-AM"/>
        </w:rPr>
        <w:t xml:space="preserve">) </w:t>
      </w:r>
      <w:r w:rsidR="00091EBC" w:rsidRPr="00064ADD">
        <w:rPr>
          <w:rFonts w:ascii="GHEA Grapalat" w:hAnsi="GHEA Grapalat" w:cs="Sylfaen"/>
          <w:i/>
          <w:sz w:val="18"/>
          <w:szCs w:val="18"/>
          <w:lang w:val="hy-AM"/>
        </w:rPr>
        <w:t>կամ կանխիկ փողի ձևով” բառերով</w:t>
      </w:r>
      <w:r w:rsidR="008F7BF4" w:rsidRPr="00064ADD">
        <w:rPr>
          <w:rFonts w:ascii="GHEA Grapalat" w:hAnsi="GHEA Grapalat" w:cs="Sylfaen"/>
          <w:i/>
          <w:sz w:val="18"/>
          <w:szCs w:val="18"/>
          <w:lang w:val="hy-AM"/>
        </w:rPr>
        <w:t xml:space="preserve"> ,իսկ 3-րդ պարբերության մեջ նշված &lt;&lt;90&gt;&gt; թիվը փոխարինվում է &lt;&lt;20 &gt;&gt; թվով</w:t>
      </w:r>
    </w:p>
    <w:p w14:paraId="5BA51928" w14:textId="77777777" w:rsidR="00091EBC" w:rsidRPr="008A1EE5" w:rsidRDefault="00091EBC">
      <w:pPr>
        <w:pStyle w:val="FootnoteText"/>
        <w:rPr>
          <w:rFonts w:ascii="Times New Roman" w:hAnsi="Times New Roman"/>
          <w:vertAlign w:val="superscript"/>
          <w:lang w:val="hy-AM"/>
        </w:rPr>
      </w:pPr>
    </w:p>
  </w:footnote>
  <w:footnote w:id="6">
    <w:p w14:paraId="67C2EECB" w14:textId="77777777" w:rsidR="00091EBC" w:rsidRPr="00C2685D" w:rsidRDefault="00012119">
      <w:pPr>
        <w:pStyle w:val="FootnoteText"/>
        <w:rPr>
          <w:rFonts w:ascii="GHEA Grapalat" w:hAnsi="GHEA Grapalat"/>
          <w:lang w:val="hy-AM"/>
        </w:rPr>
      </w:pPr>
      <w:r w:rsidRPr="00C2685D">
        <w:rPr>
          <w:rFonts w:ascii="GHEA Grapalat" w:hAnsi="GHEA Grapalat" w:cs="Sylfaen"/>
          <w:i/>
          <w:sz w:val="16"/>
          <w:szCs w:val="16"/>
          <w:vertAlign w:val="superscript"/>
          <w:lang w:val="hy-AM"/>
        </w:rPr>
        <w:t xml:space="preserve">13 </w:t>
      </w:r>
      <w:r w:rsidR="00091EBC" w:rsidRPr="00AE679C">
        <w:rPr>
          <w:rFonts w:ascii="GHEA Grapalat" w:hAnsi="GHEA Grapalat" w:cs="Sylfaen"/>
          <w:i/>
          <w:sz w:val="16"/>
          <w:szCs w:val="16"/>
        </w:rPr>
        <w:t xml:space="preserve">Սույն կետը խմբագրվում է ըստ </w:t>
      </w:r>
      <w:r w:rsidR="00091EBC" w:rsidRPr="003F1EEA">
        <w:rPr>
          <w:rFonts w:ascii="GHEA Grapalat" w:hAnsi="GHEA Grapalat" w:cs="Sylfaen"/>
          <w:i/>
          <w:sz w:val="16"/>
          <w:szCs w:val="16"/>
        </w:rPr>
        <w:t xml:space="preserve">համապատասխան </w:t>
      </w:r>
      <w:r w:rsidR="00091EBC" w:rsidRPr="00C2685D">
        <w:rPr>
          <w:rFonts w:ascii="GHEA Grapalat" w:hAnsi="GHEA Grapalat" w:cs="Sylfaen"/>
          <w:i/>
          <w:sz w:val="16"/>
          <w:szCs w:val="16"/>
          <w:lang w:val="hy-AM"/>
        </w:rPr>
        <w:t>պ</w:t>
      </w:r>
      <w:r w:rsidR="00091EBC" w:rsidRPr="003F1EEA">
        <w:rPr>
          <w:rFonts w:ascii="GHEA Grapalat" w:hAnsi="GHEA Grapalat" w:cs="Sylfaen"/>
          <w:i/>
          <w:sz w:val="16"/>
          <w:szCs w:val="16"/>
        </w:rPr>
        <w:t>ատվիրատուի</w:t>
      </w:r>
      <w:r w:rsidR="00091EBC" w:rsidRPr="00AE679C">
        <w:rPr>
          <w:rFonts w:ascii="GHEA Grapalat" w:hAnsi="GHEA Grapalat" w:cs="Sylfaen"/>
          <w:i/>
          <w:sz w:val="16"/>
          <w:szCs w:val="16"/>
        </w:rPr>
        <w:t>:</w:t>
      </w:r>
      <w:r w:rsidR="00091EBC" w:rsidRPr="00C2685D">
        <w:rPr>
          <w:rFonts w:ascii="GHEA Grapalat" w:hAnsi="GHEA Grapalat"/>
          <w:lang w:val="hy-AM"/>
        </w:rPr>
        <w:t xml:space="preserve"> </w:t>
      </w:r>
    </w:p>
  </w:footnote>
  <w:footnote w:id="7">
    <w:p w14:paraId="3C4FC4BA" w14:textId="77777777" w:rsidR="00091EBC" w:rsidRPr="00EC2CDE" w:rsidRDefault="00E02338"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1</w:t>
      </w:r>
      <w:r w:rsidR="000C71D2">
        <w:rPr>
          <w:rFonts w:ascii="GHEA Grapalat" w:hAnsi="GHEA Grapalat" w:cs="Sylfaen"/>
          <w:i/>
          <w:sz w:val="16"/>
          <w:szCs w:val="16"/>
          <w:vertAlign w:val="superscript"/>
          <w:lang w:val="es-ES" w:eastAsia="en-US"/>
        </w:rPr>
        <w:t>4</w:t>
      </w:r>
      <w:r>
        <w:rPr>
          <w:rFonts w:ascii="GHEA Grapalat" w:hAnsi="GHEA Grapalat" w:cs="Sylfaen"/>
          <w:i/>
          <w:sz w:val="16"/>
          <w:szCs w:val="16"/>
          <w:vertAlign w:val="superscript"/>
          <w:lang w:val="es-ES" w:eastAsia="en-US"/>
        </w:rPr>
        <w:t xml:space="preserve"> </w:t>
      </w:r>
      <w:r w:rsidR="00091EBC" w:rsidRPr="003053EF">
        <w:rPr>
          <w:rFonts w:ascii="GHEA Grapalat" w:hAnsi="GHEA Grapalat" w:cs="Sylfaen"/>
          <w:i/>
          <w:sz w:val="16"/>
          <w:szCs w:val="16"/>
          <w:lang w:val="es-ES" w:eastAsia="en-US"/>
        </w:rPr>
        <w:t xml:space="preserve">Համատեղ </w:t>
      </w:r>
      <w:r w:rsidR="00091EBC"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00091EBC" w:rsidRPr="00FD7291">
        <w:rPr>
          <w:rFonts w:ascii="GHEA Grapalat" w:hAnsi="GHEA Grapalat" w:cs="Sylfaen"/>
          <w:i/>
          <w:sz w:val="16"/>
          <w:szCs w:val="16"/>
        </w:rPr>
        <w:t xml:space="preserve"> կողմից</w:t>
      </w:r>
      <w:r w:rsidR="00091EBC">
        <w:rPr>
          <w:rFonts w:ascii="GHEA Grapalat" w:hAnsi="GHEA Grapalat" w:cs="Sylfaen"/>
          <w:i/>
          <w:sz w:val="16"/>
          <w:szCs w:val="16"/>
        </w:rPr>
        <w:t>:</w:t>
      </w:r>
    </w:p>
  </w:footnote>
  <w:footnote w:id="8">
    <w:p w14:paraId="7E650A4E" w14:textId="77777777" w:rsidR="0070321D" w:rsidRPr="00B01C80" w:rsidRDefault="0070321D" w:rsidP="0070321D">
      <w:pPr>
        <w:pStyle w:val="NormalWeb"/>
        <w:spacing w:before="0" w:beforeAutospacing="0" w:after="0" w:afterAutospacing="0"/>
        <w:ind w:firstLine="708"/>
        <w:jc w:val="both"/>
        <w:rPr>
          <w:rFonts w:ascii="Calibri" w:hAnsi="Calibri"/>
          <w:sz w:val="20"/>
          <w:szCs w:val="20"/>
          <w:lang w:val="hy-AM" w:eastAsia="ru-RU"/>
        </w:rPr>
      </w:pPr>
      <w:r>
        <w:rPr>
          <w:rStyle w:val="FootnoteReference"/>
        </w:rPr>
        <w:footnoteRef/>
      </w:r>
      <w:r w:rsidRPr="007C2603">
        <w:rPr>
          <w:lang w:val="af-ZA"/>
        </w:rPr>
        <w:t xml:space="preserve"> </w:t>
      </w:r>
      <w:r w:rsidRPr="007C2603">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հայտերը բացելու օրվա դրությամբ ունի միջազգային հեղինակավոր կազմակերպությունների (Fitch, Moodys, </w:t>
      </w:r>
      <w:hyperlink r:id="rId1" w:tgtFrame="_blank" w:history="1">
        <w:r w:rsidRPr="007C2603">
          <w:rPr>
            <w:rFonts w:ascii="GHEA Grapalat" w:hAnsi="GHEA Grapalat"/>
            <w:i/>
            <w:sz w:val="16"/>
            <w:szCs w:val="16"/>
            <w:lang w:val="hy-AM" w:eastAsia="ru-RU"/>
          </w:rPr>
          <w:t>Standard &amp; Poor’s</w:t>
        </w:r>
      </w:hyperlink>
      <w:r w:rsidRPr="007C2603">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չափով:&gt;&gt; բառերով։ Ընդ որում  նշվում է նաև վարկանիշի չափը:</w:t>
      </w:r>
    </w:p>
    <w:p w14:paraId="05494E45" w14:textId="77777777" w:rsidR="0070321D" w:rsidRPr="007C2603" w:rsidRDefault="0070321D">
      <w:pPr>
        <w:pStyle w:val="FootnoteText"/>
        <w:rPr>
          <w:rFonts w:ascii="Calibri" w:hAnsi="Calibri"/>
        </w:rPr>
      </w:pPr>
    </w:p>
  </w:footnote>
  <w:footnote w:id="9">
    <w:p w14:paraId="684C7153" w14:textId="77777777" w:rsidR="0039302D" w:rsidRDefault="00091EBC" w:rsidP="0039302D">
      <w:pPr>
        <w:pStyle w:val="FootnoteText"/>
        <w:rPr>
          <w:rFonts w:ascii="GHEA Grapalat" w:hAnsi="GHEA Grapalat"/>
          <w:i/>
          <w:lang w:val="hy-AM"/>
        </w:rPr>
      </w:pPr>
      <w:r w:rsidRPr="0039302D">
        <w:rPr>
          <w:rFonts w:ascii="GHEA Grapalat" w:hAnsi="GHEA Grapalat"/>
          <w:i/>
          <w:lang w:val="hy-AM"/>
        </w:rPr>
        <w:t>*լրացվում</w:t>
      </w:r>
      <w:r w:rsidRPr="0039302D">
        <w:rPr>
          <w:rFonts w:ascii="GHEA Grapalat" w:hAnsi="GHEA Grapalat"/>
          <w:i/>
          <w:lang w:val="af-ZA"/>
        </w:rPr>
        <w:t xml:space="preserve"> </w:t>
      </w:r>
      <w:r w:rsidRPr="0039302D">
        <w:rPr>
          <w:rFonts w:ascii="GHEA Grapalat" w:hAnsi="GHEA Grapalat"/>
          <w:i/>
          <w:lang w:val="hy-AM"/>
        </w:rPr>
        <w:t>է</w:t>
      </w:r>
      <w:r w:rsidRPr="0039302D">
        <w:rPr>
          <w:rFonts w:ascii="GHEA Grapalat" w:hAnsi="GHEA Grapalat"/>
          <w:i/>
          <w:lang w:val="af-ZA"/>
        </w:rPr>
        <w:t xml:space="preserve"> </w:t>
      </w:r>
      <w:r w:rsidRPr="0039302D">
        <w:rPr>
          <w:rFonts w:ascii="GHEA Grapalat" w:hAnsi="GHEA Grapalat"/>
          <w:i/>
          <w:lang w:val="hy-AM"/>
        </w:rPr>
        <w:t>հանձնաժողովի</w:t>
      </w:r>
      <w:r w:rsidRPr="0039302D">
        <w:rPr>
          <w:rFonts w:ascii="GHEA Grapalat" w:hAnsi="GHEA Grapalat"/>
          <w:i/>
          <w:lang w:val="af-ZA"/>
        </w:rPr>
        <w:t xml:space="preserve"> </w:t>
      </w:r>
      <w:r w:rsidRPr="0039302D">
        <w:rPr>
          <w:rFonts w:ascii="GHEA Grapalat" w:hAnsi="GHEA Grapalat"/>
          <w:i/>
          <w:lang w:val="hy-AM"/>
        </w:rPr>
        <w:t>քարտուղարի</w:t>
      </w:r>
      <w:r w:rsidRPr="0039302D">
        <w:rPr>
          <w:rFonts w:ascii="GHEA Grapalat" w:hAnsi="GHEA Grapalat"/>
          <w:i/>
          <w:lang w:val="af-ZA"/>
        </w:rPr>
        <w:t xml:space="preserve"> </w:t>
      </w:r>
      <w:r w:rsidRPr="0039302D">
        <w:rPr>
          <w:rFonts w:ascii="GHEA Grapalat" w:hAnsi="GHEA Grapalat"/>
          <w:i/>
          <w:lang w:val="hy-AM"/>
        </w:rPr>
        <w:t>կողմից</w:t>
      </w:r>
      <w:r w:rsidRPr="0039302D">
        <w:rPr>
          <w:rFonts w:ascii="GHEA Grapalat" w:hAnsi="GHEA Grapalat"/>
          <w:i/>
          <w:lang w:val="af-ZA"/>
        </w:rPr>
        <w:t xml:space="preserve">` </w:t>
      </w:r>
      <w:r w:rsidRPr="0039302D">
        <w:rPr>
          <w:rFonts w:ascii="GHEA Grapalat" w:hAnsi="GHEA Grapalat"/>
          <w:i/>
          <w:lang w:val="hy-AM"/>
        </w:rPr>
        <w:t>մինչև</w:t>
      </w:r>
      <w:r w:rsidRPr="0039302D">
        <w:rPr>
          <w:rFonts w:ascii="GHEA Grapalat" w:hAnsi="GHEA Grapalat"/>
          <w:i/>
          <w:lang w:val="af-ZA"/>
        </w:rPr>
        <w:t xml:space="preserve"> </w:t>
      </w:r>
      <w:r w:rsidRPr="0039302D">
        <w:rPr>
          <w:rFonts w:ascii="GHEA Grapalat" w:hAnsi="GHEA Grapalat"/>
          <w:i/>
          <w:lang w:val="hy-AM"/>
        </w:rPr>
        <w:t>հրավերը</w:t>
      </w:r>
      <w:r w:rsidRPr="0039302D">
        <w:rPr>
          <w:rFonts w:ascii="GHEA Grapalat" w:hAnsi="GHEA Grapalat"/>
          <w:i/>
          <w:lang w:val="af-ZA"/>
        </w:rPr>
        <w:t xml:space="preserve"> </w:t>
      </w:r>
      <w:r w:rsidRPr="0039302D">
        <w:rPr>
          <w:rFonts w:ascii="GHEA Grapalat" w:hAnsi="GHEA Grapalat"/>
          <w:i/>
          <w:lang w:val="hy-AM"/>
        </w:rPr>
        <w:t>տեղեկագրում</w:t>
      </w:r>
      <w:r w:rsidRPr="0039302D">
        <w:rPr>
          <w:rFonts w:ascii="GHEA Grapalat" w:hAnsi="GHEA Grapalat"/>
          <w:i/>
          <w:lang w:val="af-ZA"/>
        </w:rPr>
        <w:t xml:space="preserve"> </w:t>
      </w:r>
      <w:r w:rsidRPr="0039302D">
        <w:rPr>
          <w:rFonts w:ascii="GHEA Grapalat" w:hAnsi="GHEA Grapalat"/>
          <w:i/>
          <w:lang w:val="hy-AM"/>
        </w:rPr>
        <w:t>հրապարակելը:</w:t>
      </w:r>
    </w:p>
    <w:p w14:paraId="57A46933" w14:textId="77777777" w:rsidR="0039302D" w:rsidRPr="0039302D" w:rsidRDefault="0039302D" w:rsidP="0039302D">
      <w:pPr>
        <w:pStyle w:val="FootnoteText"/>
        <w:rPr>
          <w:rFonts w:ascii="GHEA Grapalat" w:hAnsi="GHEA Grapalat"/>
          <w:i/>
          <w:lang w:val="hy-AM"/>
        </w:rPr>
      </w:pPr>
    </w:p>
    <w:p w14:paraId="5964A085" w14:textId="77777777" w:rsidR="0039302D" w:rsidRPr="0039302D" w:rsidRDefault="0039302D" w:rsidP="0039302D">
      <w:pPr>
        <w:pStyle w:val="BodyTextIndent3"/>
        <w:spacing w:line="240" w:lineRule="auto"/>
        <w:ind w:left="142" w:firstLine="0"/>
        <w:rPr>
          <w:rFonts w:ascii="GHEA Grapalat" w:hAnsi="GHEA Grapalat"/>
          <w:i/>
          <w:lang w:val="hy-AM" w:eastAsia="ru-RU"/>
        </w:rPr>
      </w:pPr>
      <w:r w:rsidRPr="0039302D">
        <w:rPr>
          <w:rFonts w:ascii="GHEA Grapalat" w:hAnsi="GHEA Grapalat"/>
          <w:i/>
          <w:lang w:val="hy-AM" w:eastAsia="ru-RU"/>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39302D">
        <w:rPr>
          <w:rFonts w:ascii="Calibri" w:hAnsi="Calibri" w:cs="Calibri"/>
          <w:i/>
          <w:lang w:val="hy-AM" w:eastAsia="ru-RU"/>
        </w:rPr>
        <w:t> </w:t>
      </w:r>
      <w:r w:rsidRPr="0039302D">
        <w:rPr>
          <w:rFonts w:ascii="GHEA Grapalat" w:hAnsi="GHEA Grapalat" w:cs="GHEA Grapalat"/>
          <w:i/>
          <w:lang w:val="hy-AM" w:eastAsia="ru-RU"/>
        </w:rPr>
        <w:t>մասին»</w:t>
      </w:r>
      <w:r w:rsidRPr="0039302D">
        <w:rPr>
          <w:rFonts w:ascii="GHEA Grapalat" w:hAnsi="GHEA Grapalat"/>
          <w:i/>
          <w:lang w:val="hy-AM" w:eastAsia="ru-RU"/>
        </w:rPr>
        <w:t xml:space="preserve"> </w:t>
      </w:r>
      <w:r w:rsidRPr="0039302D">
        <w:rPr>
          <w:rFonts w:ascii="GHEA Grapalat" w:hAnsi="GHEA Grapalat" w:cs="GHEA Grapalat"/>
          <w:i/>
          <w:lang w:val="hy-AM" w:eastAsia="ru-RU"/>
        </w:rPr>
        <w:t>օրենքի</w:t>
      </w:r>
      <w:r w:rsidRPr="0039302D">
        <w:rPr>
          <w:rFonts w:ascii="GHEA Grapalat" w:hAnsi="GHEA Grapalat"/>
          <w:i/>
          <w:lang w:val="hy-AM" w:eastAsia="ru-RU"/>
        </w:rPr>
        <w:t xml:space="preserve"> </w:t>
      </w:r>
      <w:r w:rsidRPr="0039302D">
        <w:rPr>
          <w:rFonts w:ascii="GHEA Grapalat" w:hAnsi="GHEA Grapalat" w:cs="GHEA Grapalat"/>
          <w:i/>
          <w:lang w:val="hy-AM" w:eastAsia="ru-RU"/>
        </w:rPr>
        <w:t>հիման</w:t>
      </w:r>
      <w:r w:rsidRPr="0039302D">
        <w:rPr>
          <w:rFonts w:ascii="GHEA Grapalat" w:hAnsi="GHEA Grapalat"/>
          <w:i/>
          <w:lang w:val="hy-AM" w:eastAsia="ru-RU"/>
        </w:rPr>
        <w:t xml:space="preserve"> </w:t>
      </w:r>
      <w:r w:rsidRPr="0039302D">
        <w:rPr>
          <w:rFonts w:ascii="GHEA Grapalat" w:hAnsi="GHEA Grapalat" w:cs="GHEA Grapalat"/>
          <w:i/>
          <w:lang w:val="hy-AM" w:eastAsia="ru-RU"/>
        </w:rPr>
        <w:t>վրա</w:t>
      </w:r>
      <w:r w:rsidRPr="0039302D">
        <w:rPr>
          <w:rFonts w:ascii="GHEA Grapalat" w:hAnsi="GHEA Grapalat"/>
          <w:i/>
          <w:lang w:val="hy-AM" w:eastAsia="ru-RU"/>
        </w:rPr>
        <w:t xml:space="preserve"> </w:t>
      </w:r>
      <w:r w:rsidRPr="0039302D">
        <w:rPr>
          <w:rFonts w:ascii="GHEA Grapalat" w:hAnsi="GHEA Grapalat" w:cs="GHEA Grapalat"/>
          <w:i/>
          <w:lang w:val="hy-AM" w:eastAsia="ru-RU"/>
        </w:rPr>
        <w:t>իրական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շահառուների</w:t>
      </w:r>
      <w:r w:rsidRPr="0039302D">
        <w:rPr>
          <w:rFonts w:ascii="GHEA Grapalat" w:hAnsi="GHEA Grapalat"/>
          <w:i/>
          <w:lang w:val="hy-AM" w:eastAsia="ru-RU"/>
        </w:rPr>
        <w:t xml:space="preserve"> </w:t>
      </w:r>
      <w:r w:rsidRPr="0039302D">
        <w:rPr>
          <w:rFonts w:ascii="GHEA Grapalat" w:hAnsi="GHEA Grapalat" w:cs="GHEA Grapalat"/>
          <w:i/>
          <w:lang w:val="hy-AM" w:eastAsia="ru-RU"/>
        </w:rPr>
        <w:t>վերաբերյալ</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հայտարարագիր</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պարտականություն</w:t>
      </w:r>
      <w:r w:rsidRPr="0039302D">
        <w:rPr>
          <w:rFonts w:ascii="GHEA Grapalat" w:hAnsi="GHEA Grapalat"/>
          <w:i/>
          <w:lang w:val="hy-AM" w:eastAsia="ru-RU"/>
        </w:rPr>
        <w:t xml:space="preserve"> </w:t>
      </w:r>
      <w:r w:rsidRPr="0039302D">
        <w:rPr>
          <w:rFonts w:ascii="GHEA Grapalat" w:hAnsi="GHEA Grapalat" w:cs="GHEA Grapalat"/>
          <w:i/>
          <w:lang w:val="hy-AM" w:eastAsia="ru-RU"/>
        </w:rPr>
        <w:t>ունեցող</w:t>
      </w:r>
      <w:r w:rsidRPr="0039302D">
        <w:rPr>
          <w:rFonts w:ascii="GHEA Grapalat" w:hAnsi="GHEA Grapalat"/>
          <w:i/>
          <w:lang w:val="hy-AM" w:eastAsia="ru-RU"/>
        </w:rPr>
        <w:t xml:space="preserve"> </w:t>
      </w:r>
      <w:r w:rsidRPr="0039302D">
        <w:rPr>
          <w:rFonts w:ascii="GHEA Grapalat" w:hAnsi="GHEA Grapalat" w:cs="GHEA Grapalat"/>
          <w:i/>
          <w:lang w:val="hy-AM" w:eastAsia="ru-RU"/>
        </w:rPr>
        <w:t>իրավաբանական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անձ</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և</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հայտը</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օրվա</w:t>
      </w:r>
      <w:r w:rsidRPr="0039302D">
        <w:rPr>
          <w:rFonts w:ascii="GHEA Grapalat" w:hAnsi="GHEA Grapalat"/>
          <w:i/>
          <w:lang w:val="hy-AM" w:eastAsia="ru-RU"/>
        </w:rPr>
        <w:t xml:space="preserve"> </w:t>
      </w:r>
      <w:r w:rsidRPr="0039302D">
        <w:rPr>
          <w:rFonts w:ascii="GHEA Grapalat" w:hAnsi="GHEA Grapalat" w:cs="GHEA Grapalat"/>
          <w:i/>
          <w:lang w:val="hy-AM" w:eastAsia="ru-RU"/>
        </w:rPr>
        <w:t>դրությամբ</w:t>
      </w:r>
      <w:r w:rsidRPr="0039302D">
        <w:rPr>
          <w:rFonts w:ascii="GHEA Grapalat" w:hAnsi="GHEA Grapalat"/>
          <w:i/>
          <w:lang w:val="hy-AM" w:eastAsia="ru-RU"/>
        </w:rPr>
        <w:t xml:space="preserve"> </w:t>
      </w:r>
      <w:r w:rsidRPr="0039302D">
        <w:rPr>
          <w:rFonts w:ascii="GHEA Grapalat" w:hAnsi="GHEA Grapalat" w:cs="GHEA Grapalat"/>
          <w:i/>
          <w:lang w:val="hy-AM" w:eastAsia="ru-RU"/>
        </w:rPr>
        <w:t>սահմանված</w:t>
      </w:r>
      <w:r w:rsidRPr="0039302D">
        <w:rPr>
          <w:rFonts w:ascii="GHEA Grapalat" w:hAnsi="GHEA Grapalat"/>
          <w:i/>
          <w:lang w:val="hy-AM" w:eastAsia="ru-RU"/>
        </w:rPr>
        <w:t xml:space="preserve"> </w:t>
      </w:r>
      <w:r w:rsidRPr="0039302D">
        <w:rPr>
          <w:rFonts w:ascii="GHEA Grapalat" w:hAnsi="GHEA Grapalat" w:cs="GHEA Grapalat"/>
          <w:i/>
          <w:lang w:val="hy-AM" w:eastAsia="ru-RU"/>
        </w:rPr>
        <w:t>կարգով</w:t>
      </w:r>
      <w:r w:rsidRPr="0039302D">
        <w:rPr>
          <w:rFonts w:ascii="GHEA Grapalat" w:hAnsi="GHEA Grapalat"/>
          <w:i/>
          <w:lang w:val="hy-AM" w:eastAsia="ru-RU"/>
        </w:rPr>
        <w:t xml:space="preserve"> </w:t>
      </w:r>
      <w:r w:rsidRPr="0039302D">
        <w:rPr>
          <w:rFonts w:ascii="GHEA Grapalat" w:hAnsi="GHEA Grapalat" w:cs="GHEA Grapalat"/>
          <w:i/>
          <w:lang w:val="hy-AM" w:eastAsia="ru-RU"/>
        </w:rPr>
        <w:t>պետք</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ի</w:t>
      </w:r>
      <w:r w:rsidRPr="0039302D">
        <w:rPr>
          <w:rFonts w:ascii="GHEA Grapalat" w:hAnsi="GHEA Grapalat"/>
          <w:i/>
          <w:lang w:val="hy-AM" w:eastAsia="ru-RU"/>
        </w:rPr>
        <w:t xml:space="preserve">րավաբանական անձանց պետական ռեգիստրի գործակալությունում գրանցված լիներ իր իրական շահառուների վերաբերյալ տեղեկությունները, </w:t>
      </w:r>
    </w:p>
    <w:p w14:paraId="046EE3BD" w14:textId="77777777" w:rsidR="0039302D" w:rsidRPr="0039302D" w:rsidRDefault="0039302D" w:rsidP="0039302D">
      <w:pPr>
        <w:pStyle w:val="BodyTextIndent3"/>
        <w:spacing w:line="240" w:lineRule="auto"/>
        <w:ind w:left="142" w:firstLine="0"/>
        <w:rPr>
          <w:rFonts w:ascii="GHEA Grapalat" w:hAnsi="GHEA Grapalat"/>
          <w:i/>
          <w:lang w:val="hy-AM" w:eastAsia="ru-RU"/>
        </w:rPr>
      </w:pPr>
    </w:p>
    <w:p w14:paraId="2D237FD6" w14:textId="77777777" w:rsidR="0039302D" w:rsidRPr="0039302D" w:rsidRDefault="0039302D" w:rsidP="0039302D">
      <w:pPr>
        <w:pStyle w:val="BodyTextIndent3"/>
        <w:spacing w:line="240" w:lineRule="auto"/>
        <w:ind w:left="142" w:firstLine="218"/>
        <w:rPr>
          <w:rFonts w:ascii="GHEA Grapalat" w:hAnsi="GHEA Grapalat"/>
          <w:i/>
          <w:lang w:val="hy-AM" w:eastAsia="ru-RU"/>
        </w:rPr>
      </w:pPr>
      <w:r w:rsidRPr="0039302D">
        <w:rPr>
          <w:rFonts w:ascii="GHEA Grapalat" w:hAnsi="GHEA Grapalat"/>
          <w:i/>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39302D">
        <w:rPr>
          <w:rFonts w:ascii="Cambria Math" w:hAnsi="Cambria Math" w:cs="Cambria Math"/>
          <w:i/>
          <w:lang w:val="hy-AM" w:eastAsia="ru-RU"/>
        </w:rPr>
        <w:t>․</w:t>
      </w:r>
      <w:r w:rsidRPr="0039302D">
        <w:rPr>
          <w:rFonts w:ascii="GHEA Grapalat" w:hAnsi="GHEA Grapalat"/>
          <w:i/>
          <w:lang w:val="hy-AM" w:eastAsia="ru-RU"/>
        </w:rPr>
        <w:t>1 -ի&gt;&gt; բառերով,</w:t>
      </w:r>
    </w:p>
    <w:p w14:paraId="45EBF4BB" w14:textId="77777777" w:rsidR="0039302D" w:rsidRPr="0039302D" w:rsidRDefault="0039302D" w:rsidP="0039302D">
      <w:pPr>
        <w:pStyle w:val="FootnoteText"/>
        <w:rPr>
          <w:rFonts w:ascii="GHEA Grapalat" w:hAnsi="GHEA Grapalat"/>
          <w:i/>
          <w:lang w:val="hy-AM"/>
        </w:rPr>
      </w:pPr>
    </w:p>
    <w:p w14:paraId="0818886C" w14:textId="77777777" w:rsidR="0039302D" w:rsidRPr="0039302D" w:rsidRDefault="0039302D" w:rsidP="0039302D">
      <w:pPr>
        <w:pStyle w:val="FootnoteText"/>
        <w:ind w:firstLine="284"/>
        <w:rPr>
          <w:rFonts w:ascii="GHEA Grapalat" w:hAnsi="GHEA Grapalat"/>
          <w:i/>
          <w:lang w:val="hy-AM"/>
        </w:rPr>
      </w:pPr>
      <w:r w:rsidRPr="0039302D">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14:paraId="30364C96" w14:textId="77777777" w:rsidR="0039302D" w:rsidRPr="0039302D" w:rsidRDefault="0039302D" w:rsidP="0039302D">
      <w:pPr>
        <w:pStyle w:val="FootnoteText"/>
        <w:rPr>
          <w:rFonts w:ascii="GHEA Grapalat" w:hAnsi="GHEA Grapalat"/>
          <w:i/>
          <w:lang w:val="hy-AM"/>
        </w:rPr>
      </w:pPr>
    </w:p>
    <w:p w14:paraId="2E24D68F" w14:textId="77777777" w:rsidR="008F6325" w:rsidRPr="0039302D" w:rsidRDefault="0039302D" w:rsidP="0039302D">
      <w:pPr>
        <w:pStyle w:val="FootnoteText"/>
        <w:rPr>
          <w:rFonts w:ascii="GHEA Grapalat" w:hAnsi="GHEA Grapalat"/>
          <w:i/>
          <w:lang w:val="af-ZA"/>
        </w:rPr>
      </w:pPr>
      <w:r w:rsidRPr="0039302D">
        <w:rPr>
          <w:rFonts w:ascii="GHEA Grapalat" w:hAnsi="GHEA Grapalat"/>
          <w:i/>
          <w:lang w:val="hy-AM"/>
        </w:rPr>
        <w:t xml:space="preserve"> </w:t>
      </w:r>
    </w:p>
    <w:p w14:paraId="5647EB0A" w14:textId="77777777" w:rsidR="008F6325" w:rsidRDefault="008F6325" w:rsidP="00CE3A99">
      <w:pPr>
        <w:jc w:val="both"/>
        <w:rPr>
          <w:rFonts w:ascii="GHEA Grapalat" w:hAnsi="GHEA Grapalat"/>
          <w:i/>
          <w:sz w:val="16"/>
          <w:szCs w:val="16"/>
          <w:lang w:val="hy-AM" w:eastAsia="ru-RU"/>
        </w:rPr>
      </w:pPr>
    </w:p>
    <w:p w14:paraId="2010B63A" w14:textId="77777777" w:rsidR="008F6325" w:rsidRDefault="008F6325" w:rsidP="00CE3A99">
      <w:pPr>
        <w:jc w:val="both"/>
        <w:rPr>
          <w:rFonts w:ascii="GHEA Grapalat" w:hAnsi="GHEA Grapalat"/>
          <w:i/>
          <w:sz w:val="16"/>
          <w:szCs w:val="16"/>
          <w:lang w:val="hy-AM" w:eastAsia="ru-RU"/>
        </w:rPr>
      </w:pPr>
    </w:p>
    <w:p w14:paraId="3C2B8F82" w14:textId="77777777" w:rsidR="008F6325" w:rsidRDefault="008F6325" w:rsidP="00CE3A99">
      <w:pPr>
        <w:jc w:val="both"/>
        <w:rPr>
          <w:rFonts w:ascii="GHEA Grapalat" w:hAnsi="GHEA Grapalat"/>
          <w:i/>
          <w:sz w:val="16"/>
          <w:szCs w:val="16"/>
          <w:lang w:val="hy-AM" w:eastAsia="ru-RU"/>
        </w:rPr>
      </w:pPr>
    </w:p>
    <w:p w14:paraId="6E2D5028" w14:textId="77777777" w:rsidR="008F6325" w:rsidRDefault="008F6325" w:rsidP="00CE3A99">
      <w:pPr>
        <w:jc w:val="both"/>
        <w:rPr>
          <w:rFonts w:ascii="GHEA Grapalat" w:hAnsi="GHEA Grapalat"/>
          <w:i/>
          <w:sz w:val="16"/>
          <w:szCs w:val="16"/>
          <w:lang w:val="hy-AM" w:eastAsia="ru-RU"/>
        </w:rPr>
      </w:pPr>
    </w:p>
    <w:p w14:paraId="5B68F7E1" w14:textId="77777777" w:rsidR="008F6325" w:rsidRDefault="008F6325" w:rsidP="00CE3A99">
      <w:pPr>
        <w:jc w:val="both"/>
        <w:rPr>
          <w:rFonts w:ascii="GHEA Grapalat" w:hAnsi="GHEA Grapalat"/>
          <w:i/>
          <w:sz w:val="16"/>
          <w:szCs w:val="16"/>
          <w:lang w:val="hy-AM" w:eastAsia="ru-RU"/>
        </w:rPr>
      </w:pPr>
    </w:p>
    <w:p w14:paraId="64FA5B90" w14:textId="77777777" w:rsidR="008F6325" w:rsidRDefault="008F6325" w:rsidP="00CE3A99">
      <w:pPr>
        <w:jc w:val="both"/>
        <w:rPr>
          <w:rFonts w:ascii="GHEA Grapalat" w:hAnsi="GHEA Grapalat"/>
          <w:i/>
          <w:sz w:val="16"/>
          <w:szCs w:val="16"/>
          <w:lang w:val="hy-AM" w:eastAsia="ru-RU"/>
        </w:rPr>
      </w:pPr>
    </w:p>
    <w:p w14:paraId="73978192" w14:textId="77777777" w:rsidR="008F6325" w:rsidRDefault="008F6325" w:rsidP="00CE3A99">
      <w:pPr>
        <w:jc w:val="both"/>
        <w:rPr>
          <w:rFonts w:ascii="GHEA Grapalat" w:hAnsi="GHEA Grapalat"/>
          <w:i/>
          <w:sz w:val="16"/>
          <w:szCs w:val="16"/>
          <w:lang w:val="hy-AM" w:eastAsia="ru-RU"/>
        </w:rPr>
      </w:pPr>
    </w:p>
    <w:p w14:paraId="1652AB36" w14:textId="77777777" w:rsidR="008F6325" w:rsidRDefault="008F6325" w:rsidP="00CE3A99">
      <w:pPr>
        <w:jc w:val="both"/>
        <w:rPr>
          <w:rFonts w:ascii="GHEA Grapalat" w:hAnsi="GHEA Grapalat"/>
          <w:i/>
          <w:sz w:val="16"/>
          <w:szCs w:val="16"/>
          <w:lang w:val="hy-AM" w:eastAsia="ru-RU"/>
        </w:rPr>
      </w:pPr>
    </w:p>
    <w:p w14:paraId="7C7F031E" w14:textId="77777777" w:rsidR="008F6325" w:rsidRDefault="008F6325" w:rsidP="00CE3A99">
      <w:pPr>
        <w:jc w:val="both"/>
        <w:rPr>
          <w:rFonts w:ascii="GHEA Grapalat" w:hAnsi="GHEA Grapalat"/>
          <w:i/>
          <w:sz w:val="16"/>
          <w:szCs w:val="16"/>
          <w:lang w:val="hy-AM" w:eastAsia="ru-RU"/>
        </w:rPr>
      </w:pPr>
    </w:p>
    <w:p w14:paraId="2FA78132" w14:textId="77777777" w:rsidR="008F6325" w:rsidRDefault="008F6325" w:rsidP="00CE3A99">
      <w:pPr>
        <w:jc w:val="both"/>
        <w:rPr>
          <w:rFonts w:ascii="GHEA Grapalat" w:hAnsi="GHEA Grapalat"/>
          <w:i/>
          <w:sz w:val="16"/>
          <w:szCs w:val="16"/>
          <w:lang w:val="hy-AM" w:eastAsia="ru-RU"/>
        </w:rPr>
      </w:pPr>
    </w:p>
    <w:p w14:paraId="48143933" w14:textId="77777777" w:rsidR="008F6325" w:rsidRDefault="008F6325" w:rsidP="00CE3A99">
      <w:pPr>
        <w:jc w:val="both"/>
        <w:rPr>
          <w:rFonts w:ascii="GHEA Grapalat" w:hAnsi="GHEA Grapalat"/>
          <w:i/>
          <w:sz w:val="16"/>
          <w:szCs w:val="16"/>
          <w:lang w:val="hy-AM" w:eastAsia="ru-RU"/>
        </w:rPr>
      </w:pPr>
    </w:p>
    <w:p w14:paraId="4AE331CB" w14:textId="77777777" w:rsidR="008F6325" w:rsidRDefault="008F6325" w:rsidP="00CE3A99">
      <w:pPr>
        <w:jc w:val="both"/>
        <w:rPr>
          <w:rFonts w:ascii="GHEA Grapalat" w:hAnsi="GHEA Grapalat"/>
          <w:i/>
          <w:sz w:val="16"/>
          <w:szCs w:val="16"/>
          <w:lang w:val="hy-AM" w:eastAsia="ru-RU"/>
        </w:rPr>
      </w:pPr>
    </w:p>
    <w:p w14:paraId="08FA118A" w14:textId="77777777" w:rsidR="008F6325" w:rsidRDefault="008F6325" w:rsidP="00CE3A99">
      <w:pPr>
        <w:jc w:val="both"/>
        <w:rPr>
          <w:rFonts w:ascii="GHEA Grapalat" w:hAnsi="GHEA Grapalat"/>
          <w:i/>
          <w:sz w:val="16"/>
          <w:szCs w:val="16"/>
          <w:lang w:val="hy-AM" w:eastAsia="ru-RU"/>
        </w:rPr>
      </w:pPr>
    </w:p>
    <w:p w14:paraId="7C7F97F9" w14:textId="77777777" w:rsidR="008F6325" w:rsidRDefault="008F6325" w:rsidP="00CE3A99">
      <w:pPr>
        <w:jc w:val="both"/>
        <w:rPr>
          <w:rFonts w:ascii="GHEA Grapalat" w:hAnsi="GHEA Grapalat"/>
          <w:i/>
          <w:sz w:val="16"/>
          <w:szCs w:val="16"/>
          <w:lang w:val="hy-AM" w:eastAsia="ru-RU"/>
        </w:rPr>
      </w:pPr>
    </w:p>
    <w:p w14:paraId="45F6182E" w14:textId="77777777" w:rsidR="008F6325" w:rsidRDefault="008F6325" w:rsidP="00CE3A99">
      <w:pPr>
        <w:jc w:val="both"/>
        <w:rPr>
          <w:rFonts w:ascii="GHEA Grapalat" w:hAnsi="GHEA Grapalat"/>
          <w:i/>
          <w:sz w:val="16"/>
          <w:szCs w:val="16"/>
          <w:lang w:val="hy-AM" w:eastAsia="ru-RU"/>
        </w:rPr>
      </w:pPr>
    </w:p>
    <w:p w14:paraId="0D0A65C5" w14:textId="77777777" w:rsidR="008F6325" w:rsidRDefault="008F6325" w:rsidP="00CE3A99">
      <w:pPr>
        <w:jc w:val="both"/>
        <w:rPr>
          <w:rFonts w:ascii="GHEA Grapalat" w:hAnsi="GHEA Grapalat"/>
          <w:i/>
          <w:sz w:val="16"/>
          <w:szCs w:val="16"/>
          <w:lang w:val="hy-AM" w:eastAsia="ru-RU"/>
        </w:rPr>
      </w:pPr>
    </w:p>
    <w:p w14:paraId="082AEF03" w14:textId="77777777" w:rsidR="008F6325" w:rsidRDefault="008F6325" w:rsidP="00CE3A99">
      <w:pPr>
        <w:jc w:val="both"/>
        <w:rPr>
          <w:rFonts w:ascii="GHEA Grapalat" w:hAnsi="GHEA Grapalat"/>
          <w:i/>
          <w:sz w:val="16"/>
          <w:szCs w:val="16"/>
          <w:lang w:val="hy-AM" w:eastAsia="ru-RU"/>
        </w:rPr>
      </w:pPr>
    </w:p>
    <w:p w14:paraId="7220028E" w14:textId="77777777" w:rsidR="008F6325" w:rsidRDefault="008F6325" w:rsidP="00CE3A99">
      <w:pPr>
        <w:jc w:val="both"/>
        <w:rPr>
          <w:rFonts w:ascii="GHEA Grapalat" w:hAnsi="GHEA Grapalat"/>
          <w:i/>
          <w:sz w:val="16"/>
          <w:szCs w:val="16"/>
          <w:lang w:val="hy-AM" w:eastAsia="ru-RU"/>
        </w:rPr>
      </w:pPr>
    </w:p>
    <w:p w14:paraId="510EF1D4" w14:textId="77777777" w:rsidR="008F6325" w:rsidRDefault="008F6325" w:rsidP="00CE3A99">
      <w:pPr>
        <w:jc w:val="both"/>
        <w:rPr>
          <w:rFonts w:ascii="GHEA Grapalat" w:hAnsi="GHEA Grapalat"/>
          <w:i/>
          <w:sz w:val="16"/>
          <w:szCs w:val="16"/>
          <w:lang w:val="hy-AM" w:eastAsia="ru-RU"/>
        </w:rPr>
      </w:pPr>
    </w:p>
    <w:p w14:paraId="45602FC0" w14:textId="77777777" w:rsidR="008F6325" w:rsidRPr="00862D7B" w:rsidRDefault="008F6325" w:rsidP="008F6325">
      <w:pPr>
        <w:pStyle w:val="norm"/>
        <w:spacing w:line="240" w:lineRule="auto"/>
        <w:ind w:firstLine="284"/>
        <w:jc w:val="right"/>
        <w:rPr>
          <w:rFonts w:ascii="GHEA Grapalat" w:hAnsi="GHEA Grapalat" w:cs="Sylfaen"/>
          <w:b/>
          <w:sz w:val="20"/>
          <w:lang w:val="es-ES" w:eastAsia="en-US"/>
        </w:rPr>
      </w:pPr>
      <w:r w:rsidRPr="00712340">
        <w:rPr>
          <w:rFonts w:ascii="GHEA Grapalat" w:hAnsi="GHEA Grapalat" w:cs="Sylfaen"/>
          <w:b/>
          <w:sz w:val="20"/>
          <w:lang w:val="es-ES" w:eastAsia="en-US"/>
        </w:rPr>
        <w:t>Հավելված</w:t>
      </w:r>
      <w:r w:rsidRPr="00862D7B">
        <w:rPr>
          <w:rFonts w:ascii="GHEA Grapalat" w:hAnsi="GHEA Grapalat" w:cs="Sylfaen"/>
          <w:b/>
          <w:sz w:val="20"/>
          <w:lang w:val="es-ES" w:eastAsia="en-US"/>
        </w:rPr>
        <w:t xml:space="preserve">  N 1.1*</w:t>
      </w:r>
    </w:p>
    <w:p w14:paraId="1614BB82" w14:textId="0E30C44C" w:rsidR="008F6325" w:rsidRPr="00712340" w:rsidRDefault="00862D7B" w:rsidP="008F6325">
      <w:pPr>
        <w:pStyle w:val="BodyTextIndent3"/>
        <w:spacing w:line="240" w:lineRule="auto"/>
        <w:jc w:val="right"/>
        <w:rPr>
          <w:rFonts w:ascii="GHEA Grapalat" w:hAnsi="GHEA Grapalat" w:cs="Arial"/>
          <w:b/>
          <w:lang w:val="es-ES"/>
        </w:rPr>
      </w:pPr>
      <w:r w:rsidRPr="00862D7B">
        <w:rPr>
          <w:rFonts w:ascii="GHEA Grapalat" w:hAnsi="GHEA Grapalat" w:cs="Sylfaen"/>
          <w:b/>
          <w:lang w:val="es-ES"/>
        </w:rPr>
        <w:t>ԶԻՆԱՌ-ՀՄԱԾՁԲ-22/7</w:t>
      </w:r>
      <w:r w:rsidR="008F6325" w:rsidRPr="00712340">
        <w:rPr>
          <w:rFonts w:ascii="GHEA Grapalat" w:hAnsi="GHEA Grapalat" w:cs="Sylfaen"/>
          <w:b/>
          <w:lang w:val="es-ES"/>
        </w:rPr>
        <w:t>*</w:t>
      </w:r>
      <w:r w:rsidR="008F6325" w:rsidRPr="00712340">
        <w:rPr>
          <w:rFonts w:ascii="GHEA Grapalat" w:hAnsi="GHEA Grapalat"/>
          <w:b/>
          <w:lang w:val="es-ES"/>
        </w:rPr>
        <w:t xml:space="preserve">  </w:t>
      </w:r>
      <w:r w:rsidR="008F6325" w:rsidRPr="00712340">
        <w:rPr>
          <w:rFonts w:ascii="GHEA Grapalat" w:hAnsi="GHEA Grapalat" w:cs="Sylfaen"/>
          <w:b/>
          <w:lang w:val="es-ES"/>
        </w:rPr>
        <w:t>ծածկագրով</w:t>
      </w:r>
    </w:p>
    <w:p w14:paraId="346A2D23" w14:textId="2108D425" w:rsidR="008F6325" w:rsidRDefault="003078E1" w:rsidP="008F6325">
      <w:pPr>
        <w:pStyle w:val="BodyTextIndent3"/>
        <w:spacing w:line="240" w:lineRule="auto"/>
        <w:jc w:val="right"/>
        <w:rPr>
          <w:rFonts w:ascii="GHEA Grapalat" w:hAnsi="GHEA Grapalat" w:cs="Sylfaen"/>
          <w:b/>
          <w:lang w:val="es-ES"/>
        </w:rPr>
      </w:pPr>
      <w:r>
        <w:rPr>
          <w:rFonts w:ascii="GHEA Grapalat" w:hAnsi="GHEA Grapalat" w:cs="Sylfaen"/>
          <w:b/>
          <w:lang w:val="es-ES"/>
        </w:rPr>
        <w:t xml:space="preserve">Գնանշման </w:t>
      </w:r>
      <w:proofErr w:type="gramStart"/>
      <w:r>
        <w:rPr>
          <w:rFonts w:ascii="GHEA Grapalat" w:hAnsi="GHEA Grapalat" w:cs="Sylfaen"/>
          <w:b/>
          <w:lang w:val="es-ES"/>
        </w:rPr>
        <w:t xml:space="preserve">հարցման </w:t>
      </w:r>
      <w:r w:rsidR="008F6325" w:rsidRPr="00712340">
        <w:rPr>
          <w:rFonts w:ascii="GHEA Grapalat" w:hAnsi="GHEA Grapalat" w:cs="Arial"/>
          <w:b/>
          <w:lang w:val="es-ES"/>
        </w:rPr>
        <w:t xml:space="preserve"> </w:t>
      </w:r>
      <w:r w:rsidR="008F6325" w:rsidRPr="00712340">
        <w:rPr>
          <w:rFonts w:ascii="GHEA Grapalat" w:hAnsi="GHEA Grapalat" w:cs="Sylfaen"/>
          <w:b/>
          <w:lang w:val="es-ES"/>
        </w:rPr>
        <w:t>հրավերի</w:t>
      </w:r>
      <w:proofErr w:type="gramEnd"/>
    </w:p>
    <w:p w14:paraId="6852796B" w14:textId="77777777" w:rsidR="00FA6936" w:rsidRDefault="00FA6936" w:rsidP="008F6325">
      <w:pPr>
        <w:pStyle w:val="BodyTextIndent3"/>
        <w:spacing w:line="240" w:lineRule="auto"/>
        <w:jc w:val="right"/>
        <w:rPr>
          <w:rFonts w:ascii="GHEA Grapalat" w:hAnsi="GHEA Grapalat" w:cs="Sylfaen"/>
          <w:b/>
          <w:lang w:val="es-ES"/>
        </w:rPr>
      </w:pPr>
    </w:p>
    <w:p w14:paraId="3F08F8AE" w14:textId="77777777" w:rsidR="00FA6936" w:rsidRPr="00FA6936" w:rsidRDefault="00FA6936" w:rsidP="00FA6936">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5638F9E2" w14:textId="77777777" w:rsidR="008F6325" w:rsidRPr="00A66FC2" w:rsidRDefault="008F6325"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sidR="00FA6936">
        <w:rPr>
          <w:rFonts w:ascii="GHEA Grapalat" w:eastAsia="GHEA Grapalat" w:hAnsi="GHEA Grapalat" w:cs="GHEA Grapalat"/>
          <w:lang w:val="hy-AM"/>
        </w:rPr>
        <w:t>ՐԻ</w:t>
      </w:r>
    </w:p>
    <w:p w14:paraId="62D748AA" w14:textId="77777777" w:rsidR="008F6325" w:rsidRPr="00FD1EE4" w:rsidRDefault="008F6325" w:rsidP="006D0D73">
      <w:pPr>
        <w:numPr>
          <w:ilvl w:val="0"/>
          <w:numId w:val="8"/>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780B7B5E" w14:textId="77777777" w:rsidR="008F6325" w:rsidRPr="00FD1EE4" w:rsidRDefault="008F6325" w:rsidP="006D0D7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F6325" w:rsidRPr="00FD1EE4" w14:paraId="282F1CED" w14:textId="77777777" w:rsidTr="00DD4B8A">
        <w:tc>
          <w:tcPr>
            <w:tcW w:w="2836" w:type="dxa"/>
            <w:shd w:val="clear" w:color="auto" w:fill="D9E2F3"/>
            <w:vAlign w:val="center"/>
          </w:tcPr>
          <w:p w14:paraId="6B88CEA4"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7A6C4F67"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62D0BB2F" w14:textId="77777777" w:rsidTr="00DD4B8A">
        <w:tc>
          <w:tcPr>
            <w:tcW w:w="2836" w:type="dxa"/>
            <w:shd w:val="clear" w:color="auto" w:fill="D9E2F3"/>
            <w:vAlign w:val="center"/>
          </w:tcPr>
          <w:p w14:paraId="32758957"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2228EE4"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5366D104" w14:textId="77777777" w:rsidTr="00DD4B8A">
        <w:tc>
          <w:tcPr>
            <w:tcW w:w="2836" w:type="dxa"/>
            <w:shd w:val="clear" w:color="auto" w:fill="D9E2F3"/>
            <w:vAlign w:val="center"/>
          </w:tcPr>
          <w:p w14:paraId="7CA9EBAA"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1DC2C0B0"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1B2E262F" w14:textId="77777777" w:rsidTr="00DD4B8A">
        <w:tc>
          <w:tcPr>
            <w:tcW w:w="2836" w:type="dxa"/>
            <w:shd w:val="clear" w:color="auto" w:fill="D9E2F3"/>
            <w:vAlign w:val="center"/>
          </w:tcPr>
          <w:p w14:paraId="2A6D5F52"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40EE9099"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481DC8A8" w14:textId="77777777" w:rsidTr="00DD4B8A">
        <w:tc>
          <w:tcPr>
            <w:tcW w:w="2836" w:type="dxa"/>
            <w:shd w:val="clear" w:color="auto" w:fill="D9E2F3"/>
            <w:vAlign w:val="center"/>
          </w:tcPr>
          <w:p w14:paraId="547BA26E" w14:textId="77777777" w:rsidR="008F6325" w:rsidRPr="00FD1EE4" w:rsidRDefault="008F6325" w:rsidP="006D0D73">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6132922"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386EF039" w14:textId="77777777" w:rsidTr="00DD4B8A">
        <w:tc>
          <w:tcPr>
            <w:tcW w:w="2836" w:type="dxa"/>
            <w:shd w:val="clear" w:color="auto" w:fill="D9E2F3"/>
            <w:vAlign w:val="center"/>
          </w:tcPr>
          <w:p w14:paraId="39A79D90" w14:textId="77777777" w:rsidR="008F6325" w:rsidRPr="00FD1EE4" w:rsidRDefault="008F6325" w:rsidP="006D0D73">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6E54708E"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64DD11D8" w14:textId="77777777" w:rsidTr="00DD4B8A">
        <w:tc>
          <w:tcPr>
            <w:tcW w:w="2836" w:type="dxa"/>
            <w:shd w:val="clear" w:color="auto" w:fill="D9E2F3"/>
            <w:vAlign w:val="center"/>
          </w:tcPr>
          <w:p w14:paraId="13027F45" w14:textId="77777777" w:rsidR="008F6325" w:rsidRPr="00FD1EE4" w:rsidRDefault="008F6325" w:rsidP="006D0D73">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1D93542" w14:textId="77777777" w:rsidR="008F6325" w:rsidRPr="00FD1EE4" w:rsidRDefault="008F6325" w:rsidP="008F6325">
            <w:pPr>
              <w:spacing w:before="240" w:after="240"/>
              <w:rPr>
                <w:rFonts w:ascii="GHEA Grapalat" w:eastAsia="GHEA Grapalat" w:hAnsi="GHEA Grapalat" w:cs="GHEA Grapalat"/>
              </w:rPr>
            </w:pPr>
          </w:p>
        </w:tc>
      </w:tr>
    </w:tbl>
    <w:p w14:paraId="100288C1" w14:textId="77777777" w:rsidR="008F6325" w:rsidRPr="00FD1EE4" w:rsidRDefault="008F6325" w:rsidP="006D0D7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F6325" w:rsidRPr="00FD1EE4" w14:paraId="517C1E0D" w14:textId="77777777" w:rsidTr="00DD4B8A">
        <w:tc>
          <w:tcPr>
            <w:tcW w:w="2835" w:type="dxa"/>
            <w:shd w:val="clear" w:color="auto" w:fill="D9E2F3"/>
            <w:vAlign w:val="center"/>
          </w:tcPr>
          <w:p w14:paraId="4C44FC33"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D8C1130"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2DC12605" w14:textId="77777777" w:rsidTr="00DD4B8A">
        <w:tc>
          <w:tcPr>
            <w:tcW w:w="2835" w:type="dxa"/>
            <w:shd w:val="clear" w:color="auto" w:fill="D9E2F3"/>
            <w:vAlign w:val="center"/>
          </w:tcPr>
          <w:p w14:paraId="2199BABB"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219D61E4" w14:textId="77777777" w:rsidR="008F6325" w:rsidRPr="00FD1EE4" w:rsidRDefault="008F6325" w:rsidP="008F6325">
            <w:pPr>
              <w:spacing w:before="240" w:after="240"/>
              <w:rPr>
                <w:rFonts w:ascii="GHEA Grapalat" w:eastAsia="GHEA Grapalat" w:hAnsi="GHEA Grapalat" w:cs="GHEA Grapalat"/>
              </w:rPr>
            </w:pPr>
          </w:p>
        </w:tc>
      </w:tr>
    </w:tbl>
    <w:p w14:paraId="65DC5E83" w14:textId="77777777" w:rsidR="008F6325" w:rsidRPr="00FD1EE4" w:rsidRDefault="008F6325" w:rsidP="006D0D7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F6325" w:rsidRPr="00FD1EE4" w14:paraId="41904925" w14:textId="77777777" w:rsidTr="00DD4B8A">
        <w:tc>
          <w:tcPr>
            <w:tcW w:w="2835" w:type="dxa"/>
            <w:shd w:val="clear" w:color="auto" w:fill="D9E2F3"/>
            <w:vAlign w:val="center"/>
          </w:tcPr>
          <w:p w14:paraId="5222B97B"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932811F"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44F614CF" w14:textId="77777777" w:rsidTr="00DD4B8A">
        <w:tc>
          <w:tcPr>
            <w:tcW w:w="2835" w:type="dxa"/>
            <w:shd w:val="clear" w:color="auto" w:fill="D9E2F3"/>
            <w:vAlign w:val="center"/>
          </w:tcPr>
          <w:p w14:paraId="5752E3D6"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21FB68F4"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4BC13FB5" w14:textId="77777777" w:rsidTr="00DD4B8A">
        <w:tc>
          <w:tcPr>
            <w:tcW w:w="2835" w:type="dxa"/>
            <w:shd w:val="clear" w:color="auto" w:fill="D9E2F3"/>
            <w:vAlign w:val="center"/>
          </w:tcPr>
          <w:p w14:paraId="2F891D92"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A4031BF" w14:textId="77777777" w:rsidR="008F6325" w:rsidRPr="00FD1EE4" w:rsidRDefault="008F6325" w:rsidP="008F6325">
            <w:pPr>
              <w:spacing w:before="240" w:after="240"/>
              <w:rPr>
                <w:rFonts w:ascii="GHEA Grapalat" w:eastAsia="GHEA Grapalat" w:hAnsi="GHEA Grapalat" w:cs="GHEA Grapalat"/>
              </w:rPr>
            </w:pPr>
          </w:p>
        </w:tc>
      </w:tr>
    </w:tbl>
    <w:p w14:paraId="4FB5DBFE" w14:textId="77777777" w:rsidR="008F6325" w:rsidRPr="00FD1EE4" w:rsidRDefault="008F6325" w:rsidP="008F6325">
      <w:pPr>
        <w:rPr>
          <w:rFonts w:ascii="GHEA Grapalat" w:eastAsia="GHEA Grapalat" w:hAnsi="GHEA Grapalat" w:cs="GHEA Grapalat"/>
        </w:rPr>
      </w:pPr>
    </w:p>
    <w:p w14:paraId="0EC585EE" w14:textId="77777777" w:rsidR="008F6325" w:rsidRPr="00FD1EE4" w:rsidRDefault="008F6325" w:rsidP="008F6325">
      <w:pPr>
        <w:rPr>
          <w:rFonts w:ascii="GHEA Grapalat" w:eastAsia="GHEA Grapalat" w:hAnsi="GHEA Grapalat" w:cs="GHEA Grapalat"/>
        </w:rPr>
      </w:pPr>
      <w:r w:rsidRPr="00FD1EE4">
        <w:rPr>
          <w:rFonts w:ascii="GHEA Grapalat" w:hAnsi="GHEA Grapalat"/>
        </w:rPr>
        <w:br w:type="page"/>
      </w:r>
    </w:p>
    <w:p w14:paraId="4AAFA918" w14:textId="77777777" w:rsidR="008F6325" w:rsidRPr="00FD1EE4" w:rsidRDefault="008F6325" w:rsidP="006D0D73">
      <w:pPr>
        <w:numPr>
          <w:ilvl w:val="0"/>
          <w:numId w:val="8"/>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FF6C8F2" w14:textId="77777777" w:rsidR="008F6325" w:rsidRPr="00FD1EE4" w:rsidRDefault="008F6325" w:rsidP="006D0D7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F6325" w:rsidRPr="00FD1EE4" w14:paraId="1A2311DB" w14:textId="77777777" w:rsidTr="00DD4B8A">
        <w:tc>
          <w:tcPr>
            <w:tcW w:w="2835" w:type="dxa"/>
            <w:shd w:val="clear" w:color="auto" w:fill="D9E2F3"/>
            <w:vAlign w:val="center"/>
          </w:tcPr>
          <w:p w14:paraId="4987D3D7"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AD6B678"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28D550FC" w14:textId="77777777" w:rsidTr="00DD4B8A">
        <w:tc>
          <w:tcPr>
            <w:tcW w:w="2835" w:type="dxa"/>
            <w:shd w:val="clear" w:color="auto" w:fill="D9E2F3"/>
            <w:vAlign w:val="center"/>
          </w:tcPr>
          <w:p w14:paraId="4E70C690"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577E7181" w14:textId="77777777" w:rsidR="008F6325" w:rsidRPr="00FD1EE4" w:rsidRDefault="008F6325" w:rsidP="008F6325">
            <w:pPr>
              <w:spacing w:before="240" w:after="240"/>
              <w:rPr>
                <w:rFonts w:ascii="GHEA Grapalat" w:eastAsia="GHEA Grapalat" w:hAnsi="GHEA Grapalat" w:cs="GHEA Grapalat"/>
              </w:rPr>
            </w:pPr>
          </w:p>
        </w:tc>
      </w:tr>
    </w:tbl>
    <w:p w14:paraId="1A909556" w14:textId="77777777" w:rsidR="008F6325" w:rsidRPr="00FD1EE4" w:rsidRDefault="008F6325" w:rsidP="006D0D7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F6325" w:rsidRPr="00FD1EE4" w14:paraId="4C5E6572" w14:textId="77777777" w:rsidTr="00DD4B8A">
        <w:tc>
          <w:tcPr>
            <w:tcW w:w="2835" w:type="dxa"/>
            <w:shd w:val="clear" w:color="auto" w:fill="D9E2F3"/>
            <w:vAlign w:val="center"/>
          </w:tcPr>
          <w:p w14:paraId="37BDCA27"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0700FFB5"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743E7554" w14:textId="77777777" w:rsidTr="00DD4B8A">
        <w:tc>
          <w:tcPr>
            <w:tcW w:w="2835" w:type="dxa"/>
            <w:shd w:val="clear" w:color="auto" w:fill="D9E2F3"/>
            <w:vAlign w:val="center"/>
          </w:tcPr>
          <w:p w14:paraId="5C66A413"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8B148B0"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1F9E4148" w14:textId="77777777" w:rsidTr="00DD4B8A">
        <w:tc>
          <w:tcPr>
            <w:tcW w:w="2835" w:type="dxa"/>
            <w:shd w:val="clear" w:color="auto" w:fill="D9E2F3"/>
            <w:vAlign w:val="center"/>
          </w:tcPr>
          <w:p w14:paraId="1B281F37"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D4232A8"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7514D824" w14:textId="77777777" w:rsidTr="00DD4B8A">
        <w:tc>
          <w:tcPr>
            <w:tcW w:w="2835" w:type="dxa"/>
            <w:shd w:val="clear" w:color="auto" w:fill="D9E2F3"/>
            <w:vAlign w:val="center"/>
          </w:tcPr>
          <w:p w14:paraId="153B3084"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AC0E4C3"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3D62E5AA" w14:textId="77777777" w:rsidTr="00DD4B8A">
        <w:tc>
          <w:tcPr>
            <w:tcW w:w="2835" w:type="dxa"/>
            <w:shd w:val="clear" w:color="auto" w:fill="D9E2F3"/>
            <w:vAlign w:val="center"/>
          </w:tcPr>
          <w:p w14:paraId="3BB4CBF9"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201E2B4"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50F75146" w14:textId="77777777" w:rsidTr="00DD4B8A">
        <w:tc>
          <w:tcPr>
            <w:tcW w:w="2835" w:type="dxa"/>
            <w:shd w:val="clear" w:color="auto" w:fill="D9E2F3"/>
            <w:vAlign w:val="center"/>
          </w:tcPr>
          <w:p w14:paraId="16116F2C"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5E2983E"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3FB35368" w14:textId="77777777" w:rsidTr="00DD4B8A">
        <w:tc>
          <w:tcPr>
            <w:tcW w:w="2835" w:type="dxa"/>
            <w:shd w:val="clear" w:color="auto" w:fill="D9E2F3"/>
            <w:vAlign w:val="center"/>
          </w:tcPr>
          <w:p w14:paraId="3AF5C099"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00EA8314" w14:textId="77777777" w:rsidR="008F6325" w:rsidRPr="00FD1EE4" w:rsidRDefault="008F6325" w:rsidP="008F6325">
            <w:pPr>
              <w:spacing w:before="240" w:after="240"/>
              <w:rPr>
                <w:rFonts w:ascii="GHEA Grapalat" w:eastAsia="GHEA Grapalat" w:hAnsi="GHEA Grapalat" w:cs="GHEA Grapalat"/>
              </w:rPr>
            </w:pPr>
          </w:p>
        </w:tc>
      </w:tr>
    </w:tbl>
    <w:p w14:paraId="5D939F03" w14:textId="77777777" w:rsidR="008F6325" w:rsidRPr="00574FF7" w:rsidRDefault="008F6325" w:rsidP="006D0D7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F6325" w:rsidRPr="00FD1EE4" w14:paraId="6A40C4B0" w14:textId="77777777" w:rsidTr="00DD4B8A">
        <w:tc>
          <w:tcPr>
            <w:tcW w:w="2836" w:type="dxa"/>
            <w:shd w:val="clear" w:color="auto" w:fill="D9E2F3"/>
            <w:vAlign w:val="center"/>
          </w:tcPr>
          <w:p w14:paraId="0348206B"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011052AF"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4ED60494" w14:textId="77777777" w:rsidTr="00DD4B8A">
        <w:tc>
          <w:tcPr>
            <w:tcW w:w="2836" w:type="dxa"/>
            <w:shd w:val="clear" w:color="auto" w:fill="D9E2F3"/>
            <w:vAlign w:val="center"/>
          </w:tcPr>
          <w:p w14:paraId="51C67EDB" w14:textId="77777777" w:rsidR="008F6325" w:rsidRPr="00FD1EE4" w:rsidRDefault="008F6325" w:rsidP="006D0D73">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6FD6602" w14:textId="77777777" w:rsidR="008F6325" w:rsidRPr="00FD1EE4" w:rsidRDefault="008F6325"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3F3B63" w14:textId="77777777" w:rsidR="008F6325" w:rsidRPr="00FD1EE4" w:rsidRDefault="008F6325"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037A83C7" w14:textId="77777777" w:rsidR="008F6325" w:rsidRPr="00FD1EE4" w:rsidRDefault="008F6325" w:rsidP="008F632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0E1E23E4" w14:textId="77777777" w:rsidR="008F6325" w:rsidRPr="00FD1EE4" w:rsidRDefault="008F6325" w:rsidP="006D0D73">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14:paraId="355396F4" w14:textId="77777777" w:rsidR="008F6325" w:rsidRPr="00FD1EE4" w:rsidRDefault="008F6325" w:rsidP="006D0D7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F6325" w:rsidRPr="00FD1EE4" w14:paraId="2D4CFA96" w14:textId="77777777" w:rsidTr="00DD4B8A">
        <w:tc>
          <w:tcPr>
            <w:tcW w:w="2837" w:type="dxa"/>
            <w:shd w:val="clear" w:color="auto" w:fill="D9E2F3"/>
            <w:vAlign w:val="center"/>
          </w:tcPr>
          <w:p w14:paraId="62D2E029"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4EEE76B6"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179A8043" w14:textId="77777777" w:rsidTr="00DD4B8A">
        <w:tc>
          <w:tcPr>
            <w:tcW w:w="2837" w:type="dxa"/>
            <w:shd w:val="clear" w:color="auto" w:fill="D9E2F3"/>
            <w:vAlign w:val="center"/>
          </w:tcPr>
          <w:p w14:paraId="7D36177E"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1F303629"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30521E39" w14:textId="77777777" w:rsidTr="00DD4B8A">
        <w:tc>
          <w:tcPr>
            <w:tcW w:w="2837" w:type="dxa"/>
            <w:shd w:val="clear" w:color="auto" w:fill="D9E2F3"/>
            <w:vAlign w:val="center"/>
          </w:tcPr>
          <w:p w14:paraId="1D375B1D"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6FAF3A07"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0EB85E0D" w14:textId="77777777" w:rsidTr="00DD4B8A">
        <w:tc>
          <w:tcPr>
            <w:tcW w:w="2837" w:type="dxa"/>
            <w:shd w:val="clear" w:color="auto" w:fill="D9E2F3"/>
            <w:vAlign w:val="center"/>
          </w:tcPr>
          <w:p w14:paraId="595E37F6" w14:textId="77777777" w:rsidR="008F6325" w:rsidRPr="00FD1EE4" w:rsidRDefault="008F6325" w:rsidP="006D0D73">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0E95CE9B" w14:textId="77777777" w:rsidR="008F6325" w:rsidRPr="00FD1EE4" w:rsidRDefault="008F6325"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423DBEA" w14:textId="77777777" w:rsidR="008F6325" w:rsidRPr="00FD1EE4" w:rsidRDefault="008F6325"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51FCDB7C" w14:textId="77777777" w:rsidR="008F6325" w:rsidRPr="00FD1EE4" w:rsidRDefault="008F6325" w:rsidP="006D0D7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F6325" w:rsidRPr="00FD1EE4" w14:paraId="427DFA09" w14:textId="77777777" w:rsidTr="00DD4B8A">
        <w:tc>
          <w:tcPr>
            <w:tcW w:w="2837" w:type="dxa"/>
            <w:shd w:val="clear" w:color="auto" w:fill="D9E2F3"/>
            <w:vAlign w:val="center"/>
          </w:tcPr>
          <w:p w14:paraId="6C7CF7D0"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113BE99E"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65C0D903" w14:textId="77777777" w:rsidTr="00DD4B8A">
        <w:tc>
          <w:tcPr>
            <w:tcW w:w="2837" w:type="dxa"/>
            <w:shd w:val="clear" w:color="auto" w:fill="D9E2F3"/>
            <w:vAlign w:val="center"/>
          </w:tcPr>
          <w:p w14:paraId="75EE087A" w14:textId="77777777" w:rsidR="008F6325" w:rsidRPr="00FD1EE4" w:rsidRDefault="008F6325" w:rsidP="006D0D73">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7C82F06"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28C552EC" w14:textId="77777777" w:rsidTr="00DD4B8A">
        <w:tc>
          <w:tcPr>
            <w:tcW w:w="2837" w:type="dxa"/>
            <w:shd w:val="clear" w:color="auto" w:fill="D9E2F3"/>
            <w:vAlign w:val="center"/>
          </w:tcPr>
          <w:p w14:paraId="32522E25"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15C1040E"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784611BC" w14:textId="77777777" w:rsidTr="00DD4B8A">
        <w:tc>
          <w:tcPr>
            <w:tcW w:w="2837" w:type="dxa"/>
            <w:shd w:val="clear" w:color="auto" w:fill="D9E2F3"/>
            <w:vAlign w:val="center"/>
          </w:tcPr>
          <w:p w14:paraId="350AE64D" w14:textId="77777777" w:rsidR="008F6325" w:rsidRPr="00FD1EE4" w:rsidRDefault="008F6325" w:rsidP="006D0D73">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E31E525" w14:textId="77777777" w:rsidR="008F6325" w:rsidRPr="00FD1EE4" w:rsidRDefault="008F6325"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5B30C017" w14:textId="77777777" w:rsidR="008F6325" w:rsidRPr="00FD1EE4" w:rsidRDefault="008F6325"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33236244" w14:textId="77777777" w:rsidR="008F6325" w:rsidRPr="00FD1EE4" w:rsidRDefault="008F6325" w:rsidP="008F6325">
      <w:pPr>
        <w:rPr>
          <w:rFonts w:ascii="GHEA Grapalat" w:eastAsia="GHEA Grapalat" w:hAnsi="GHEA Grapalat" w:cs="GHEA Grapalat"/>
          <w:b/>
        </w:rPr>
      </w:pPr>
      <w:r w:rsidRPr="00FD1EE4">
        <w:rPr>
          <w:rFonts w:ascii="GHEA Grapalat" w:hAnsi="GHEA Grapalat"/>
        </w:rPr>
        <w:br w:type="page"/>
      </w:r>
    </w:p>
    <w:p w14:paraId="6F7DA60A" w14:textId="77777777" w:rsidR="008F6325" w:rsidRPr="00FD1EE4" w:rsidRDefault="008F6325" w:rsidP="006D0D73">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4257B795" w14:textId="77777777" w:rsidR="008F6325" w:rsidRPr="00FD1EE4" w:rsidRDefault="008F6325" w:rsidP="006D0D7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F6325" w:rsidRPr="00FD1EE4" w14:paraId="73193856" w14:textId="77777777" w:rsidTr="00DD4B8A">
        <w:tc>
          <w:tcPr>
            <w:tcW w:w="2836" w:type="dxa"/>
            <w:shd w:val="clear" w:color="auto" w:fill="D9E2F3"/>
            <w:vAlign w:val="center"/>
          </w:tcPr>
          <w:p w14:paraId="3A2AA2F9"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10BB0E1D"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3B8B9A15" w14:textId="77777777" w:rsidTr="00DD4B8A">
        <w:tc>
          <w:tcPr>
            <w:tcW w:w="2836" w:type="dxa"/>
            <w:shd w:val="clear" w:color="auto" w:fill="D9E2F3"/>
            <w:vAlign w:val="center"/>
          </w:tcPr>
          <w:p w14:paraId="29933839"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0FE0BBA6"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2AA07892" w14:textId="77777777" w:rsidTr="00DD4B8A">
        <w:tc>
          <w:tcPr>
            <w:tcW w:w="2836" w:type="dxa"/>
            <w:shd w:val="clear" w:color="auto" w:fill="D9E2F3"/>
            <w:vAlign w:val="center"/>
          </w:tcPr>
          <w:p w14:paraId="75A2FC1B"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8AE87E8"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2ED2BDD0" w14:textId="77777777" w:rsidTr="00DD4B8A">
        <w:tc>
          <w:tcPr>
            <w:tcW w:w="2836" w:type="dxa"/>
            <w:shd w:val="clear" w:color="auto" w:fill="D9E2F3"/>
            <w:vAlign w:val="center"/>
          </w:tcPr>
          <w:p w14:paraId="693E2FBC"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11BA3011"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6381582F" w14:textId="77777777" w:rsidTr="00DD4B8A">
        <w:tc>
          <w:tcPr>
            <w:tcW w:w="2836" w:type="dxa"/>
            <w:shd w:val="clear" w:color="auto" w:fill="D9E2F3"/>
            <w:vAlign w:val="center"/>
          </w:tcPr>
          <w:p w14:paraId="65C8B2E5"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F83EF54"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2132BCD3" w14:textId="77777777" w:rsidTr="00DD4B8A">
        <w:tc>
          <w:tcPr>
            <w:tcW w:w="2836" w:type="dxa"/>
            <w:shd w:val="clear" w:color="auto" w:fill="D9E2F3"/>
            <w:vAlign w:val="center"/>
          </w:tcPr>
          <w:p w14:paraId="7420E7C6"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2D689BEE" w14:textId="77777777" w:rsidR="008F6325" w:rsidRPr="00FD1EE4" w:rsidRDefault="008F6325" w:rsidP="008F6325">
            <w:pPr>
              <w:spacing w:before="240" w:after="240"/>
              <w:rPr>
                <w:rFonts w:ascii="GHEA Grapalat" w:eastAsia="GHEA Grapalat" w:hAnsi="GHEA Grapalat" w:cs="GHEA Grapalat"/>
              </w:rPr>
            </w:pPr>
          </w:p>
        </w:tc>
      </w:tr>
    </w:tbl>
    <w:p w14:paraId="3282A972" w14:textId="77777777" w:rsidR="008F6325" w:rsidRPr="00FD1EE4" w:rsidRDefault="008F6325" w:rsidP="006D0D7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F6325" w:rsidRPr="00FD1EE4" w14:paraId="317A68DD" w14:textId="77777777" w:rsidTr="00DD4B8A">
        <w:tc>
          <w:tcPr>
            <w:tcW w:w="2837" w:type="dxa"/>
            <w:shd w:val="clear" w:color="auto" w:fill="D9E2F3"/>
            <w:vAlign w:val="center"/>
          </w:tcPr>
          <w:p w14:paraId="59AB3621"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18488747"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4771A0CB" w14:textId="77777777" w:rsidTr="00DD4B8A">
        <w:tc>
          <w:tcPr>
            <w:tcW w:w="2837" w:type="dxa"/>
            <w:shd w:val="clear" w:color="auto" w:fill="D9E2F3"/>
            <w:vAlign w:val="center"/>
          </w:tcPr>
          <w:p w14:paraId="4015B75C"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1C280C6E"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4999BEBA" w14:textId="77777777" w:rsidTr="00DD4B8A">
        <w:tc>
          <w:tcPr>
            <w:tcW w:w="2837" w:type="dxa"/>
            <w:shd w:val="clear" w:color="auto" w:fill="D9E2F3"/>
            <w:vAlign w:val="center"/>
          </w:tcPr>
          <w:p w14:paraId="6D325480"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EE09AA7"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2517329C" w14:textId="77777777" w:rsidTr="00DD4B8A">
        <w:tc>
          <w:tcPr>
            <w:tcW w:w="2837" w:type="dxa"/>
            <w:shd w:val="clear" w:color="auto" w:fill="D9E2F3"/>
            <w:vAlign w:val="center"/>
          </w:tcPr>
          <w:p w14:paraId="2A36B90B"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10659BD0"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5F060E2A" w14:textId="77777777" w:rsidTr="00DD4B8A">
        <w:tc>
          <w:tcPr>
            <w:tcW w:w="2837" w:type="dxa"/>
            <w:shd w:val="clear" w:color="auto" w:fill="D9E2F3"/>
            <w:vAlign w:val="center"/>
          </w:tcPr>
          <w:p w14:paraId="05FD5F6B"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6442500E" w14:textId="77777777" w:rsidR="008F6325" w:rsidRPr="00FD1EE4" w:rsidRDefault="008F6325" w:rsidP="008F6325">
            <w:pPr>
              <w:spacing w:before="240" w:after="240"/>
              <w:rPr>
                <w:rFonts w:ascii="GHEA Grapalat" w:eastAsia="GHEA Grapalat" w:hAnsi="GHEA Grapalat" w:cs="GHEA Grapalat"/>
              </w:rPr>
            </w:pPr>
          </w:p>
        </w:tc>
      </w:tr>
    </w:tbl>
    <w:p w14:paraId="065A3C60" w14:textId="77777777" w:rsidR="008F6325" w:rsidRPr="00FD1EE4" w:rsidRDefault="008F6325" w:rsidP="006D0D7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F6325" w:rsidRPr="00FD1EE4" w14:paraId="0DC83E8A" w14:textId="77777777" w:rsidTr="00DD4B8A">
        <w:tc>
          <w:tcPr>
            <w:tcW w:w="2837" w:type="dxa"/>
            <w:shd w:val="clear" w:color="auto" w:fill="D9E2F3"/>
            <w:vAlign w:val="center"/>
          </w:tcPr>
          <w:p w14:paraId="4ECADD8E"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57A270A5"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6704E050" w14:textId="77777777" w:rsidTr="00DD4B8A">
        <w:tc>
          <w:tcPr>
            <w:tcW w:w="2837" w:type="dxa"/>
            <w:shd w:val="clear" w:color="auto" w:fill="D9E2F3"/>
            <w:vAlign w:val="center"/>
          </w:tcPr>
          <w:p w14:paraId="5613EA61"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13788F"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2AAF9BF7" w14:textId="77777777" w:rsidTr="00DD4B8A">
        <w:tc>
          <w:tcPr>
            <w:tcW w:w="2837" w:type="dxa"/>
            <w:shd w:val="clear" w:color="auto" w:fill="D9E2F3"/>
            <w:vAlign w:val="center"/>
          </w:tcPr>
          <w:p w14:paraId="411E3926"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F8349B6"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4AA4440E" w14:textId="77777777" w:rsidTr="00DD4B8A">
        <w:tc>
          <w:tcPr>
            <w:tcW w:w="2837" w:type="dxa"/>
            <w:shd w:val="clear" w:color="auto" w:fill="D9E2F3"/>
            <w:vAlign w:val="center"/>
          </w:tcPr>
          <w:p w14:paraId="2DFF2C32"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314F4F5C" w14:textId="77777777" w:rsidR="008F6325" w:rsidRPr="00FD1EE4" w:rsidRDefault="008F6325" w:rsidP="008F6325">
            <w:pPr>
              <w:spacing w:before="240" w:after="240"/>
              <w:rPr>
                <w:rFonts w:ascii="GHEA Grapalat" w:eastAsia="GHEA Grapalat" w:hAnsi="GHEA Grapalat" w:cs="GHEA Grapalat"/>
              </w:rPr>
            </w:pPr>
          </w:p>
        </w:tc>
      </w:tr>
    </w:tbl>
    <w:p w14:paraId="1AD39971" w14:textId="77777777" w:rsidR="008F6325" w:rsidRPr="00FD1EE4" w:rsidRDefault="008F6325" w:rsidP="006D0D7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F6325" w:rsidRPr="00FD1EE4" w14:paraId="166741BC" w14:textId="77777777" w:rsidTr="00DD4B8A">
        <w:tc>
          <w:tcPr>
            <w:tcW w:w="2837" w:type="dxa"/>
            <w:shd w:val="clear" w:color="auto" w:fill="D9E2F3"/>
            <w:vAlign w:val="center"/>
          </w:tcPr>
          <w:p w14:paraId="42B23B0C"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A9021A3"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4CA8C996" w14:textId="77777777" w:rsidTr="00DD4B8A">
        <w:tc>
          <w:tcPr>
            <w:tcW w:w="2837" w:type="dxa"/>
            <w:shd w:val="clear" w:color="auto" w:fill="D9E2F3"/>
            <w:vAlign w:val="center"/>
          </w:tcPr>
          <w:p w14:paraId="125182C5"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C127F41"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5EF6C8D3" w14:textId="77777777" w:rsidTr="00DD4B8A">
        <w:tc>
          <w:tcPr>
            <w:tcW w:w="2837" w:type="dxa"/>
            <w:shd w:val="clear" w:color="auto" w:fill="D9E2F3"/>
            <w:vAlign w:val="center"/>
          </w:tcPr>
          <w:p w14:paraId="024A6BB1"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7C1223DD"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59268319" w14:textId="77777777" w:rsidTr="00DD4B8A">
        <w:tc>
          <w:tcPr>
            <w:tcW w:w="2837" w:type="dxa"/>
            <w:shd w:val="clear" w:color="auto" w:fill="D9E2F3"/>
            <w:vAlign w:val="center"/>
          </w:tcPr>
          <w:p w14:paraId="3C833B04"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17BE5AB" w14:textId="77777777" w:rsidR="008F6325" w:rsidRPr="00FD1EE4" w:rsidRDefault="008F6325" w:rsidP="008F6325">
            <w:pPr>
              <w:spacing w:before="240" w:after="240"/>
              <w:rPr>
                <w:rFonts w:ascii="GHEA Grapalat" w:eastAsia="GHEA Grapalat" w:hAnsi="GHEA Grapalat" w:cs="GHEA Grapalat"/>
              </w:rPr>
            </w:pPr>
          </w:p>
        </w:tc>
      </w:tr>
    </w:tbl>
    <w:p w14:paraId="358035D7" w14:textId="77777777" w:rsidR="008F6325" w:rsidRPr="00FD1EE4" w:rsidRDefault="008F6325" w:rsidP="006D0D73">
      <w:pPr>
        <w:numPr>
          <w:ilvl w:val="1"/>
          <w:numId w:val="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F6325" w:rsidRPr="00FD1EE4" w14:paraId="5FAA1688" w14:textId="77777777" w:rsidTr="00DD4B8A">
        <w:trPr>
          <w:trHeight w:val="924"/>
        </w:trPr>
        <w:tc>
          <w:tcPr>
            <w:tcW w:w="9016" w:type="dxa"/>
            <w:gridSpan w:val="2"/>
            <w:vAlign w:val="center"/>
          </w:tcPr>
          <w:p w14:paraId="129E5831" w14:textId="77777777" w:rsidR="008F6325" w:rsidRPr="00FD1EE4" w:rsidRDefault="008F6325"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F6325" w:rsidRPr="00FD1EE4" w14:paraId="5E304819" w14:textId="77777777" w:rsidTr="00DD4B8A">
        <w:trPr>
          <w:trHeight w:val="684"/>
        </w:trPr>
        <w:tc>
          <w:tcPr>
            <w:tcW w:w="4508" w:type="dxa"/>
            <w:shd w:val="clear" w:color="auto" w:fill="D9E2F3"/>
            <w:vAlign w:val="center"/>
          </w:tcPr>
          <w:p w14:paraId="1B2F4B3B"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0065D886"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3BF43F59" w14:textId="77777777" w:rsidTr="00DD4B8A">
        <w:trPr>
          <w:trHeight w:val="1282"/>
        </w:trPr>
        <w:tc>
          <w:tcPr>
            <w:tcW w:w="4508" w:type="dxa"/>
            <w:shd w:val="clear" w:color="auto" w:fill="D9E2F3"/>
            <w:vAlign w:val="center"/>
          </w:tcPr>
          <w:p w14:paraId="7D4AC27E"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8145B14" w14:textId="77777777" w:rsidR="008F6325" w:rsidRPr="00FD1EE4" w:rsidRDefault="008F6325"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7FF6D91E" w14:textId="77777777" w:rsidR="008F6325" w:rsidRPr="00FD1EE4" w:rsidRDefault="008F6325"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F6325" w:rsidRPr="00FD1EE4" w14:paraId="39FCF351" w14:textId="77777777" w:rsidTr="00DD4B8A">
        <w:tc>
          <w:tcPr>
            <w:tcW w:w="9016" w:type="dxa"/>
            <w:gridSpan w:val="2"/>
            <w:vAlign w:val="center"/>
          </w:tcPr>
          <w:p w14:paraId="242EFF18" w14:textId="77777777" w:rsidR="008F6325" w:rsidRPr="00FD1EE4" w:rsidRDefault="008F6325"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F6325" w:rsidRPr="00FD1EE4" w14:paraId="3B73051E" w14:textId="77777777" w:rsidTr="00DD4B8A">
        <w:tc>
          <w:tcPr>
            <w:tcW w:w="9016" w:type="dxa"/>
            <w:gridSpan w:val="2"/>
            <w:vAlign w:val="center"/>
          </w:tcPr>
          <w:p w14:paraId="380F3BB9" w14:textId="77777777" w:rsidR="008F6325" w:rsidRPr="00FD1EE4" w:rsidRDefault="008F6325"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69832BB" w14:textId="77777777" w:rsidR="008F6325" w:rsidRPr="00FD1EE4" w:rsidRDefault="008F6325" w:rsidP="006D0D7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F6325" w:rsidRPr="00FD1EE4" w14:paraId="20227E26" w14:textId="77777777" w:rsidTr="00DD4B8A">
        <w:trPr>
          <w:trHeight w:val="924"/>
        </w:trPr>
        <w:tc>
          <w:tcPr>
            <w:tcW w:w="9016" w:type="dxa"/>
            <w:gridSpan w:val="2"/>
            <w:vAlign w:val="center"/>
          </w:tcPr>
          <w:p w14:paraId="57DEF9D0" w14:textId="77777777" w:rsidR="008F6325" w:rsidRPr="00FD1EE4" w:rsidRDefault="008F6325"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F6325" w:rsidRPr="00FD1EE4" w14:paraId="4246C1C0" w14:textId="77777777" w:rsidTr="00DD4B8A">
        <w:trPr>
          <w:trHeight w:val="684"/>
        </w:trPr>
        <w:tc>
          <w:tcPr>
            <w:tcW w:w="4508" w:type="dxa"/>
            <w:shd w:val="clear" w:color="auto" w:fill="D9E2F3"/>
            <w:vAlign w:val="center"/>
          </w:tcPr>
          <w:p w14:paraId="664E4C9F"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64DE6147"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7C19C715" w14:textId="77777777" w:rsidTr="00DD4B8A">
        <w:trPr>
          <w:trHeight w:val="1282"/>
        </w:trPr>
        <w:tc>
          <w:tcPr>
            <w:tcW w:w="4508" w:type="dxa"/>
            <w:shd w:val="clear" w:color="auto" w:fill="D9E2F3"/>
            <w:vAlign w:val="center"/>
          </w:tcPr>
          <w:p w14:paraId="2F83BE3D"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25FBAE" w14:textId="77777777" w:rsidR="008F6325" w:rsidRPr="00FD1EE4" w:rsidRDefault="008F6325"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8353408" w14:textId="77777777" w:rsidR="008F6325" w:rsidRPr="00FD1EE4" w:rsidRDefault="008F6325"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F6325" w:rsidRPr="00FD1EE4" w14:paraId="45829AC8" w14:textId="77777777" w:rsidTr="00DD4B8A">
        <w:tc>
          <w:tcPr>
            <w:tcW w:w="9016" w:type="dxa"/>
            <w:gridSpan w:val="2"/>
            <w:vAlign w:val="center"/>
          </w:tcPr>
          <w:p w14:paraId="03F768F8" w14:textId="77777777" w:rsidR="008F6325" w:rsidRPr="00FD1EE4" w:rsidRDefault="008F6325"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F6325" w:rsidRPr="00FD1EE4" w14:paraId="37F7C641" w14:textId="77777777" w:rsidTr="00DD4B8A">
        <w:tc>
          <w:tcPr>
            <w:tcW w:w="9016" w:type="dxa"/>
            <w:gridSpan w:val="2"/>
            <w:vAlign w:val="center"/>
          </w:tcPr>
          <w:p w14:paraId="3E78B656" w14:textId="77777777" w:rsidR="008F6325" w:rsidRPr="00FD1EE4" w:rsidRDefault="008F6325"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F6325" w:rsidRPr="00FD1EE4" w14:paraId="616213C2" w14:textId="77777777" w:rsidTr="00DD4B8A">
        <w:tc>
          <w:tcPr>
            <w:tcW w:w="9016" w:type="dxa"/>
            <w:gridSpan w:val="2"/>
            <w:vAlign w:val="center"/>
          </w:tcPr>
          <w:p w14:paraId="377D6A41" w14:textId="77777777" w:rsidR="008F6325" w:rsidRPr="00FD1EE4" w:rsidRDefault="008F6325"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F6325" w:rsidRPr="00FD1EE4" w14:paraId="3D49BD43" w14:textId="77777777" w:rsidTr="00DD4B8A">
        <w:tc>
          <w:tcPr>
            <w:tcW w:w="9016" w:type="dxa"/>
            <w:gridSpan w:val="2"/>
            <w:vAlign w:val="center"/>
          </w:tcPr>
          <w:p w14:paraId="0A9CD2A5" w14:textId="77777777" w:rsidR="008F6325" w:rsidRPr="00FD1EE4" w:rsidRDefault="008F6325"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50EE8B74" w14:textId="77777777" w:rsidR="008F6325" w:rsidRPr="00FD1EE4" w:rsidRDefault="008F6325" w:rsidP="006D0D7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F6325" w:rsidRPr="00FD1EE4" w14:paraId="0230B8D7" w14:textId="77777777" w:rsidTr="00DD4B8A">
        <w:tc>
          <w:tcPr>
            <w:tcW w:w="2837" w:type="dxa"/>
            <w:shd w:val="clear" w:color="auto" w:fill="D9E2F3"/>
            <w:vAlign w:val="center"/>
          </w:tcPr>
          <w:p w14:paraId="6A68D25B"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525AD881"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551CE33E" w14:textId="77777777" w:rsidTr="00DD4B8A">
        <w:tc>
          <w:tcPr>
            <w:tcW w:w="2837" w:type="dxa"/>
            <w:shd w:val="clear" w:color="auto" w:fill="D9E2F3"/>
            <w:vAlign w:val="center"/>
          </w:tcPr>
          <w:p w14:paraId="222FB9C5"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BF66DBF" w14:textId="77777777" w:rsidR="008F6325" w:rsidRPr="00FD1EE4" w:rsidRDefault="008F6325"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57DD0530" w14:textId="77777777" w:rsidR="008F6325" w:rsidRPr="00FD1EE4" w:rsidRDefault="008F6325" w:rsidP="008F63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F6325" w:rsidRPr="00FD1EE4" w14:paraId="7652F2FA" w14:textId="77777777" w:rsidTr="00DD4B8A">
        <w:tc>
          <w:tcPr>
            <w:tcW w:w="2837" w:type="dxa"/>
            <w:shd w:val="clear" w:color="auto" w:fill="D9E2F3"/>
            <w:vAlign w:val="center"/>
          </w:tcPr>
          <w:p w14:paraId="5046B570"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43AB6374" w14:textId="77777777" w:rsidR="008F6325" w:rsidRPr="00FD1EE4" w:rsidRDefault="008F6325"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211323D9" w14:textId="77777777" w:rsidR="008F6325" w:rsidRPr="00FD1EE4" w:rsidRDefault="008F6325"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67405508" w14:textId="77777777" w:rsidR="008F6325" w:rsidRPr="00FD1EE4" w:rsidRDefault="008F6325" w:rsidP="006D0D7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F6325" w:rsidRPr="00FD1EE4" w14:paraId="44C21A2A" w14:textId="77777777" w:rsidTr="00DD4B8A">
        <w:tc>
          <w:tcPr>
            <w:tcW w:w="2837" w:type="dxa"/>
            <w:shd w:val="clear" w:color="auto" w:fill="D9E2F3"/>
            <w:vAlign w:val="center"/>
          </w:tcPr>
          <w:p w14:paraId="2A0B099F"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47CD9F4"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1B7D8C07" w14:textId="77777777" w:rsidTr="00DD4B8A">
        <w:tc>
          <w:tcPr>
            <w:tcW w:w="2837" w:type="dxa"/>
            <w:shd w:val="clear" w:color="auto" w:fill="D9E2F3"/>
            <w:vAlign w:val="center"/>
          </w:tcPr>
          <w:p w14:paraId="6572A3C2"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7A0135E5" w14:textId="77777777" w:rsidR="008F6325" w:rsidRPr="00FD1EE4" w:rsidRDefault="008F6325" w:rsidP="008F6325">
            <w:pPr>
              <w:spacing w:before="240" w:after="240"/>
              <w:rPr>
                <w:rFonts w:ascii="GHEA Grapalat" w:eastAsia="GHEA Grapalat" w:hAnsi="GHEA Grapalat" w:cs="GHEA Grapalat"/>
              </w:rPr>
            </w:pPr>
          </w:p>
        </w:tc>
      </w:tr>
    </w:tbl>
    <w:p w14:paraId="3A71A982" w14:textId="77777777" w:rsidR="008F6325" w:rsidRPr="00FD1EE4" w:rsidRDefault="008F6325" w:rsidP="008F632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580A636" w14:textId="77777777" w:rsidR="008F6325" w:rsidRPr="00FD1EE4" w:rsidRDefault="008F6325" w:rsidP="006D0D73">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2375321F" w14:textId="77777777" w:rsidR="008F6325" w:rsidRPr="00FD1EE4" w:rsidRDefault="008F6325" w:rsidP="006D0D7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F6325" w:rsidRPr="00FD1EE4" w14:paraId="1F6A1CCC" w14:textId="77777777" w:rsidTr="00DD4B8A">
        <w:tc>
          <w:tcPr>
            <w:tcW w:w="2835" w:type="dxa"/>
            <w:shd w:val="clear" w:color="auto" w:fill="D9E2F3"/>
            <w:vAlign w:val="center"/>
          </w:tcPr>
          <w:p w14:paraId="62109432"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31122033"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0530AF2F" w14:textId="77777777" w:rsidTr="00DD4B8A">
        <w:tc>
          <w:tcPr>
            <w:tcW w:w="2835" w:type="dxa"/>
            <w:shd w:val="clear" w:color="auto" w:fill="D9E2F3"/>
            <w:vAlign w:val="center"/>
          </w:tcPr>
          <w:p w14:paraId="44DF7089"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AED1AF9"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0BFE9C2F" w14:textId="77777777" w:rsidTr="00DD4B8A">
        <w:tc>
          <w:tcPr>
            <w:tcW w:w="2835" w:type="dxa"/>
            <w:shd w:val="clear" w:color="auto" w:fill="D9E2F3"/>
            <w:vAlign w:val="center"/>
          </w:tcPr>
          <w:p w14:paraId="37BD40B1"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72679CFD"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18793298" w14:textId="77777777" w:rsidTr="00DD4B8A">
        <w:tc>
          <w:tcPr>
            <w:tcW w:w="2835" w:type="dxa"/>
            <w:shd w:val="clear" w:color="auto" w:fill="D9E2F3"/>
            <w:vAlign w:val="center"/>
          </w:tcPr>
          <w:p w14:paraId="41BA7DBB"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A7653CA"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3C490DAA" w14:textId="77777777" w:rsidTr="00DD4B8A">
        <w:tc>
          <w:tcPr>
            <w:tcW w:w="2835" w:type="dxa"/>
            <w:shd w:val="clear" w:color="auto" w:fill="D9E2F3"/>
            <w:vAlign w:val="center"/>
          </w:tcPr>
          <w:p w14:paraId="7C96AC42"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B5B6546"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0C65DB8D" w14:textId="77777777" w:rsidTr="00DD4B8A">
        <w:tc>
          <w:tcPr>
            <w:tcW w:w="2835" w:type="dxa"/>
            <w:shd w:val="clear" w:color="auto" w:fill="D9E2F3"/>
            <w:vAlign w:val="center"/>
          </w:tcPr>
          <w:p w14:paraId="599E076D"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E8FC42E"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4B5BF21B" w14:textId="77777777" w:rsidTr="00DD4B8A">
        <w:tc>
          <w:tcPr>
            <w:tcW w:w="2835" w:type="dxa"/>
            <w:shd w:val="clear" w:color="auto" w:fill="D9E2F3"/>
            <w:vAlign w:val="center"/>
          </w:tcPr>
          <w:p w14:paraId="3AA46499"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B41A26" w14:textId="77777777" w:rsidR="008F6325" w:rsidRPr="00FD1EE4" w:rsidRDefault="008F6325" w:rsidP="008F6325">
            <w:pPr>
              <w:spacing w:before="240" w:after="240"/>
              <w:rPr>
                <w:rFonts w:ascii="GHEA Grapalat" w:eastAsia="GHEA Grapalat" w:hAnsi="GHEA Grapalat" w:cs="GHEA Grapalat"/>
              </w:rPr>
            </w:pPr>
          </w:p>
        </w:tc>
      </w:tr>
    </w:tbl>
    <w:p w14:paraId="2163C888" w14:textId="77777777" w:rsidR="008F6325" w:rsidRPr="00FD1EE4" w:rsidRDefault="008F6325" w:rsidP="006D0D7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F6325" w:rsidRPr="00FD1EE4" w14:paraId="2BDA3695" w14:textId="77777777" w:rsidTr="00DD4B8A">
        <w:trPr>
          <w:trHeight w:val="853"/>
        </w:trPr>
        <w:tc>
          <w:tcPr>
            <w:tcW w:w="2835" w:type="dxa"/>
            <w:vMerge w:val="restart"/>
            <w:shd w:val="clear" w:color="auto" w:fill="D9E2F3"/>
            <w:vAlign w:val="center"/>
          </w:tcPr>
          <w:p w14:paraId="0C10D144"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C38D898"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721A4AAC" w14:textId="77777777" w:rsidTr="00DD4B8A">
        <w:trPr>
          <w:trHeight w:val="850"/>
        </w:trPr>
        <w:tc>
          <w:tcPr>
            <w:tcW w:w="2835" w:type="dxa"/>
            <w:vMerge/>
            <w:shd w:val="clear" w:color="auto" w:fill="D9E2F3"/>
            <w:vAlign w:val="center"/>
          </w:tcPr>
          <w:p w14:paraId="6D6CB33D" w14:textId="77777777" w:rsidR="008F6325" w:rsidRPr="00FD1EE4" w:rsidRDefault="008F6325" w:rsidP="006D0D73">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E252571"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45E5F44F" w14:textId="77777777" w:rsidTr="00DD4B8A">
        <w:trPr>
          <w:trHeight w:val="850"/>
        </w:trPr>
        <w:tc>
          <w:tcPr>
            <w:tcW w:w="2835" w:type="dxa"/>
            <w:vMerge/>
            <w:shd w:val="clear" w:color="auto" w:fill="D9E2F3"/>
            <w:vAlign w:val="center"/>
          </w:tcPr>
          <w:p w14:paraId="75AF949A" w14:textId="77777777" w:rsidR="008F6325" w:rsidRPr="00FD1EE4" w:rsidRDefault="008F6325" w:rsidP="006D0D73">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BE4DC57"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55A1E67A" w14:textId="77777777" w:rsidTr="00DD4B8A">
        <w:trPr>
          <w:trHeight w:val="850"/>
        </w:trPr>
        <w:tc>
          <w:tcPr>
            <w:tcW w:w="2835" w:type="dxa"/>
            <w:vMerge/>
            <w:shd w:val="clear" w:color="auto" w:fill="D9E2F3"/>
            <w:vAlign w:val="center"/>
          </w:tcPr>
          <w:p w14:paraId="21DA5A89" w14:textId="77777777" w:rsidR="008F6325" w:rsidRPr="00FD1EE4" w:rsidRDefault="008F6325" w:rsidP="006D0D73">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0CFF975"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2A527948" w14:textId="77777777" w:rsidTr="00DD4B8A">
        <w:trPr>
          <w:trHeight w:val="850"/>
        </w:trPr>
        <w:tc>
          <w:tcPr>
            <w:tcW w:w="2835" w:type="dxa"/>
            <w:vMerge/>
            <w:shd w:val="clear" w:color="auto" w:fill="D9E2F3"/>
            <w:vAlign w:val="center"/>
          </w:tcPr>
          <w:p w14:paraId="3F13C284" w14:textId="77777777" w:rsidR="008F6325" w:rsidRPr="00FD1EE4" w:rsidRDefault="008F6325" w:rsidP="006D0D73">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41A26E1" w14:textId="77777777" w:rsidR="008F6325" w:rsidRPr="00FD1EE4" w:rsidRDefault="008F6325" w:rsidP="008F6325">
            <w:pPr>
              <w:spacing w:before="240" w:after="240"/>
              <w:rPr>
                <w:rFonts w:ascii="GHEA Grapalat" w:eastAsia="GHEA Grapalat" w:hAnsi="GHEA Grapalat" w:cs="GHEA Grapalat"/>
              </w:rPr>
            </w:pPr>
          </w:p>
        </w:tc>
      </w:tr>
    </w:tbl>
    <w:p w14:paraId="3903763B" w14:textId="77777777" w:rsidR="008F6325" w:rsidRDefault="008F6325" w:rsidP="006D0D7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F6325" w:rsidRPr="00FD1EE4" w14:paraId="56A2127F" w14:textId="77777777" w:rsidTr="00DD4B8A">
        <w:tc>
          <w:tcPr>
            <w:tcW w:w="2835" w:type="dxa"/>
            <w:shd w:val="clear" w:color="auto" w:fill="D9E2F3"/>
            <w:vAlign w:val="center"/>
          </w:tcPr>
          <w:p w14:paraId="54DB7C51"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33D02D3" w14:textId="77777777" w:rsidR="008F6325" w:rsidRPr="00FD1EE4" w:rsidRDefault="008F6325" w:rsidP="008F6325">
            <w:pPr>
              <w:spacing w:before="240" w:after="240"/>
              <w:rPr>
                <w:rFonts w:ascii="GHEA Grapalat" w:eastAsia="GHEA Grapalat" w:hAnsi="GHEA Grapalat" w:cs="GHEA Grapalat"/>
              </w:rPr>
            </w:pPr>
          </w:p>
        </w:tc>
      </w:tr>
      <w:tr w:rsidR="008F6325" w:rsidRPr="00FD1EE4" w14:paraId="47CD59C7" w14:textId="77777777" w:rsidTr="00DD4B8A">
        <w:tc>
          <w:tcPr>
            <w:tcW w:w="2835" w:type="dxa"/>
            <w:shd w:val="clear" w:color="auto" w:fill="D9E2F3"/>
            <w:vAlign w:val="center"/>
          </w:tcPr>
          <w:p w14:paraId="22AC74AC" w14:textId="77777777" w:rsidR="008F6325" w:rsidRPr="00FD1EE4" w:rsidRDefault="008F6325" w:rsidP="006D0D7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D04AF7E" w14:textId="77777777" w:rsidR="008F6325" w:rsidRPr="00FD1EE4" w:rsidRDefault="008F6325" w:rsidP="008F6325">
            <w:pPr>
              <w:spacing w:before="240" w:after="240"/>
              <w:rPr>
                <w:rFonts w:ascii="GHEA Grapalat" w:eastAsia="GHEA Grapalat" w:hAnsi="GHEA Grapalat" w:cs="GHEA Grapalat"/>
              </w:rPr>
            </w:pPr>
          </w:p>
        </w:tc>
      </w:tr>
    </w:tbl>
    <w:p w14:paraId="2BF9FB70" w14:textId="77777777" w:rsidR="008F6325" w:rsidRPr="00FD1EE4" w:rsidRDefault="008F6325" w:rsidP="008F632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2FD0DA" w14:textId="77777777" w:rsidR="008F6325" w:rsidRPr="00FD1EE4" w:rsidRDefault="008F6325" w:rsidP="006D0D73">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356C1AE1" w14:textId="77777777" w:rsidR="008F6325" w:rsidRPr="00FD1EE4" w:rsidRDefault="008F6325"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DD4B8A" w:rsidRPr="00FD1EE4" w14:paraId="0B63F96A" w14:textId="77777777" w:rsidTr="00DD4B8A">
        <w:tc>
          <w:tcPr>
            <w:tcW w:w="9016" w:type="dxa"/>
            <w:shd w:val="clear" w:color="auto" w:fill="DEEAF6"/>
          </w:tcPr>
          <w:p w14:paraId="0F5001DB" w14:textId="77777777" w:rsidR="008F6325" w:rsidRPr="00DD4B8A" w:rsidRDefault="008F6325"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D4B8A" w:rsidRPr="00FD1EE4" w14:paraId="3CA9B8D4" w14:textId="77777777" w:rsidTr="00DD4B8A">
        <w:trPr>
          <w:trHeight w:val="10187"/>
        </w:trPr>
        <w:tc>
          <w:tcPr>
            <w:tcW w:w="9016" w:type="dxa"/>
            <w:shd w:val="clear" w:color="auto" w:fill="auto"/>
          </w:tcPr>
          <w:p w14:paraId="15641C98" w14:textId="77777777" w:rsidR="008F6325" w:rsidRPr="00DD4B8A" w:rsidRDefault="008F6325" w:rsidP="008F6325">
            <w:pPr>
              <w:rPr>
                <w:rFonts w:ascii="GHEA Grapalat" w:eastAsia="GHEA Grapalat" w:hAnsi="GHEA Grapalat" w:cs="GHEA Grapalat"/>
                <w:b/>
                <w:color w:val="000000"/>
              </w:rPr>
            </w:pPr>
          </w:p>
        </w:tc>
      </w:tr>
    </w:tbl>
    <w:p w14:paraId="56246D0A" w14:textId="77777777" w:rsidR="008F6325" w:rsidRPr="00FD1EE4" w:rsidRDefault="008F6325" w:rsidP="008F6325">
      <w:pPr>
        <w:pBdr>
          <w:top w:val="nil"/>
          <w:left w:val="nil"/>
          <w:bottom w:val="nil"/>
          <w:right w:val="nil"/>
          <w:between w:val="nil"/>
        </w:pBdr>
        <w:rPr>
          <w:rFonts w:ascii="GHEA Grapalat" w:eastAsia="GHEA Grapalat" w:hAnsi="GHEA Grapalat" w:cs="GHEA Grapalat"/>
          <w:b/>
          <w:color w:val="000000"/>
        </w:rPr>
      </w:pPr>
    </w:p>
    <w:p w14:paraId="4E77F22C" w14:textId="77777777" w:rsidR="008F6325" w:rsidRPr="00A66FC2" w:rsidRDefault="008F6325" w:rsidP="008F6325">
      <w:pPr>
        <w:pStyle w:val="BodyTextIndent3"/>
        <w:spacing w:line="240" w:lineRule="auto"/>
        <w:jc w:val="right"/>
        <w:rPr>
          <w:rFonts w:ascii="GHEA Grapalat" w:hAnsi="GHEA Grapalat" w:cs="Arial"/>
          <w:b/>
        </w:rPr>
      </w:pPr>
    </w:p>
    <w:p w14:paraId="6A925E25" w14:textId="77777777" w:rsidR="008F6325" w:rsidRDefault="008F6325" w:rsidP="008F6325">
      <w:pPr>
        <w:pStyle w:val="BodyTextIndent3"/>
        <w:spacing w:line="240" w:lineRule="auto"/>
        <w:ind w:firstLine="0"/>
        <w:jc w:val="left"/>
        <w:rPr>
          <w:rFonts w:ascii="GHEA Grapalat" w:hAnsi="GHEA Grapalat"/>
          <w:i/>
          <w:sz w:val="16"/>
          <w:szCs w:val="16"/>
          <w:lang w:val="hy-AM"/>
        </w:rPr>
      </w:pPr>
    </w:p>
    <w:p w14:paraId="0C329B52" w14:textId="77777777" w:rsidR="008F6325" w:rsidRDefault="008F6325" w:rsidP="008F6325">
      <w:pPr>
        <w:pStyle w:val="BodyTextIndent3"/>
        <w:spacing w:line="240" w:lineRule="auto"/>
        <w:ind w:firstLine="0"/>
        <w:jc w:val="left"/>
        <w:rPr>
          <w:rFonts w:ascii="GHEA Grapalat" w:hAnsi="GHEA Grapalat"/>
          <w:i/>
          <w:sz w:val="16"/>
          <w:szCs w:val="16"/>
          <w:lang w:val="hy-AM"/>
        </w:rPr>
      </w:pPr>
    </w:p>
    <w:p w14:paraId="0C7D3F28" w14:textId="77777777" w:rsidR="008F6325" w:rsidRDefault="008F6325" w:rsidP="008F6325">
      <w:pPr>
        <w:pStyle w:val="BodyTextIndent3"/>
        <w:spacing w:line="240" w:lineRule="auto"/>
        <w:ind w:firstLine="0"/>
        <w:jc w:val="left"/>
        <w:rPr>
          <w:rFonts w:ascii="GHEA Grapalat" w:hAnsi="GHEA Grapalat"/>
          <w:i/>
          <w:sz w:val="16"/>
          <w:szCs w:val="16"/>
          <w:lang w:val="hy-AM"/>
        </w:rPr>
      </w:pPr>
    </w:p>
    <w:p w14:paraId="3BEC9502" w14:textId="77777777" w:rsidR="008F6325" w:rsidRDefault="008F6325" w:rsidP="008F6325">
      <w:pPr>
        <w:pStyle w:val="BodyTextIndent3"/>
        <w:spacing w:line="240" w:lineRule="auto"/>
        <w:ind w:firstLine="0"/>
        <w:jc w:val="left"/>
        <w:rPr>
          <w:rFonts w:ascii="GHEA Grapalat" w:hAnsi="GHEA Grapalat"/>
          <w:i/>
          <w:sz w:val="16"/>
          <w:szCs w:val="16"/>
          <w:lang w:val="hy-AM"/>
        </w:rPr>
      </w:pPr>
    </w:p>
    <w:p w14:paraId="7E1D3F65" w14:textId="77777777" w:rsidR="008F6325" w:rsidRDefault="008F6325" w:rsidP="008F6325">
      <w:pPr>
        <w:pStyle w:val="BodyTextIndent3"/>
        <w:spacing w:line="240" w:lineRule="auto"/>
        <w:ind w:firstLine="0"/>
        <w:jc w:val="left"/>
        <w:rPr>
          <w:rFonts w:ascii="GHEA Grapalat" w:hAnsi="GHEA Grapalat"/>
          <w:b/>
          <w:lang w:val="hy-AM"/>
        </w:rPr>
      </w:pPr>
    </w:p>
    <w:p w14:paraId="43160572" w14:textId="77777777" w:rsidR="008F6325" w:rsidRDefault="008F6325" w:rsidP="008F6325">
      <w:pPr>
        <w:pStyle w:val="BodyTextIndent3"/>
        <w:spacing w:line="240" w:lineRule="auto"/>
        <w:ind w:firstLine="0"/>
        <w:jc w:val="left"/>
        <w:rPr>
          <w:rFonts w:ascii="GHEA Grapalat" w:hAnsi="GHEA Grapalat"/>
          <w:b/>
          <w:lang w:val="hy-AM"/>
        </w:rPr>
      </w:pPr>
    </w:p>
    <w:p w14:paraId="3EDBB4B7" w14:textId="77777777" w:rsidR="008F6325" w:rsidRDefault="008F6325" w:rsidP="008F6325">
      <w:pPr>
        <w:pStyle w:val="BodyTextIndent3"/>
        <w:spacing w:line="240" w:lineRule="auto"/>
        <w:ind w:firstLine="0"/>
        <w:jc w:val="left"/>
        <w:rPr>
          <w:rFonts w:ascii="GHEA Grapalat" w:hAnsi="GHEA Grapalat"/>
          <w:b/>
          <w:lang w:val="hy-AM"/>
        </w:rPr>
      </w:pPr>
    </w:p>
    <w:p w14:paraId="0DB0A334" w14:textId="77777777" w:rsidR="008F6325" w:rsidRDefault="008F6325" w:rsidP="008F6325">
      <w:pPr>
        <w:pStyle w:val="BodyTextIndent3"/>
        <w:spacing w:line="240" w:lineRule="auto"/>
        <w:ind w:firstLine="0"/>
        <w:jc w:val="left"/>
        <w:rPr>
          <w:rFonts w:ascii="GHEA Grapalat" w:hAnsi="GHEA Grapalat"/>
          <w:b/>
          <w:lang w:val="hy-AM"/>
        </w:rPr>
      </w:pPr>
    </w:p>
    <w:p w14:paraId="4C71C9BF" w14:textId="77777777" w:rsidR="008F6325" w:rsidRDefault="008F6325" w:rsidP="008F6325">
      <w:pPr>
        <w:spacing w:line="360" w:lineRule="auto"/>
        <w:jc w:val="center"/>
        <w:rPr>
          <w:rFonts w:ascii="GHEA Grapalat" w:eastAsia="GHEA Grapalat" w:hAnsi="GHEA Grapalat" w:cs="GHEA Grapalat"/>
          <w:b/>
        </w:rPr>
      </w:pPr>
    </w:p>
    <w:p w14:paraId="445585A5" w14:textId="77777777" w:rsidR="008F6325" w:rsidRDefault="008F6325" w:rsidP="008F6325">
      <w:pPr>
        <w:spacing w:line="360" w:lineRule="auto"/>
        <w:jc w:val="center"/>
        <w:rPr>
          <w:rFonts w:ascii="GHEA Grapalat" w:eastAsia="GHEA Grapalat" w:hAnsi="GHEA Grapalat" w:cs="GHEA Grapalat"/>
          <w:b/>
        </w:rPr>
      </w:pPr>
    </w:p>
    <w:p w14:paraId="1FF4DBF1" w14:textId="77777777" w:rsidR="008F6325" w:rsidRDefault="008F6325" w:rsidP="008F632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0FA66D98" w14:textId="77777777" w:rsidR="008F6325" w:rsidRDefault="008F6325" w:rsidP="008F632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EC706CE" w14:textId="77777777" w:rsidR="008F6325" w:rsidRDefault="008F6325" w:rsidP="006D0D73">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45CFB95" w14:textId="77777777" w:rsidR="008F6325" w:rsidRPr="00FA6936" w:rsidRDefault="008F6325" w:rsidP="006D0D7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6E2C4896" w14:textId="77777777" w:rsidR="008F6325" w:rsidRPr="00FA6936" w:rsidRDefault="008F6325" w:rsidP="006D0D73">
      <w:pPr>
        <w:numPr>
          <w:ilvl w:val="1"/>
          <w:numId w:val="9"/>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33E98AF1" w14:textId="77777777" w:rsidR="008F6325" w:rsidRDefault="008F6325" w:rsidP="006D0D73">
      <w:pPr>
        <w:numPr>
          <w:ilvl w:val="1"/>
          <w:numId w:val="9"/>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2184217C" w14:textId="77777777" w:rsidR="008F6325" w:rsidRDefault="008F6325" w:rsidP="008F6325">
      <w:pPr>
        <w:spacing w:line="276" w:lineRule="auto"/>
        <w:ind w:firstLine="567"/>
        <w:jc w:val="both"/>
        <w:rPr>
          <w:rFonts w:ascii="GHEA Grapalat" w:eastAsia="GHEA Grapalat" w:hAnsi="GHEA Grapalat" w:cs="GHEA Grapalat"/>
        </w:rPr>
      </w:pPr>
    </w:p>
    <w:p w14:paraId="65055508" w14:textId="77777777" w:rsidR="008F6325" w:rsidRDefault="008F6325" w:rsidP="006D0D73">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189BFC95" w14:textId="77777777" w:rsidR="008F6325" w:rsidRDefault="008F6325" w:rsidP="006D0D7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3335B074" w14:textId="77777777" w:rsidR="008F6325" w:rsidRDefault="008F6325" w:rsidP="006D0D7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2DBF2131" w14:textId="77777777" w:rsidR="008F6325" w:rsidRDefault="008F6325" w:rsidP="006D0D7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869207B" w14:textId="77777777" w:rsidR="008F6325" w:rsidRDefault="008F6325" w:rsidP="008F6325">
      <w:pPr>
        <w:pBdr>
          <w:top w:val="nil"/>
          <w:left w:val="nil"/>
          <w:bottom w:val="nil"/>
          <w:right w:val="nil"/>
          <w:between w:val="nil"/>
        </w:pBdr>
        <w:spacing w:line="360" w:lineRule="auto"/>
        <w:ind w:firstLine="567"/>
        <w:jc w:val="both"/>
        <w:rPr>
          <w:rFonts w:ascii="GHEA Grapalat" w:eastAsia="GHEA Grapalat" w:hAnsi="GHEA Grapalat" w:cs="GHEA Grapalat"/>
        </w:rPr>
      </w:pPr>
    </w:p>
    <w:p w14:paraId="140FD3B2" w14:textId="77777777" w:rsidR="008F6325" w:rsidRDefault="008F6325" w:rsidP="006D0D73">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3E39124E" w14:textId="77777777" w:rsidR="008F6325" w:rsidRDefault="008F6325" w:rsidP="006D0D7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2E800E7B" w14:textId="77777777" w:rsidR="008F6325" w:rsidRDefault="008F6325" w:rsidP="006D0D7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01B85DDA" w14:textId="77777777" w:rsidR="008F6325" w:rsidRDefault="008F6325"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8F52D85" w14:textId="77777777" w:rsidR="008F6325" w:rsidRDefault="008F6325" w:rsidP="006D0D73">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10DFF913" w14:textId="77777777" w:rsidR="008F6325" w:rsidRDefault="008F6325" w:rsidP="006D0D7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B630964" w14:textId="77777777" w:rsidR="008F6325" w:rsidRDefault="008F6325" w:rsidP="006D0D7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16C4A13" w14:textId="77777777" w:rsidR="008F6325" w:rsidRDefault="008F6325" w:rsidP="006D0D7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52628169" w14:textId="77777777" w:rsidR="008F6325" w:rsidRDefault="008F6325" w:rsidP="006D0D7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280B7010" w14:textId="77777777" w:rsidR="008F6325" w:rsidRDefault="008F6325" w:rsidP="006D0D7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Pr>
          <w:rFonts w:ascii="GHEA Grapalat" w:eastAsia="GHEA Grapalat" w:hAnsi="GHEA Grapalat" w:cs="GHEA Grapalat"/>
        </w:rPr>
        <w:t>կազմակերպությունների)»</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59D6E443" w14:textId="77777777" w:rsidR="008F6325" w:rsidRPr="008C104F" w:rsidRDefault="008F6325"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Pr>
          <w:rFonts w:ascii="GHEA Grapalat" w:eastAsia="GHEA Grapalat" w:hAnsi="GHEA Grapalat" w:cs="GHEA Grapalat"/>
        </w:rPr>
        <w:t>մասնակցություն)։</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23FFBF00" w14:textId="77777777" w:rsidR="008F6325" w:rsidRPr="008C104F" w:rsidRDefault="008F6325"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54F229E" w14:textId="77777777" w:rsidR="008F6325" w:rsidRPr="008C104F" w:rsidRDefault="008F6325"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67EFC30A" w14:textId="77777777" w:rsidR="008F6325" w:rsidRPr="008C104F" w:rsidRDefault="008F6325" w:rsidP="006D0D7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Pr>
          <w:rFonts w:ascii="GHEA Grapalat" w:eastAsia="GHEA Grapalat" w:hAnsi="GHEA Grapalat" w:cs="GHEA Grapalat"/>
        </w:rPr>
        <w:t>համար)»</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741A46F3" w14:textId="77777777" w:rsidR="008F6325" w:rsidRPr="008C104F" w:rsidRDefault="008F6325"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2F20BCD5" w14:textId="77777777" w:rsidR="008F6325" w:rsidRPr="008C104F" w:rsidRDefault="008F6325"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5F9083B" w14:textId="77777777" w:rsidR="008F6325" w:rsidRPr="008C104F" w:rsidRDefault="008F6325"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0DBD728A" w14:textId="77777777" w:rsidR="008F6325" w:rsidRPr="008C104F" w:rsidRDefault="008F6325"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37DFC6F7" w14:textId="77777777" w:rsidR="008F6325" w:rsidRPr="008C104F" w:rsidRDefault="008F6325"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1EE0B95D" w14:textId="77777777" w:rsidR="008F6325" w:rsidRDefault="008F6325" w:rsidP="006D0D7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2E33F123" w14:textId="77777777" w:rsidR="008F6325" w:rsidRDefault="008F6325" w:rsidP="006D0D7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9B6A914" w14:textId="77777777" w:rsidR="008F6325" w:rsidRDefault="008F6325"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F81242F" w14:textId="77777777" w:rsidR="008F6325" w:rsidRDefault="008F6325" w:rsidP="006D0D73">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6855D03A" w14:textId="77777777" w:rsidR="008F6325" w:rsidRDefault="008F6325" w:rsidP="006D0D7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3F2220E7" w14:textId="77777777" w:rsidR="008F6325" w:rsidRDefault="008F6325" w:rsidP="006D0D7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1B5523F9" w14:textId="77777777" w:rsidR="008F6325" w:rsidRPr="005B15D8" w:rsidRDefault="008F6325" w:rsidP="006D0D7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2C51CA12" w14:textId="77777777" w:rsidR="008F6325" w:rsidRDefault="008F6325"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58C1DA5F" w14:textId="77777777" w:rsidR="008F6325" w:rsidRPr="00FA6936" w:rsidRDefault="008F6325" w:rsidP="006D0D73">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1FE35371" w14:textId="77777777" w:rsidR="008F6325" w:rsidRPr="00FA6936" w:rsidRDefault="008F6325" w:rsidP="006D0D73">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6F04E339" w14:textId="77777777" w:rsidR="008F6325" w:rsidRPr="00FA6936" w:rsidRDefault="008F6325" w:rsidP="008F6325">
      <w:pPr>
        <w:pStyle w:val="BodyTextIndent3"/>
        <w:spacing w:line="240" w:lineRule="auto"/>
        <w:ind w:left="360" w:firstLine="0"/>
        <w:rPr>
          <w:rFonts w:ascii="GHEA Grapalat" w:hAnsi="GHEA Grapalat" w:cs="Sylfaen"/>
          <w:i/>
          <w:sz w:val="16"/>
          <w:szCs w:val="16"/>
          <w:lang w:val="hy-AM" w:eastAsia="ru-RU"/>
        </w:rPr>
      </w:pPr>
    </w:p>
    <w:p w14:paraId="298E055C" w14:textId="77777777" w:rsidR="008F6325" w:rsidRPr="00FA6936" w:rsidRDefault="008F6325" w:rsidP="008F6325">
      <w:pPr>
        <w:pStyle w:val="BodyTextIndent3"/>
        <w:spacing w:line="240" w:lineRule="auto"/>
        <w:ind w:left="360" w:firstLine="0"/>
        <w:rPr>
          <w:rFonts w:ascii="GHEA Grapalat" w:hAnsi="GHEA Grapalat" w:cs="Sylfaen"/>
          <w:i/>
          <w:sz w:val="16"/>
          <w:szCs w:val="16"/>
          <w:lang w:val="hy-AM" w:eastAsia="ru-RU"/>
        </w:rPr>
      </w:pPr>
    </w:p>
    <w:p w14:paraId="48705371" w14:textId="77777777" w:rsidR="008F6325" w:rsidRPr="00FA6936" w:rsidRDefault="008F6325" w:rsidP="008F6325">
      <w:pPr>
        <w:pStyle w:val="BodyTextIndent3"/>
        <w:spacing w:line="240" w:lineRule="auto"/>
        <w:ind w:left="360" w:firstLine="0"/>
        <w:rPr>
          <w:rFonts w:ascii="GHEA Grapalat" w:hAnsi="GHEA Grapalat" w:cs="Sylfaen"/>
          <w:i/>
          <w:sz w:val="16"/>
          <w:szCs w:val="16"/>
          <w:lang w:val="hy-AM" w:eastAsia="ru-RU"/>
        </w:rPr>
      </w:pPr>
    </w:p>
    <w:p w14:paraId="183DF8A9" w14:textId="77777777" w:rsidR="008F6325" w:rsidRPr="00FA6936" w:rsidRDefault="008F6325" w:rsidP="008F6325">
      <w:pPr>
        <w:pStyle w:val="BodyTextIndent3"/>
        <w:spacing w:line="240" w:lineRule="auto"/>
        <w:ind w:left="360" w:firstLine="0"/>
        <w:rPr>
          <w:rFonts w:ascii="GHEA Grapalat" w:hAnsi="GHEA Grapalat" w:cs="Sylfaen"/>
          <w:i/>
          <w:sz w:val="16"/>
          <w:szCs w:val="16"/>
          <w:lang w:val="hy-AM" w:eastAsia="ru-RU"/>
        </w:rPr>
      </w:pPr>
    </w:p>
    <w:p w14:paraId="1C79205F" w14:textId="77777777" w:rsidR="008F6325" w:rsidRPr="00FA6936" w:rsidRDefault="008F6325" w:rsidP="008F6325">
      <w:pPr>
        <w:pStyle w:val="BodyTextIndent3"/>
        <w:spacing w:line="240" w:lineRule="auto"/>
        <w:ind w:left="360" w:firstLine="0"/>
        <w:rPr>
          <w:rFonts w:ascii="GHEA Grapalat" w:hAnsi="GHEA Grapalat" w:cs="Sylfaen"/>
          <w:i/>
          <w:sz w:val="16"/>
          <w:szCs w:val="16"/>
          <w:lang w:val="hy-AM" w:eastAsia="ru-RU"/>
        </w:rPr>
      </w:pPr>
    </w:p>
    <w:p w14:paraId="6DDBA018" w14:textId="77777777" w:rsidR="008F6325" w:rsidRPr="00FA6936" w:rsidRDefault="008F6325" w:rsidP="008F6325">
      <w:pPr>
        <w:pStyle w:val="BodyTextIndent3"/>
        <w:spacing w:line="240" w:lineRule="auto"/>
        <w:ind w:left="360" w:firstLine="0"/>
        <w:rPr>
          <w:rFonts w:ascii="GHEA Grapalat" w:hAnsi="GHEA Grapalat" w:cs="Sylfaen"/>
          <w:i/>
          <w:sz w:val="16"/>
          <w:szCs w:val="16"/>
          <w:lang w:val="hy-AM" w:eastAsia="ru-RU"/>
        </w:rPr>
      </w:pPr>
    </w:p>
    <w:p w14:paraId="1D99B2C8" w14:textId="77777777" w:rsidR="008F6325" w:rsidRPr="00FA6936" w:rsidRDefault="008F6325" w:rsidP="008F6325">
      <w:pPr>
        <w:pStyle w:val="BodyTextIndent3"/>
        <w:spacing w:line="240" w:lineRule="auto"/>
        <w:ind w:left="360" w:firstLine="0"/>
        <w:rPr>
          <w:rFonts w:ascii="GHEA Grapalat" w:hAnsi="GHEA Grapalat" w:cs="Sylfaen"/>
          <w:i/>
          <w:sz w:val="16"/>
          <w:szCs w:val="16"/>
          <w:lang w:val="hy-AM" w:eastAsia="ru-RU"/>
        </w:rPr>
      </w:pPr>
    </w:p>
    <w:p w14:paraId="2C6C5216" w14:textId="77777777" w:rsidR="008F6325" w:rsidRPr="00FA6936" w:rsidRDefault="008F6325" w:rsidP="008F6325">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295EF02" w14:textId="77777777" w:rsidR="008F6325" w:rsidRPr="00A66FC2" w:rsidRDefault="008F6325" w:rsidP="008F6325">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FA6936" w:rsidRPr="00FA6936">
        <w:rPr>
          <w:rFonts w:ascii="GHEA Grapalat" w:hAnsi="GHEA Grapalat"/>
          <w:i/>
          <w:sz w:val="16"/>
          <w:szCs w:val="16"/>
          <w:lang w:val="hy-AM"/>
        </w:rPr>
        <w:t>ւմը, ինչպես նաև եթե մասնակիցը անհատ ձեռնարկատեր է</w:t>
      </w:r>
      <w:r w:rsidRPr="00FA6936">
        <w:rPr>
          <w:rFonts w:ascii="GHEA Grapalat" w:hAnsi="GHEA Grapalat"/>
          <w:i/>
          <w:sz w:val="16"/>
          <w:szCs w:val="16"/>
          <w:lang w:val="hy-AM"/>
        </w:rPr>
        <w:t xml:space="preserve"> կամ ֆիզիկական անձ։</w:t>
      </w:r>
    </w:p>
    <w:p w14:paraId="5CFEF179" w14:textId="77777777" w:rsidR="008F6325" w:rsidRPr="0039302D" w:rsidRDefault="008F6325" w:rsidP="00CE3A99">
      <w:pPr>
        <w:jc w:val="both"/>
        <w:rPr>
          <w:rFonts w:ascii="GHEA Grapalat" w:hAnsi="GHEA Grapalat" w:cs="Sylfaen"/>
          <w:sz w:val="20"/>
          <w:lang w:val="hy-AM"/>
        </w:rPr>
      </w:pPr>
    </w:p>
  </w:footnote>
  <w:footnote w:id="10">
    <w:p w14:paraId="3B828F51" w14:textId="77777777" w:rsidR="00091EBC" w:rsidRPr="001E7733" w:rsidRDefault="00091EBC" w:rsidP="00B2572B">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1AC0E088" w14:textId="77777777" w:rsidR="00091EBC" w:rsidRPr="0015088E" w:rsidRDefault="00091EBC"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00D13A81">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74728D88" w14:textId="77777777" w:rsidR="00091EBC" w:rsidRPr="001E7733" w:rsidDel="00856FDE" w:rsidRDefault="00091EBC" w:rsidP="00B2572B">
      <w:pPr>
        <w:pStyle w:val="FootnoteText"/>
        <w:rPr>
          <w:del w:id="9" w:author="User" w:date="2019-05-26T09:57:00Z"/>
          <w:i/>
          <w:lang w:val="af-ZA"/>
        </w:rPr>
      </w:pPr>
    </w:p>
  </w:footnote>
  <w:footnote w:id="11">
    <w:p w14:paraId="69AC8939" w14:textId="77777777" w:rsidR="00606ACC" w:rsidRPr="00DF6AA5" w:rsidRDefault="002413DC" w:rsidP="00606ACC">
      <w:pPr>
        <w:pStyle w:val="FootnoteText"/>
        <w:jc w:val="both"/>
        <w:rPr>
          <w:rFonts w:ascii="Times New Roman" w:hAnsi="Times New Roman"/>
          <w:vertAlign w:val="superscript"/>
          <w:lang w:val="af-ZA"/>
        </w:rPr>
      </w:pPr>
      <w:r>
        <w:rPr>
          <w:vertAlign w:val="superscript"/>
          <w:lang w:val="af-ZA"/>
        </w:rPr>
        <w:t>16</w:t>
      </w:r>
      <w:r w:rsidR="00606ACC" w:rsidRPr="00606ACC">
        <w:rPr>
          <w:rFonts w:ascii="GHEA Grapalat" w:hAnsi="GHEA Grapalat"/>
          <w:i/>
          <w:sz w:val="16"/>
          <w:szCs w:val="24"/>
          <w:lang w:val="hy-AM" w:eastAsia="en-US"/>
        </w:rPr>
        <w:t xml:space="preserve"> </w:t>
      </w:r>
      <w:r w:rsidR="00E23C14" w:rsidRPr="00B67724">
        <w:rPr>
          <w:rFonts w:ascii="GHEA Grapalat" w:hAnsi="GHEA Grapalat"/>
          <w:i/>
          <w:sz w:val="16"/>
          <w:szCs w:val="24"/>
          <w:lang w:val="en-US" w:eastAsia="en-US"/>
        </w:rPr>
        <w:t>Հանվում</w:t>
      </w:r>
      <w:r w:rsidR="00E23C14" w:rsidRPr="004407CD">
        <w:rPr>
          <w:rFonts w:ascii="GHEA Grapalat" w:hAnsi="GHEA Grapalat"/>
          <w:i/>
          <w:sz w:val="16"/>
          <w:szCs w:val="24"/>
          <w:lang w:val="af-ZA" w:eastAsia="en-US"/>
        </w:rPr>
        <w:t xml:space="preserve"> </w:t>
      </w:r>
      <w:r w:rsidR="00E23C14" w:rsidRPr="00B67724">
        <w:rPr>
          <w:rFonts w:ascii="GHEA Grapalat" w:hAnsi="GHEA Grapalat"/>
          <w:i/>
          <w:sz w:val="16"/>
          <w:szCs w:val="24"/>
          <w:lang w:val="en-US" w:eastAsia="en-US"/>
        </w:rPr>
        <w:t>է</w:t>
      </w:r>
      <w:r w:rsidR="00E23C14" w:rsidRPr="004407CD">
        <w:rPr>
          <w:rFonts w:ascii="GHEA Grapalat" w:hAnsi="GHEA Grapalat"/>
          <w:i/>
          <w:sz w:val="16"/>
          <w:szCs w:val="24"/>
          <w:lang w:val="af-ZA" w:eastAsia="en-US"/>
        </w:rPr>
        <w:t xml:space="preserve"> </w:t>
      </w:r>
      <w:r w:rsidR="00E23C14" w:rsidRPr="00B67724">
        <w:rPr>
          <w:rFonts w:ascii="GHEA Grapalat" w:hAnsi="GHEA Grapalat"/>
          <w:i/>
          <w:sz w:val="16"/>
          <w:szCs w:val="24"/>
          <w:lang w:val="en-US" w:eastAsia="en-US"/>
        </w:rPr>
        <w:t>պայմանագրից</w:t>
      </w:r>
      <w:r w:rsidR="00E23C14" w:rsidRPr="004407CD">
        <w:rPr>
          <w:rFonts w:ascii="GHEA Grapalat" w:hAnsi="GHEA Grapalat"/>
          <w:i/>
          <w:sz w:val="16"/>
          <w:szCs w:val="24"/>
          <w:lang w:val="af-ZA" w:eastAsia="en-US"/>
        </w:rPr>
        <w:t xml:space="preserve">, </w:t>
      </w:r>
      <w:r w:rsidR="00E23C14" w:rsidRPr="00B67724">
        <w:rPr>
          <w:rFonts w:ascii="GHEA Grapalat" w:hAnsi="GHEA Grapalat"/>
          <w:i/>
          <w:sz w:val="16"/>
          <w:szCs w:val="24"/>
          <w:lang w:val="en-US" w:eastAsia="en-US"/>
        </w:rPr>
        <w:t>եթե</w:t>
      </w:r>
      <w:r w:rsidR="00E23C14" w:rsidRPr="004407CD">
        <w:rPr>
          <w:rFonts w:ascii="GHEA Grapalat" w:hAnsi="GHEA Grapalat"/>
          <w:i/>
          <w:sz w:val="16"/>
          <w:szCs w:val="24"/>
          <w:lang w:val="af-ZA" w:eastAsia="en-US"/>
        </w:rPr>
        <w:t xml:space="preserve"> </w:t>
      </w:r>
      <w:r w:rsidR="00E23C14" w:rsidRPr="00B67724">
        <w:rPr>
          <w:rFonts w:ascii="GHEA Grapalat" w:hAnsi="GHEA Grapalat"/>
          <w:i/>
          <w:sz w:val="16"/>
          <w:szCs w:val="24"/>
          <w:lang w:val="en-US" w:eastAsia="en-US"/>
        </w:rPr>
        <w:t>մատուցվելիք</w:t>
      </w:r>
      <w:r w:rsidR="00E23C14" w:rsidRPr="004407CD">
        <w:rPr>
          <w:rFonts w:ascii="GHEA Grapalat" w:hAnsi="GHEA Grapalat"/>
          <w:i/>
          <w:sz w:val="16"/>
          <w:szCs w:val="24"/>
          <w:lang w:val="af-ZA" w:eastAsia="en-US"/>
        </w:rPr>
        <w:t xml:space="preserve"> </w:t>
      </w:r>
      <w:r w:rsidR="00E23C14" w:rsidRPr="00B67724">
        <w:rPr>
          <w:rFonts w:ascii="GHEA Grapalat" w:hAnsi="GHEA Grapalat"/>
          <w:i/>
          <w:sz w:val="16"/>
          <w:szCs w:val="24"/>
          <w:lang w:val="en-US" w:eastAsia="en-US"/>
        </w:rPr>
        <w:t>ծառայությունը</w:t>
      </w:r>
      <w:r w:rsidR="00E23C14" w:rsidRPr="004407CD">
        <w:rPr>
          <w:rFonts w:ascii="GHEA Grapalat" w:hAnsi="GHEA Grapalat"/>
          <w:i/>
          <w:sz w:val="16"/>
          <w:szCs w:val="24"/>
          <w:lang w:val="af-ZA" w:eastAsia="en-US"/>
        </w:rPr>
        <w:t xml:space="preserve"> </w:t>
      </w:r>
      <w:r w:rsidR="00E23C14" w:rsidRPr="00B67724">
        <w:rPr>
          <w:rFonts w:ascii="GHEA Grapalat" w:hAnsi="GHEA Grapalat"/>
          <w:i/>
          <w:sz w:val="16"/>
          <w:szCs w:val="24"/>
          <w:lang w:val="en-US" w:eastAsia="en-US"/>
        </w:rPr>
        <w:t>չի</w:t>
      </w:r>
      <w:r w:rsidR="00E23C14" w:rsidRPr="004407CD">
        <w:rPr>
          <w:rFonts w:ascii="GHEA Grapalat" w:hAnsi="GHEA Grapalat"/>
          <w:i/>
          <w:sz w:val="16"/>
          <w:szCs w:val="24"/>
          <w:lang w:val="af-ZA" w:eastAsia="en-US"/>
        </w:rPr>
        <w:t xml:space="preserve"> </w:t>
      </w:r>
      <w:r w:rsidR="00E23C14" w:rsidRPr="00B67724">
        <w:rPr>
          <w:rFonts w:ascii="GHEA Grapalat" w:hAnsi="GHEA Grapalat"/>
          <w:i/>
          <w:sz w:val="16"/>
          <w:szCs w:val="24"/>
          <w:lang w:val="en-US" w:eastAsia="en-US"/>
        </w:rPr>
        <w:t>վերաբերում</w:t>
      </w:r>
      <w:r w:rsidR="00E23C14" w:rsidRPr="004407CD">
        <w:rPr>
          <w:rFonts w:ascii="GHEA Grapalat" w:hAnsi="GHEA Grapalat"/>
          <w:i/>
          <w:sz w:val="16"/>
          <w:szCs w:val="24"/>
          <w:lang w:val="af-ZA" w:eastAsia="en-US"/>
        </w:rPr>
        <w:t xml:space="preserve"> </w:t>
      </w:r>
      <w:r w:rsidR="00E23C14" w:rsidRPr="00B67724">
        <w:rPr>
          <w:rFonts w:ascii="GHEA Grapalat" w:hAnsi="GHEA Grapalat"/>
          <w:i/>
          <w:sz w:val="16"/>
          <w:szCs w:val="24"/>
          <w:lang w:val="en-US" w:eastAsia="en-US"/>
        </w:rPr>
        <w:t>շինարարական</w:t>
      </w:r>
      <w:r w:rsidR="00E23C14" w:rsidRPr="004407CD">
        <w:rPr>
          <w:rFonts w:ascii="GHEA Grapalat" w:hAnsi="GHEA Grapalat"/>
          <w:i/>
          <w:sz w:val="16"/>
          <w:szCs w:val="24"/>
          <w:lang w:val="af-ZA" w:eastAsia="en-US"/>
        </w:rPr>
        <w:t xml:space="preserve"> </w:t>
      </w:r>
      <w:r w:rsidR="00E23C14" w:rsidRPr="00B67724">
        <w:rPr>
          <w:rFonts w:ascii="GHEA Grapalat" w:hAnsi="GHEA Grapalat"/>
          <w:i/>
          <w:sz w:val="16"/>
          <w:szCs w:val="24"/>
          <w:lang w:val="en-US" w:eastAsia="en-US"/>
        </w:rPr>
        <w:t>ծրագրերի</w:t>
      </w:r>
      <w:r w:rsidR="00E23C14" w:rsidRPr="004407CD">
        <w:rPr>
          <w:rFonts w:ascii="GHEA Grapalat" w:hAnsi="GHEA Grapalat"/>
          <w:i/>
          <w:sz w:val="16"/>
          <w:szCs w:val="24"/>
          <w:lang w:val="af-ZA" w:eastAsia="en-US"/>
        </w:rPr>
        <w:t xml:space="preserve"> </w:t>
      </w:r>
      <w:r w:rsidR="00E23C14" w:rsidRPr="00B67724">
        <w:rPr>
          <w:rFonts w:ascii="GHEA Grapalat" w:hAnsi="GHEA Grapalat"/>
          <w:i/>
          <w:sz w:val="16"/>
          <w:szCs w:val="24"/>
          <w:lang w:val="en-US" w:eastAsia="en-US"/>
        </w:rPr>
        <w:t>կատարման</w:t>
      </w:r>
      <w:r w:rsidR="00E23C14" w:rsidRPr="004407CD">
        <w:rPr>
          <w:rFonts w:ascii="GHEA Grapalat" w:hAnsi="GHEA Grapalat"/>
          <w:i/>
          <w:sz w:val="16"/>
          <w:szCs w:val="24"/>
          <w:lang w:val="af-ZA" w:eastAsia="en-US"/>
        </w:rPr>
        <w:t xml:space="preserve"> </w:t>
      </w:r>
      <w:r w:rsidR="00E23C14" w:rsidRPr="00B67724">
        <w:rPr>
          <w:rFonts w:ascii="GHEA Grapalat" w:hAnsi="GHEA Grapalat"/>
          <w:i/>
          <w:sz w:val="16"/>
          <w:szCs w:val="24"/>
          <w:lang w:val="en-US" w:eastAsia="en-US"/>
        </w:rPr>
        <w:t>համար</w:t>
      </w:r>
      <w:r w:rsidR="00E23C14" w:rsidRPr="004407CD">
        <w:rPr>
          <w:rFonts w:ascii="GHEA Grapalat" w:hAnsi="GHEA Grapalat"/>
          <w:i/>
          <w:sz w:val="16"/>
          <w:szCs w:val="24"/>
          <w:lang w:val="af-ZA" w:eastAsia="en-US"/>
        </w:rPr>
        <w:t xml:space="preserve"> </w:t>
      </w:r>
      <w:r w:rsidR="00E23C14" w:rsidRPr="00B67724">
        <w:rPr>
          <w:rFonts w:ascii="GHEA Grapalat" w:hAnsi="GHEA Grapalat"/>
          <w:i/>
          <w:sz w:val="16"/>
          <w:szCs w:val="24"/>
          <w:lang w:val="en-US" w:eastAsia="en-US"/>
        </w:rPr>
        <w:t>անհրաժեշտ</w:t>
      </w:r>
      <w:r w:rsidR="00606ACC" w:rsidRPr="00DF6AA5">
        <w:rPr>
          <w:rFonts w:ascii="GHEA Grapalat" w:hAnsi="GHEA Grapalat"/>
          <w:i/>
          <w:sz w:val="16"/>
          <w:szCs w:val="24"/>
          <w:lang w:val="af-ZA" w:eastAsia="en-US"/>
        </w:rPr>
        <w:t xml:space="preserve"> </w:t>
      </w:r>
      <w:r w:rsidR="00606ACC">
        <w:rPr>
          <w:rFonts w:ascii="GHEA Grapalat" w:hAnsi="GHEA Grapalat"/>
          <w:i/>
          <w:sz w:val="16"/>
          <w:szCs w:val="24"/>
          <w:lang w:val="en-US" w:eastAsia="en-US"/>
        </w:rPr>
        <w:t>նախագծային</w:t>
      </w:r>
      <w:r w:rsidR="00606ACC" w:rsidRPr="00DF6AA5">
        <w:rPr>
          <w:rFonts w:ascii="GHEA Grapalat" w:hAnsi="GHEA Grapalat"/>
          <w:i/>
          <w:sz w:val="16"/>
          <w:szCs w:val="24"/>
          <w:lang w:val="af-ZA" w:eastAsia="en-US"/>
        </w:rPr>
        <w:t xml:space="preserve"> </w:t>
      </w:r>
      <w:r w:rsidR="00606ACC">
        <w:rPr>
          <w:rFonts w:ascii="GHEA Grapalat" w:hAnsi="GHEA Grapalat"/>
          <w:i/>
          <w:sz w:val="16"/>
          <w:szCs w:val="24"/>
          <w:lang w:val="en-US" w:eastAsia="en-US"/>
        </w:rPr>
        <w:t>փաս</w:t>
      </w:r>
      <w:r w:rsidR="00FC2BFC">
        <w:rPr>
          <w:rFonts w:ascii="GHEA Grapalat" w:hAnsi="GHEA Grapalat"/>
          <w:i/>
          <w:sz w:val="16"/>
          <w:szCs w:val="24"/>
          <w:lang w:val="en-US" w:eastAsia="en-US"/>
        </w:rPr>
        <w:t>տ</w:t>
      </w:r>
      <w:r w:rsidR="00606ACC">
        <w:rPr>
          <w:rFonts w:ascii="GHEA Grapalat" w:hAnsi="GHEA Grapalat"/>
          <w:i/>
          <w:sz w:val="16"/>
          <w:szCs w:val="24"/>
          <w:lang w:val="en-US" w:eastAsia="en-US"/>
        </w:rPr>
        <w:t>աթղթերի</w:t>
      </w:r>
      <w:r w:rsidR="00606ACC" w:rsidRPr="00DF6AA5">
        <w:rPr>
          <w:rFonts w:ascii="GHEA Grapalat" w:hAnsi="GHEA Grapalat"/>
          <w:i/>
          <w:sz w:val="16"/>
          <w:szCs w:val="24"/>
          <w:lang w:val="af-ZA" w:eastAsia="en-US"/>
        </w:rPr>
        <w:t xml:space="preserve"> </w:t>
      </w:r>
      <w:r w:rsidR="00606ACC">
        <w:rPr>
          <w:rFonts w:ascii="GHEA Grapalat" w:hAnsi="GHEA Grapalat"/>
          <w:i/>
          <w:sz w:val="16"/>
          <w:szCs w:val="24"/>
          <w:lang w:val="en-US" w:eastAsia="en-US"/>
        </w:rPr>
        <w:t>քաղաքաշինական</w:t>
      </w:r>
      <w:r w:rsidR="00606ACC" w:rsidRPr="00DF6AA5">
        <w:rPr>
          <w:rFonts w:ascii="GHEA Grapalat" w:hAnsi="GHEA Grapalat"/>
          <w:i/>
          <w:sz w:val="16"/>
          <w:szCs w:val="24"/>
          <w:lang w:val="af-ZA" w:eastAsia="en-US"/>
        </w:rPr>
        <w:t xml:space="preserve"> </w:t>
      </w:r>
      <w:r w:rsidR="00606ACC">
        <w:rPr>
          <w:rFonts w:ascii="GHEA Grapalat" w:hAnsi="GHEA Grapalat"/>
          <w:i/>
          <w:sz w:val="16"/>
          <w:szCs w:val="24"/>
          <w:lang w:val="en-US" w:eastAsia="en-US"/>
        </w:rPr>
        <w:t>փորձաքննության</w:t>
      </w:r>
      <w:r w:rsidR="00606ACC" w:rsidRPr="00DF6AA5">
        <w:rPr>
          <w:rFonts w:ascii="GHEA Grapalat" w:hAnsi="GHEA Grapalat"/>
          <w:i/>
          <w:sz w:val="16"/>
          <w:szCs w:val="24"/>
          <w:lang w:val="af-ZA" w:eastAsia="en-US"/>
        </w:rPr>
        <w:t xml:space="preserve"> </w:t>
      </w:r>
      <w:r w:rsidR="00E23C14">
        <w:rPr>
          <w:rFonts w:ascii="GHEA Grapalat" w:hAnsi="GHEA Grapalat"/>
          <w:i/>
          <w:sz w:val="16"/>
          <w:szCs w:val="24"/>
          <w:lang w:val="en-US" w:eastAsia="en-US"/>
        </w:rPr>
        <w:t>իրականացմանը</w:t>
      </w:r>
      <w:r w:rsidR="00E23C14" w:rsidRPr="00E23C14">
        <w:rPr>
          <w:rFonts w:ascii="GHEA Grapalat" w:hAnsi="GHEA Grapalat"/>
          <w:i/>
          <w:sz w:val="16"/>
          <w:szCs w:val="24"/>
          <w:lang w:val="af-ZA" w:eastAsia="en-US"/>
        </w:rPr>
        <w:t>:</w:t>
      </w:r>
      <w:r w:rsidR="00606ACC" w:rsidRPr="00DF6AA5">
        <w:rPr>
          <w:rFonts w:ascii="Times New Roman" w:hAnsi="Times New Roman"/>
          <w:vertAlign w:val="superscript"/>
          <w:lang w:val="af-ZA"/>
        </w:rPr>
        <w:t xml:space="preserve"> </w:t>
      </w:r>
    </w:p>
    <w:p w14:paraId="1B19426D" w14:textId="77777777" w:rsidR="007678FA" w:rsidRPr="00F50E0A" w:rsidDel="001B2C6E" w:rsidRDefault="002413DC" w:rsidP="007678FA">
      <w:pPr>
        <w:pStyle w:val="FootnoteText"/>
        <w:rPr>
          <w:del w:id="10" w:author="User" w:date="2019-05-26T11:21:00Z"/>
          <w:lang w:val="af-ZA"/>
        </w:rPr>
      </w:pPr>
      <w:r>
        <w:rPr>
          <w:vertAlign w:val="superscript"/>
          <w:lang w:val="af-ZA"/>
        </w:rPr>
        <w:t>17</w:t>
      </w:r>
      <w:r w:rsidR="003535EB" w:rsidRPr="00F50E0A">
        <w:rPr>
          <w:vertAlign w:val="superscript"/>
          <w:lang w:val="af-ZA"/>
        </w:rPr>
        <w:t xml:space="preserve"> </w:t>
      </w:r>
      <w:r w:rsidR="007678FA">
        <w:rPr>
          <w:rFonts w:ascii="GHEA Grapalat" w:hAnsi="GHEA Grapalat"/>
          <w:i/>
          <w:sz w:val="16"/>
          <w:szCs w:val="24"/>
          <w:lang w:val="hy-AM" w:eastAsia="en-US"/>
        </w:rPr>
        <w:t xml:space="preserve">Եթե </w:t>
      </w:r>
      <w:r w:rsidR="007678FA">
        <w:rPr>
          <w:rFonts w:ascii="GHEA Grapalat" w:hAnsi="GHEA Grapalat"/>
          <w:i/>
          <w:sz w:val="16"/>
          <w:szCs w:val="24"/>
          <w:lang w:val="en-US" w:eastAsia="en-US"/>
        </w:rPr>
        <w:t>Կատար</w:t>
      </w:r>
      <w:r w:rsidR="007678FA" w:rsidRPr="009B3CA3">
        <w:rPr>
          <w:rFonts w:ascii="GHEA Grapalat" w:hAnsi="GHEA Grapalat"/>
          <w:i/>
          <w:sz w:val="16"/>
          <w:szCs w:val="24"/>
          <w:lang w:val="hy-AM" w:eastAsia="en-US"/>
        </w:rPr>
        <w:t>ողի կողմից գնային ա</w:t>
      </w:r>
      <w:r w:rsidR="007678FA">
        <w:rPr>
          <w:rFonts w:ascii="GHEA Grapalat" w:hAnsi="GHEA Grapalat"/>
          <w:i/>
          <w:sz w:val="16"/>
          <w:szCs w:val="24"/>
          <w:lang w:val="en-US" w:eastAsia="en-US"/>
        </w:rPr>
        <w:t>ռաջարկը</w:t>
      </w:r>
      <w:r w:rsidR="007678FA" w:rsidRPr="00F50E0A">
        <w:rPr>
          <w:rFonts w:ascii="GHEA Grapalat" w:hAnsi="GHEA Grapalat"/>
          <w:i/>
          <w:sz w:val="16"/>
          <w:szCs w:val="24"/>
          <w:lang w:val="af-ZA" w:eastAsia="en-US"/>
        </w:rPr>
        <w:t xml:space="preserve"> </w:t>
      </w:r>
      <w:r w:rsidR="007678FA">
        <w:rPr>
          <w:rFonts w:ascii="GHEA Grapalat" w:hAnsi="GHEA Grapalat"/>
          <w:i/>
          <w:sz w:val="16"/>
          <w:szCs w:val="24"/>
          <w:lang w:val="en-US" w:eastAsia="en-US"/>
        </w:rPr>
        <w:t>ներկայացվել</w:t>
      </w:r>
      <w:r w:rsidR="007678FA" w:rsidRPr="00F50E0A">
        <w:rPr>
          <w:rFonts w:ascii="GHEA Grapalat" w:hAnsi="GHEA Grapalat"/>
          <w:i/>
          <w:sz w:val="16"/>
          <w:szCs w:val="24"/>
          <w:lang w:val="af-ZA" w:eastAsia="en-US"/>
        </w:rPr>
        <w:t xml:space="preserve"> </w:t>
      </w:r>
      <w:r w:rsidR="007678FA">
        <w:rPr>
          <w:rFonts w:ascii="GHEA Grapalat" w:hAnsi="GHEA Grapalat"/>
          <w:i/>
          <w:sz w:val="16"/>
          <w:szCs w:val="24"/>
          <w:lang w:val="en-US" w:eastAsia="en-US"/>
        </w:rPr>
        <w:t>է</w:t>
      </w:r>
      <w:r w:rsidR="007678FA" w:rsidRPr="00F50E0A">
        <w:rPr>
          <w:rFonts w:ascii="GHEA Grapalat" w:hAnsi="GHEA Grapalat"/>
          <w:i/>
          <w:sz w:val="16"/>
          <w:szCs w:val="24"/>
          <w:lang w:val="af-ZA" w:eastAsia="en-US"/>
        </w:rPr>
        <w:t xml:space="preserve"> </w:t>
      </w:r>
      <w:r w:rsidR="007678FA">
        <w:rPr>
          <w:rFonts w:ascii="GHEA Grapalat" w:hAnsi="GHEA Grapalat"/>
          <w:i/>
          <w:sz w:val="16"/>
          <w:szCs w:val="24"/>
          <w:lang w:val="en-US" w:eastAsia="en-US"/>
        </w:rPr>
        <w:t>առանց</w:t>
      </w:r>
      <w:r w:rsidR="007678FA" w:rsidRPr="00F50E0A">
        <w:rPr>
          <w:rFonts w:ascii="GHEA Grapalat" w:hAnsi="GHEA Grapalat"/>
          <w:i/>
          <w:sz w:val="16"/>
          <w:szCs w:val="24"/>
          <w:lang w:val="af-ZA" w:eastAsia="en-US"/>
        </w:rPr>
        <w:t xml:space="preserve"> </w:t>
      </w:r>
      <w:r w:rsidR="007678FA">
        <w:rPr>
          <w:rFonts w:ascii="GHEA Grapalat" w:hAnsi="GHEA Grapalat"/>
          <w:i/>
          <w:sz w:val="16"/>
          <w:szCs w:val="24"/>
          <w:lang w:val="en-US" w:eastAsia="en-US"/>
        </w:rPr>
        <w:t>ԱԱՀ</w:t>
      </w:r>
      <w:r w:rsidR="007678FA" w:rsidRPr="00F50E0A">
        <w:rPr>
          <w:rFonts w:ascii="GHEA Grapalat" w:hAnsi="GHEA Grapalat"/>
          <w:i/>
          <w:sz w:val="16"/>
          <w:szCs w:val="24"/>
          <w:lang w:val="af-ZA" w:eastAsia="en-US"/>
        </w:rPr>
        <w:t>-</w:t>
      </w:r>
      <w:r w:rsidR="007678FA">
        <w:rPr>
          <w:rFonts w:ascii="GHEA Grapalat" w:hAnsi="GHEA Grapalat"/>
          <w:i/>
          <w:sz w:val="16"/>
          <w:szCs w:val="24"/>
          <w:lang w:val="en-US" w:eastAsia="en-US"/>
        </w:rPr>
        <w:t>ի</w:t>
      </w:r>
      <w:r w:rsidR="007678FA" w:rsidRPr="00F50E0A">
        <w:rPr>
          <w:rFonts w:ascii="GHEA Grapalat" w:hAnsi="GHEA Grapalat"/>
          <w:i/>
          <w:sz w:val="16"/>
          <w:szCs w:val="24"/>
          <w:lang w:val="af-ZA" w:eastAsia="en-US"/>
        </w:rPr>
        <w:t xml:space="preserve">, </w:t>
      </w:r>
      <w:r w:rsidR="007678FA">
        <w:rPr>
          <w:rFonts w:ascii="GHEA Grapalat" w:hAnsi="GHEA Grapalat"/>
          <w:i/>
          <w:sz w:val="16"/>
          <w:szCs w:val="24"/>
          <w:lang w:val="en-US" w:eastAsia="en-US"/>
        </w:rPr>
        <w:t>ապա</w:t>
      </w:r>
      <w:r w:rsidR="007678FA" w:rsidRPr="00F50E0A">
        <w:rPr>
          <w:rFonts w:ascii="GHEA Grapalat" w:hAnsi="GHEA Grapalat"/>
          <w:i/>
          <w:sz w:val="16"/>
          <w:szCs w:val="24"/>
          <w:lang w:val="af-ZA" w:eastAsia="en-US"/>
        </w:rPr>
        <w:t xml:space="preserve"> </w:t>
      </w:r>
      <w:r w:rsidR="007678FA">
        <w:rPr>
          <w:rFonts w:ascii="GHEA Grapalat" w:hAnsi="GHEA Grapalat"/>
          <w:i/>
          <w:sz w:val="16"/>
          <w:szCs w:val="24"/>
          <w:lang w:val="en-US" w:eastAsia="en-US"/>
        </w:rPr>
        <w:t>պայմանագիրը</w:t>
      </w:r>
      <w:r w:rsidR="007678FA" w:rsidRPr="00F50E0A">
        <w:rPr>
          <w:rFonts w:ascii="GHEA Grapalat" w:hAnsi="GHEA Grapalat"/>
          <w:i/>
          <w:sz w:val="16"/>
          <w:szCs w:val="24"/>
          <w:lang w:val="af-ZA" w:eastAsia="en-US"/>
        </w:rPr>
        <w:t xml:space="preserve"> </w:t>
      </w:r>
      <w:r w:rsidR="007678FA">
        <w:rPr>
          <w:rFonts w:ascii="GHEA Grapalat" w:hAnsi="GHEA Grapalat"/>
          <w:i/>
          <w:sz w:val="16"/>
          <w:szCs w:val="24"/>
          <w:lang w:val="en-US" w:eastAsia="en-US"/>
        </w:rPr>
        <w:t>կնքելիս</w:t>
      </w:r>
      <w:r w:rsidR="007678FA" w:rsidRPr="00F50E0A">
        <w:rPr>
          <w:rFonts w:ascii="GHEA Grapalat" w:hAnsi="GHEA Grapalat"/>
          <w:i/>
          <w:sz w:val="16"/>
          <w:szCs w:val="24"/>
          <w:lang w:val="af-ZA" w:eastAsia="en-US"/>
        </w:rPr>
        <w:t xml:space="preserve"> «</w:t>
      </w:r>
      <w:r w:rsidR="007678FA">
        <w:rPr>
          <w:rFonts w:ascii="GHEA Grapalat" w:hAnsi="GHEA Grapalat"/>
          <w:i/>
          <w:sz w:val="16"/>
          <w:szCs w:val="24"/>
          <w:lang w:val="en-US" w:eastAsia="en-US"/>
        </w:rPr>
        <w:t>ներառյալ</w:t>
      </w:r>
      <w:r w:rsidR="007678FA" w:rsidRPr="00F50E0A">
        <w:rPr>
          <w:rFonts w:ascii="GHEA Grapalat" w:hAnsi="GHEA Grapalat"/>
          <w:i/>
          <w:sz w:val="16"/>
          <w:szCs w:val="24"/>
          <w:lang w:val="af-ZA" w:eastAsia="en-US"/>
        </w:rPr>
        <w:t xml:space="preserve"> </w:t>
      </w:r>
      <w:r w:rsidR="007678FA">
        <w:rPr>
          <w:rFonts w:ascii="GHEA Grapalat" w:hAnsi="GHEA Grapalat"/>
          <w:i/>
          <w:sz w:val="16"/>
          <w:szCs w:val="24"/>
          <w:lang w:val="en-US" w:eastAsia="en-US"/>
        </w:rPr>
        <w:t>ԱԱՀ</w:t>
      </w:r>
      <w:r w:rsidR="007678FA" w:rsidRPr="00F50E0A">
        <w:rPr>
          <w:rFonts w:ascii="GHEA Grapalat" w:hAnsi="GHEA Grapalat"/>
          <w:i/>
          <w:sz w:val="16"/>
          <w:szCs w:val="24"/>
          <w:lang w:val="af-ZA" w:eastAsia="en-US"/>
        </w:rPr>
        <w:t>-</w:t>
      </w:r>
      <w:r w:rsidR="007678FA">
        <w:rPr>
          <w:rFonts w:ascii="GHEA Grapalat" w:hAnsi="GHEA Grapalat"/>
          <w:i/>
          <w:sz w:val="16"/>
          <w:szCs w:val="24"/>
          <w:lang w:val="en-US" w:eastAsia="en-US"/>
        </w:rPr>
        <w:t>ն</w:t>
      </w:r>
      <w:r w:rsidR="007678FA" w:rsidRPr="00F50E0A">
        <w:rPr>
          <w:rFonts w:ascii="GHEA Grapalat" w:hAnsi="GHEA Grapalat"/>
          <w:i/>
          <w:sz w:val="16"/>
          <w:szCs w:val="24"/>
          <w:lang w:val="af-ZA" w:eastAsia="en-US"/>
        </w:rPr>
        <w:t xml:space="preserve">» </w:t>
      </w:r>
      <w:r w:rsidR="007678FA">
        <w:rPr>
          <w:rFonts w:ascii="GHEA Grapalat" w:hAnsi="GHEA Grapalat"/>
          <w:i/>
          <w:sz w:val="16"/>
          <w:szCs w:val="24"/>
          <w:lang w:val="en-US" w:eastAsia="en-US"/>
        </w:rPr>
        <w:t>բառերը</w:t>
      </w:r>
      <w:r w:rsidR="007678FA" w:rsidRPr="00F50E0A">
        <w:rPr>
          <w:rFonts w:ascii="GHEA Grapalat" w:hAnsi="GHEA Grapalat"/>
          <w:i/>
          <w:sz w:val="16"/>
          <w:szCs w:val="24"/>
          <w:lang w:val="af-ZA" w:eastAsia="en-US"/>
        </w:rPr>
        <w:t xml:space="preserve"> </w:t>
      </w:r>
      <w:r w:rsidR="007678FA">
        <w:rPr>
          <w:rFonts w:ascii="GHEA Grapalat" w:hAnsi="GHEA Grapalat"/>
          <w:i/>
          <w:sz w:val="16"/>
          <w:szCs w:val="24"/>
          <w:lang w:val="en-US" w:eastAsia="en-US"/>
        </w:rPr>
        <w:t>հանվում</w:t>
      </w:r>
      <w:r w:rsidR="007678FA" w:rsidRPr="00F50E0A">
        <w:rPr>
          <w:rFonts w:ascii="GHEA Grapalat" w:hAnsi="GHEA Grapalat"/>
          <w:i/>
          <w:sz w:val="16"/>
          <w:szCs w:val="24"/>
          <w:lang w:val="af-ZA" w:eastAsia="en-US"/>
        </w:rPr>
        <w:t xml:space="preserve"> </w:t>
      </w:r>
      <w:r w:rsidR="007678FA">
        <w:rPr>
          <w:rFonts w:ascii="GHEA Grapalat" w:hAnsi="GHEA Grapalat"/>
          <w:i/>
          <w:sz w:val="16"/>
          <w:szCs w:val="24"/>
          <w:lang w:val="en-US" w:eastAsia="en-US"/>
        </w:rPr>
        <w:t>են</w:t>
      </w:r>
      <w:r w:rsidR="007678FA" w:rsidRPr="00F50E0A">
        <w:rPr>
          <w:rFonts w:ascii="GHEA Grapalat" w:hAnsi="GHEA Grapalat"/>
          <w:i/>
          <w:sz w:val="16"/>
          <w:szCs w:val="24"/>
          <w:lang w:val="af-ZA" w:eastAsia="en-US"/>
        </w:rPr>
        <w:t>:</w:t>
      </w:r>
    </w:p>
  </w:footnote>
  <w:footnote w:id="12">
    <w:p w14:paraId="1B7C6EA8" w14:textId="77777777" w:rsidR="007678FA" w:rsidRPr="007B1334" w:rsidRDefault="00611FBB" w:rsidP="007678FA">
      <w:pPr>
        <w:pStyle w:val="FootnoteText"/>
        <w:jc w:val="both"/>
        <w:rPr>
          <w:rFonts w:ascii="GHEA Grapalat" w:hAnsi="GHEA Grapalat"/>
          <w:i/>
          <w:sz w:val="16"/>
          <w:szCs w:val="24"/>
          <w:lang w:val="af-ZA" w:eastAsia="en-US"/>
        </w:rPr>
      </w:pPr>
      <w:r>
        <w:rPr>
          <w:vertAlign w:val="superscript"/>
          <w:lang w:val="af-ZA"/>
        </w:rPr>
        <w:t xml:space="preserve">     </w:t>
      </w:r>
      <w:r w:rsidR="00765476">
        <w:rPr>
          <w:vertAlign w:val="superscript"/>
          <w:lang w:val="af-ZA"/>
        </w:rPr>
        <w:t>19</w:t>
      </w:r>
      <w:r w:rsidR="003535EB" w:rsidRPr="007B1334">
        <w:rPr>
          <w:vertAlign w:val="superscript"/>
          <w:lang w:val="af-ZA"/>
        </w:rPr>
        <w:t xml:space="preserve"> </w:t>
      </w:r>
      <w:r w:rsidR="007678FA" w:rsidRPr="007B1334">
        <w:rPr>
          <w:rFonts w:ascii="GHEA Grapalat" w:hAnsi="GHEA Grapalat"/>
          <w:i/>
          <w:sz w:val="16"/>
          <w:szCs w:val="24"/>
          <w:lang w:val="hy-AM" w:eastAsia="en-US"/>
        </w:rPr>
        <w:t xml:space="preserve">Պարբերությունը հանվում է, եթե ծառայությունը չի վերաբերում </w:t>
      </w:r>
      <w:r w:rsidR="007678FA" w:rsidRPr="007B1334">
        <w:rPr>
          <w:rFonts w:ascii="GHEA Grapalat" w:hAnsi="GHEA Grapalat"/>
          <w:i/>
          <w:sz w:val="16"/>
          <w:szCs w:val="24"/>
          <w:lang w:val="en-US" w:eastAsia="en-US"/>
        </w:rPr>
        <w:t>ա</w:t>
      </w:r>
      <w:r w:rsidR="007678FA" w:rsidRPr="007B1334">
        <w:rPr>
          <w:rFonts w:ascii="GHEA Grapalat" w:hAnsi="GHEA Grapalat"/>
          <w:i/>
          <w:sz w:val="16"/>
          <w:szCs w:val="24"/>
          <w:lang w:val="hy-AM" w:eastAsia="en-US"/>
        </w:rPr>
        <w:t>վտոմեքենաների, սարքերի և սարքավորումների վերանորոգմանը</w:t>
      </w:r>
      <w:r w:rsidR="007678FA" w:rsidRPr="007B1334">
        <w:rPr>
          <w:rFonts w:ascii="GHEA Grapalat" w:hAnsi="GHEA Grapalat"/>
          <w:i/>
          <w:sz w:val="16"/>
          <w:szCs w:val="24"/>
          <w:lang w:val="af-ZA" w:eastAsia="en-US"/>
        </w:rPr>
        <w:t>:</w:t>
      </w:r>
    </w:p>
    <w:p w14:paraId="0FADDC81" w14:textId="77777777" w:rsidR="007678FA" w:rsidRPr="00BE77AC" w:rsidRDefault="007678FA" w:rsidP="007678FA">
      <w:pPr>
        <w:pStyle w:val="FootnoteText"/>
        <w:jc w:val="both"/>
        <w:rPr>
          <w:rFonts w:ascii="GHEA Grapalat" w:hAnsi="GHEA Grapalat"/>
          <w:i/>
          <w:sz w:val="16"/>
          <w:szCs w:val="24"/>
          <w:lang w:val="af-ZA" w:eastAsia="en-US"/>
        </w:rPr>
      </w:pPr>
      <w:r w:rsidRPr="00937DC0">
        <w:rPr>
          <w:rFonts w:ascii="GHEA Grapalat" w:hAnsi="GHEA Grapalat"/>
          <w:i/>
          <w:sz w:val="16"/>
          <w:szCs w:val="24"/>
          <w:lang w:val="af-ZA" w:eastAsia="en-US"/>
        </w:rPr>
        <w:t xml:space="preserve">   </w:t>
      </w:r>
      <w:r w:rsidR="00765476">
        <w:rPr>
          <w:rFonts w:ascii="GHEA Grapalat" w:hAnsi="GHEA Grapalat"/>
          <w:b/>
          <w:i/>
          <w:vertAlign w:val="superscript"/>
          <w:lang w:val="af-ZA" w:eastAsia="en-US"/>
        </w:rPr>
        <w:t>20</w:t>
      </w:r>
      <w:r w:rsidR="00BE77AC" w:rsidRPr="00BE77AC">
        <w:rPr>
          <w:rFonts w:ascii="GHEA Grapalat" w:hAnsi="GHEA Grapalat"/>
          <w:i/>
          <w:sz w:val="16"/>
          <w:szCs w:val="24"/>
          <w:vertAlign w:val="superscript"/>
          <w:lang w:val="af-ZA" w:eastAsia="en-US"/>
        </w:rPr>
        <w:t xml:space="preserve"> </w:t>
      </w:r>
      <w:r>
        <w:rPr>
          <w:rFonts w:ascii="GHEA Grapalat" w:hAnsi="GHEA Grapalat"/>
          <w:i/>
          <w:sz w:val="16"/>
          <w:szCs w:val="24"/>
          <w:lang w:val="en-US" w:eastAsia="en-US"/>
        </w:rPr>
        <w:t>Եթե</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BE77AC">
        <w:rPr>
          <w:rFonts w:ascii="GHEA Grapalat" w:hAnsi="GHEA Grapalat"/>
          <w:i/>
          <w:sz w:val="16"/>
          <w:szCs w:val="24"/>
          <w:lang w:val="af-ZA" w:eastAsia="en-US"/>
        </w:rPr>
        <w:t xml:space="preserve">: </w:t>
      </w:r>
    </w:p>
    <w:p w14:paraId="1BF1008E" w14:textId="77777777" w:rsidR="007678FA" w:rsidRPr="00B004E0" w:rsidRDefault="007678FA" w:rsidP="007678FA">
      <w:pPr>
        <w:pStyle w:val="FootnoteText"/>
        <w:jc w:val="both"/>
        <w:rPr>
          <w:vertAlign w:val="superscript"/>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p w14:paraId="07AF0A33" w14:textId="77777777" w:rsidR="007678FA" w:rsidDel="00343637" w:rsidRDefault="007678FA" w:rsidP="007678FA">
      <w:pPr>
        <w:pStyle w:val="FootnoteText"/>
        <w:rPr>
          <w:del w:id="11" w:author="User" w:date="2019-05-26T11:24:00Z"/>
        </w:rPr>
      </w:pPr>
    </w:p>
  </w:footnote>
  <w:footnote w:id="13">
    <w:p w14:paraId="61270C5C" w14:textId="77777777" w:rsidR="007678FA" w:rsidRPr="002B5F7E" w:rsidDel="00CE70A2" w:rsidRDefault="007678FA" w:rsidP="007678FA">
      <w:pPr>
        <w:pStyle w:val="FootnoteText"/>
        <w:jc w:val="both"/>
        <w:rPr>
          <w:del w:id="12" w:author="User" w:date="2019-05-26T11:27:00Z"/>
          <w:sz w:val="16"/>
          <w:szCs w:val="16"/>
          <w:lang w:val="en-US"/>
        </w:rPr>
      </w:pPr>
      <w:r w:rsidRPr="00AE40F8">
        <w:rPr>
          <w:color w:val="FFFFFF"/>
          <w:vertAlign w:val="superscript"/>
          <w:lang w:val="en-US"/>
        </w:rPr>
        <w:t>33</w:t>
      </w:r>
      <w:r>
        <w:rPr>
          <w:vertAlign w:val="superscript"/>
          <w:lang w:val="en-US"/>
        </w:rPr>
        <w:t xml:space="preserve"> </w:t>
      </w:r>
      <w:r w:rsidR="006D2DF4">
        <w:rPr>
          <w:vertAlign w:val="superscript"/>
          <w:lang w:val="en-US"/>
        </w:rPr>
        <w:t>21</w:t>
      </w:r>
      <w:r w:rsidR="008E7F2E">
        <w:rPr>
          <w:vertAlign w:val="superscript"/>
          <w:lang w:val="en-US"/>
        </w:rPr>
        <w:t xml:space="preserve"> </w:t>
      </w:r>
      <w:r w:rsidRPr="002B5F7E">
        <w:rPr>
          <w:rFonts w:ascii="GHEA Grapalat" w:hAnsi="GHEA Grapalat" w:cs="Sylfaen"/>
          <w:i/>
          <w:sz w:val="16"/>
          <w:szCs w:val="16"/>
          <w:lang w:val="en-US"/>
        </w:rPr>
        <w:t>Պետական բյուջեի միջոցների հաշվին պարտավորություններ չառաջացնող գնումների դեպքում սույն նախադասությունը պայմանագրից հանվում է:</w:t>
      </w:r>
    </w:p>
  </w:footnote>
  <w:footnote w:id="14">
    <w:p w14:paraId="32120A5A" w14:textId="77777777" w:rsidR="00061C25" w:rsidRDefault="007678FA" w:rsidP="007678FA">
      <w:pPr>
        <w:pStyle w:val="FootnoteText"/>
        <w:jc w:val="both"/>
        <w:rPr>
          <w:rFonts w:ascii="GHEA Grapalat" w:hAnsi="GHEA Grapalat"/>
          <w:i/>
          <w:sz w:val="16"/>
          <w:szCs w:val="24"/>
          <w:lang w:val="en-US" w:eastAsia="en-US"/>
        </w:rPr>
      </w:pPr>
      <w:r w:rsidRPr="00E81BDB">
        <w:rPr>
          <w:color w:val="FFFFFF"/>
          <w:vertAlign w:val="superscript"/>
          <w:lang w:val="hy-AM"/>
        </w:rPr>
        <w:t>35</w:t>
      </w:r>
      <w:r w:rsidRPr="00E81BDB">
        <w:rPr>
          <w:vertAlign w:val="superscript"/>
          <w:lang w:val="hy-AM"/>
        </w:rPr>
        <w:t xml:space="preserve"> </w:t>
      </w:r>
      <w:r w:rsidR="008E7F2E" w:rsidRPr="00E81BDB">
        <w:rPr>
          <w:vertAlign w:val="superscript"/>
          <w:lang w:val="hy-AM"/>
        </w:rPr>
        <w:t>2</w:t>
      </w:r>
      <w:r w:rsidR="006D2DF4">
        <w:rPr>
          <w:vertAlign w:val="superscript"/>
          <w:lang w:val="en-US"/>
        </w:rPr>
        <w:t xml:space="preserve">2 </w:t>
      </w:r>
      <w:r w:rsidR="00061C25" w:rsidRPr="002B5F7E">
        <w:rPr>
          <w:rFonts w:ascii="GHEA Grapalat" w:hAnsi="GHEA Grapalat"/>
          <w:i/>
          <w:sz w:val="16"/>
          <w:szCs w:val="24"/>
          <w:lang w:val="hy-AM" w:eastAsia="en-US"/>
        </w:rPr>
        <w:t>Սույն</w:t>
      </w:r>
      <w:r w:rsidR="00061C25" w:rsidRPr="002B5F7E">
        <w:rPr>
          <w:rFonts w:ascii="GHEA Grapalat" w:hAnsi="GHEA Grapalat"/>
          <w:i/>
          <w:sz w:val="16"/>
          <w:szCs w:val="24"/>
          <w:lang w:eastAsia="en-US"/>
        </w:rPr>
        <w:t xml:space="preserve"> կետը</w:t>
      </w:r>
      <w:r w:rsidR="00061C25" w:rsidRPr="002B5F7E">
        <w:rPr>
          <w:rFonts w:ascii="GHEA Grapalat" w:hAnsi="GHEA Grapalat"/>
          <w:i/>
          <w:sz w:val="16"/>
          <w:szCs w:val="24"/>
          <w:lang w:val="hy-AM" w:eastAsia="en-US"/>
        </w:rPr>
        <w:t xml:space="preserve"> հանվում </w:t>
      </w:r>
      <w:r w:rsidR="00061C25" w:rsidRPr="002B5F7E">
        <w:rPr>
          <w:rFonts w:ascii="GHEA Grapalat" w:hAnsi="GHEA Grapalat"/>
          <w:i/>
          <w:sz w:val="16"/>
          <w:szCs w:val="24"/>
          <w:lang w:eastAsia="en-US"/>
        </w:rPr>
        <w:t>է պայմանագրից</w:t>
      </w:r>
      <w:r w:rsidR="00061C25"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14:paraId="7923EBDE" w14:textId="77777777" w:rsidR="00F934D2" w:rsidRPr="00F934D2" w:rsidDel="00D90DD6" w:rsidRDefault="00061C25" w:rsidP="007678FA">
      <w:pPr>
        <w:pStyle w:val="FootnoteText"/>
        <w:jc w:val="both"/>
        <w:rPr>
          <w:del w:id="13" w:author="User" w:date="2019-05-26T11:28:00Z"/>
          <w:lang w:val="en-US"/>
        </w:rPr>
      </w:pPr>
      <w:r>
        <w:rPr>
          <w:rFonts w:ascii="GHEA Grapalat" w:hAnsi="GHEA Grapalat"/>
          <w:i/>
          <w:sz w:val="16"/>
          <w:szCs w:val="24"/>
          <w:lang w:val="en-US" w:eastAsia="en-US"/>
        </w:rPr>
        <w:t xml:space="preserve"> </w:t>
      </w:r>
      <w:r w:rsidR="00F934D2">
        <w:rPr>
          <w:rFonts w:ascii="Sylfaen" w:hAnsi="Sylfaen"/>
          <w:sz w:val="22"/>
          <w:szCs w:val="22"/>
          <w:vertAlign w:val="superscript"/>
          <w:lang w:val="en-US"/>
        </w:rPr>
        <w:t xml:space="preserve">   </w:t>
      </w:r>
      <w:r w:rsidR="00F934D2" w:rsidRPr="001330C0">
        <w:rPr>
          <w:rFonts w:ascii="Sylfaen" w:hAnsi="Sylfaen"/>
          <w:sz w:val="22"/>
          <w:szCs w:val="22"/>
          <w:vertAlign w:val="superscript"/>
          <w:lang w:val="hy-AM"/>
        </w:rPr>
        <w:t>2</w:t>
      </w:r>
      <w:r w:rsidR="006D2DF4">
        <w:rPr>
          <w:rFonts w:ascii="Sylfaen" w:hAnsi="Sylfaen"/>
          <w:sz w:val="22"/>
          <w:szCs w:val="22"/>
          <w:vertAlign w:val="superscript"/>
          <w:lang w:val="en-US"/>
        </w:rPr>
        <w:t xml:space="preserve">3 </w:t>
      </w:r>
      <w:r w:rsidR="00F934D2" w:rsidRPr="00FD0A95">
        <w:rPr>
          <w:rFonts w:ascii="GHEA Grapalat" w:hAnsi="GHEA Grapalat"/>
          <w:i/>
          <w:sz w:val="16"/>
          <w:szCs w:val="24"/>
          <w:lang w:val="hy-AM" w:eastAsia="en-US"/>
        </w:rPr>
        <w:t>Սույն կետը հանվում է</w:t>
      </w:r>
      <w:r w:rsidR="00F934D2">
        <w:rPr>
          <w:rFonts w:ascii="GHEA Grapalat" w:hAnsi="GHEA Grapalat"/>
          <w:i/>
          <w:sz w:val="16"/>
          <w:szCs w:val="24"/>
          <w:lang w:eastAsia="en-US"/>
        </w:rPr>
        <w:t xml:space="preserve"> պայմանագրից</w:t>
      </w:r>
      <w:r w:rsidR="00F934D2"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5">
    <w:p w14:paraId="721CA74B" w14:textId="77777777" w:rsidR="008D0F13" w:rsidRPr="008D0F13" w:rsidRDefault="008D0F13" w:rsidP="00BF38AB">
      <w:pPr>
        <w:pStyle w:val="FootnoteText"/>
        <w:jc w:val="both"/>
      </w:pPr>
      <w:r>
        <w:rPr>
          <w:rStyle w:val="FootnoteReference"/>
        </w:rPr>
        <w:t>24</w:t>
      </w:r>
      <w:r>
        <w:t xml:space="preserve"> </w:t>
      </w:r>
      <w:r w:rsidR="00E42853"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sidR="002C5D07">
        <w:rPr>
          <w:rFonts w:ascii="GHEA Grapalat" w:hAnsi="GHEA Grapalat"/>
          <w:i/>
          <w:sz w:val="16"/>
          <w:szCs w:val="24"/>
          <w:lang w:val="hy-AM" w:eastAsia="en-US"/>
        </w:rPr>
        <w:t>քսանհինգ</w:t>
      </w:r>
      <w:r w:rsidR="00E42853" w:rsidRPr="00E42853">
        <w:rPr>
          <w:rFonts w:ascii="GHEA Grapalat" w:hAnsi="GHEA Grapalat"/>
          <w:i/>
          <w:sz w:val="16"/>
          <w:szCs w:val="24"/>
          <w:lang w:val="hy-AM" w:eastAsia="en-US"/>
        </w:rPr>
        <w:t>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00E42853" w:rsidRPr="00E42853">
        <w:rPr>
          <w:rFonts w:ascii="GHEA Grapalat" w:hAnsi="GHEA Grapalat"/>
          <w:i/>
          <w:lang w:val="hy-AM"/>
        </w:rPr>
        <w:t xml:space="preserve"> </w:t>
      </w:r>
      <w:r w:rsidR="00E42853"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footnote>
  <w:footnote w:id="16">
    <w:p w14:paraId="504AEDFE" w14:textId="77777777" w:rsidR="00DA3F93" w:rsidRPr="00560A40" w:rsidRDefault="007678FA" w:rsidP="008631A3">
      <w:pPr>
        <w:pStyle w:val="FootnoteText"/>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5990BF4" w14:textId="77777777" w:rsidR="00DA3F93" w:rsidRPr="00560A40" w:rsidRDefault="00DA3F93" w:rsidP="007678FA">
      <w:pPr>
        <w:pStyle w:val="FootnoteText"/>
        <w:jc w:val="both"/>
        <w:rPr>
          <w:rFonts w:ascii="GHEA Grapalat" w:hAnsi="GHEA Grapalat"/>
          <w:i/>
          <w:sz w:val="16"/>
          <w:szCs w:val="24"/>
          <w:lang w:val="hy-AM" w:eastAsia="en-US"/>
        </w:rPr>
      </w:pPr>
    </w:p>
  </w:footnote>
  <w:footnote w:id="17">
    <w:p w14:paraId="70ECA05E" w14:textId="2D014635" w:rsidR="001B4F5A" w:rsidRPr="00A7796B" w:rsidRDefault="001B4F5A" w:rsidP="001B4F5A">
      <w:pPr>
        <w:pStyle w:val="FootnoteText"/>
        <w:jc w:val="both"/>
        <w:rPr>
          <w:rFonts w:ascii="Arial AMU" w:hAnsi="Arial AMU" w:cs="Tahoma"/>
          <w:sz w:val="18"/>
          <w:szCs w:val="18"/>
          <w:lang w:val="ru-RU"/>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33C36"/>
    <w:multiLevelType w:val="hybridMultilevel"/>
    <w:tmpl w:val="E8FC978A"/>
    <w:lvl w:ilvl="0" w:tplc="109A4562">
      <w:start w:val="1"/>
      <w:numFmt w:val="decimal"/>
      <w:lvlText w:val="1.6.%1."/>
      <w:lvlJc w:val="left"/>
      <w:pPr>
        <w:ind w:left="1170"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C01432"/>
    <w:multiLevelType w:val="multilevel"/>
    <w:tmpl w:val="CA62CF80"/>
    <w:lvl w:ilvl="0">
      <w:start w:val="1"/>
      <w:numFmt w:val="decimal"/>
      <w:lvlText w:val="%1."/>
      <w:lvlJc w:val="left"/>
      <w:pPr>
        <w:ind w:left="495" w:hanging="495"/>
      </w:pPr>
      <w:rPr>
        <w:rFonts w:hint="default"/>
        <w:b/>
      </w:rPr>
    </w:lvl>
    <w:lvl w:ilvl="1">
      <w:start w:val="9"/>
      <w:numFmt w:val="decimal"/>
      <w:lvlText w:val="%1.%2."/>
      <w:lvlJc w:val="left"/>
      <w:pPr>
        <w:ind w:left="495" w:hanging="495"/>
      </w:pPr>
      <w:rPr>
        <w:rFonts w:hint="default"/>
        <w:color w:val="auto"/>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9F70A0"/>
    <w:multiLevelType w:val="hybridMultilevel"/>
    <w:tmpl w:val="D764D604"/>
    <w:lvl w:ilvl="0" w:tplc="041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4B3018"/>
    <w:multiLevelType w:val="multilevel"/>
    <w:tmpl w:val="938CD76E"/>
    <w:lvl w:ilvl="0">
      <w:start w:val="1"/>
      <w:numFmt w:val="decimal"/>
      <w:lvlText w:val="%1."/>
      <w:lvlJc w:val="left"/>
      <w:pPr>
        <w:ind w:left="720" w:hanging="360"/>
      </w:pPr>
      <w:rPr>
        <w:rFonts w:hint="default"/>
        <w:b/>
        <w:sz w:val="16"/>
        <w:szCs w:val="16"/>
      </w:rPr>
    </w:lvl>
    <w:lvl w:ilvl="1">
      <w:start w:val="1"/>
      <w:numFmt w:val="decimal"/>
      <w:lvlText w:val="1.%2."/>
      <w:lvlJc w:val="left"/>
      <w:pPr>
        <w:ind w:left="720" w:hanging="720"/>
      </w:pPr>
      <w:rPr>
        <w:rFonts w:hint="default"/>
        <w:b w:val="0"/>
        <w:color w:val="auto"/>
        <w:sz w:val="15"/>
        <w:szCs w:val="15"/>
      </w:rPr>
    </w:lvl>
    <w:lvl w:ilvl="2">
      <w:start w:val="1"/>
      <w:numFmt w:val="decimal"/>
      <w:lvlText w:val="1․4․%3."/>
      <w:lvlJc w:val="left"/>
      <w:pPr>
        <w:ind w:left="1440" w:hanging="1080"/>
      </w:pPr>
      <w:rPr>
        <w:rFonts w:hint="default"/>
        <w:b w:val="0"/>
        <w:color w:val="auto"/>
        <w:sz w:val="20"/>
        <w:szCs w:val="20"/>
      </w:rPr>
    </w:lvl>
    <w:lvl w:ilvl="3">
      <w:start w:val="1"/>
      <w:numFmt w:val="decimal"/>
      <w:isLgl/>
      <w:lvlText w:val="%1.%2.%3.%4."/>
      <w:lvlJc w:val="left"/>
      <w:pPr>
        <w:ind w:left="1440" w:hanging="1080"/>
      </w:pPr>
      <w:rPr>
        <w:rFonts w:hint="default"/>
        <w:b w:val="0"/>
        <w:color w:val="auto"/>
      </w:rPr>
    </w:lvl>
    <w:lvl w:ilvl="4">
      <w:start w:val="1"/>
      <w:numFmt w:val="decimal"/>
      <w:isLgl/>
      <w:lvlText w:val="%1.%2.%3.%4.%5."/>
      <w:lvlJc w:val="left"/>
      <w:pPr>
        <w:ind w:left="1800" w:hanging="1440"/>
      </w:pPr>
      <w:rPr>
        <w:rFonts w:hint="default"/>
        <w:color w:val="4D4D4D"/>
      </w:rPr>
    </w:lvl>
    <w:lvl w:ilvl="5">
      <w:start w:val="1"/>
      <w:numFmt w:val="decimal"/>
      <w:isLgl/>
      <w:lvlText w:val="%1.%2.%3.%4.%5.%6."/>
      <w:lvlJc w:val="left"/>
      <w:pPr>
        <w:ind w:left="2160" w:hanging="1800"/>
      </w:pPr>
      <w:rPr>
        <w:rFonts w:hint="default"/>
        <w:color w:val="4D4D4D"/>
      </w:rPr>
    </w:lvl>
    <w:lvl w:ilvl="6">
      <w:start w:val="1"/>
      <w:numFmt w:val="decimal"/>
      <w:isLgl/>
      <w:lvlText w:val="%1.%2.%3.%4.%5.%6.%7."/>
      <w:lvlJc w:val="left"/>
      <w:pPr>
        <w:ind w:left="2160" w:hanging="1800"/>
      </w:pPr>
      <w:rPr>
        <w:rFonts w:hint="default"/>
        <w:color w:val="4D4D4D"/>
      </w:rPr>
    </w:lvl>
    <w:lvl w:ilvl="7">
      <w:start w:val="1"/>
      <w:numFmt w:val="decimal"/>
      <w:isLgl/>
      <w:lvlText w:val="%1.%2.%3.%4.%5.%6.%7.%8."/>
      <w:lvlJc w:val="left"/>
      <w:pPr>
        <w:ind w:left="2520" w:hanging="2160"/>
      </w:pPr>
      <w:rPr>
        <w:rFonts w:hint="default"/>
        <w:color w:val="4D4D4D"/>
      </w:rPr>
    </w:lvl>
    <w:lvl w:ilvl="8">
      <w:start w:val="1"/>
      <w:numFmt w:val="decimal"/>
      <w:isLgl/>
      <w:lvlText w:val="%1.%2.%3.%4.%5.%6.%7.%8.%9."/>
      <w:lvlJc w:val="left"/>
      <w:pPr>
        <w:ind w:left="2880" w:hanging="2520"/>
      </w:pPr>
      <w:rPr>
        <w:rFonts w:hint="default"/>
        <w:color w:val="4D4D4D"/>
      </w:rPr>
    </w:lvl>
  </w:abstractNum>
  <w:abstractNum w:abstractNumId="6" w15:restartNumberingAfterBreak="0">
    <w:nsid w:val="1A4F0A33"/>
    <w:multiLevelType w:val="hybridMultilevel"/>
    <w:tmpl w:val="CCDC9A64"/>
    <w:lvl w:ilvl="0" w:tplc="4C920DD0">
      <w:start w:val="1"/>
      <w:numFmt w:val="decimal"/>
      <w:lvlText w:val="1.4.%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4F6874"/>
    <w:multiLevelType w:val="hybridMultilevel"/>
    <w:tmpl w:val="E870982E"/>
    <w:lvl w:ilvl="0" w:tplc="F510022A">
      <w:start w:val="1"/>
      <w:numFmt w:val="decimal"/>
      <w:lvlText w:val="1.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591654F"/>
    <w:multiLevelType w:val="hybridMultilevel"/>
    <w:tmpl w:val="C3F630B4"/>
    <w:lvl w:ilvl="0" w:tplc="41A00692">
      <w:start w:val="1"/>
      <w:numFmt w:val="decimal"/>
      <w:lvlText w:val="1.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EE7DB1"/>
    <w:multiLevelType w:val="multilevel"/>
    <w:tmpl w:val="F48C214A"/>
    <w:lvl w:ilvl="0">
      <w:start w:val="1"/>
      <w:numFmt w:val="decimal"/>
      <w:lvlText w:val="%1."/>
      <w:lvlJc w:val="left"/>
      <w:pPr>
        <w:ind w:left="405" w:hanging="405"/>
      </w:pPr>
      <w:rPr>
        <w:rFonts w:hint="default"/>
      </w:rPr>
    </w:lvl>
    <w:lvl w:ilvl="1">
      <w:start w:val="4"/>
      <w:numFmt w:val="decimal"/>
      <w:lvlText w:val="%1.%2."/>
      <w:lvlJc w:val="left"/>
      <w:pPr>
        <w:ind w:left="675" w:hanging="405"/>
      </w:pPr>
      <w:rPr>
        <w:rFonts w:hint="default"/>
      </w:rPr>
    </w:lvl>
    <w:lvl w:ilvl="2">
      <w:start w:val="1"/>
      <w:numFmt w:val="decimal"/>
      <w:lvlText w:val="%1.%2.%3."/>
      <w:lvlJc w:val="left"/>
      <w:pPr>
        <w:ind w:left="1080" w:hanging="720"/>
      </w:pPr>
      <w:rPr>
        <w:rFonts w:hint="default"/>
        <w:color w:val="auto"/>
        <w:sz w:val="18"/>
        <w:szCs w:val="18"/>
      </w:rPr>
    </w:lvl>
    <w:lvl w:ilvl="3">
      <w:start w:val="1"/>
      <w:numFmt w:val="decimal"/>
      <w:lvlText w:val="1.3.11.%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1" w15:restartNumberingAfterBreak="0">
    <w:nsid w:val="2B7032DF"/>
    <w:multiLevelType w:val="hybridMultilevel"/>
    <w:tmpl w:val="0106A27A"/>
    <w:lvl w:ilvl="0" w:tplc="B0BCC1DA">
      <w:start w:val="1"/>
      <w:numFmt w:val="decimal"/>
      <w:lvlText w:val="1.3.%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AB32137"/>
    <w:multiLevelType w:val="hybridMultilevel"/>
    <w:tmpl w:val="FE8E4168"/>
    <w:lvl w:ilvl="0" w:tplc="0419000D">
      <w:start w:val="1"/>
      <w:numFmt w:val="bullet"/>
      <w:lvlText w:val=""/>
      <w:lvlJc w:val="left"/>
      <w:pPr>
        <w:ind w:left="216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4319D4"/>
    <w:multiLevelType w:val="hybridMultilevel"/>
    <w:tmpl w:val="1A300852"/>
    <w:lvl w:ilvl="0" w:tplc="0882B7EA">
      <w:start w:val="1"/>
      <w:numFmt w:val="decimal"/>
      <w:lvlText w:val="1․10.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174BBE"/>
    <w:multiLevelType w:val="hybridMultilevel"/>
    <w:tmpl w:val="B106DD1E"/>
    <w:lvl w:ilvl="0" w:tplc="5BF65F32">
      <w:start w:val="1"/>
      <w:numFmt w:val="decimal"/>
      <w:lvlText w:val="1.7.%1."/>
      <w:lvlJc w:val="left"/>
      <w:pPr>
        <w:ind w:left="117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F56BA6"/>
    <w:multiLevelType w:val="multilevel"/>
    <w:tmpl w:val="042E9E34"/>
    <w:lvl w:ilvl="0">
      <w:start w:val="1"/>
      <w:numFmt w:val="decimal"/>
      <w:lvlText w:val="%1."/>
      <w:lvlJc w:val="left"/>
      <w:pPr>
        <w:ind w:left="720" w:hanging="360"/>
      </w:pPr>
      <w:rPr>
        <w:rFonts w:hint="default"/>
        <w:b/>
        <w:sz w:val="18"/>
        <w:szCs w:val="18"/>
      </w:rPr>
    </w:lvl>
    <w:lvl w:ilvl="1">
      <w:start w:val="1"/>
      <w:numFmt w:val="decimal"/>
      <w:lvlText w:val="1.%2."/>
      <w:lvlJc w:val="left"/>
      <w:pPr>
        <w:ind w:left="720" w:hanging="720"/>
      </w:pPr>
      <w:rPr>
        <w:rFonts w:hint="default"/>
        <w:b/>
        <w:color w:val="auto"/>
        <w:sz w:val="20"/>
        <w:szCs w:val="20"/>
      </w:rPr>
    </w:lvl>
    <w:lvl w:ilvl="2">
      <w:start w:val="1"/>
      <w:numFmt w:val="decimal"/>
      <w:isLgl/>
      <w:lvlText w:val="%1.%2.%3."/>
      <w:lvlJc w:val="left"/>
      <w:pPr>
        <w:ind w:left="1440" w:hanging="1080"/>
      </w:pPr>
      <w:rPr>
        <w:rFonts w:hint="default"/>
        <w:b w:val="0"/>
        <w:color w:val="auto"/>
        <w:sz w:val="20"/>
        <w:szCs w:val="20"/>
      </w:rPr>
    </w:lvl>
    <w:lvl w:ilvl="3">
      <w:start w:val="1"/>
      <w:numFmt w:val="decimal"/>
      <w:isLgl/>
      <w:lvlText w:val="%1.%2.%3.%4."/>
      <w:lvlJc w:val="left"/>
      <w:pPr>
        <w:ind w:left="1440" w:hanging="1080"/>
      </w:pPr>
      <w:rPr>
        <w:rFonts w:hint="default"/>
        <w:b w:val="0"/>
        <w:color w:val="auto"/>
      </w:rPr>
    </w:lvl>
    <w:lvl w:ilvl="4">
      <w:start w:val="1"/>
      <w:numFmt w:val="decimal"/>
      <w:isLgl/>
      <w:lvlText w:val="%1.%2.%3.%4.%5."/>
      <w:lvlJc w:val="left"/>
      <w:pPr>
        <w:ind w:left="1800" w:hanging="1440"/>
      </w:pPr>
      <w:rPr>
        <w:rFonts w:hint="default"/>
        <w:color w:val="4D4D4D"/>
      </w:rPr>
    </w:lvl>
    <w:lvl w:ilvl="5">
      <w:start w:val="1"/>
      <w:numFmt w:val="decimal"/>
      <w:isLgl/>
      <w:lvlText w:val="%1.%2.%3.%4.%5.%6."/>
      <w:lvlJc w:val="left"/>
      <w:pPr>
        <w:ind w:left="2160" w:hanging="1800"/>
      </w:pPr>
      <w:rPr>
        <w:rFonts w:hint="default"/>
        <w:color w:val="4D4D4D"/>
      </w:rPr>
    </w:lvl>
    <w:lvl w:ilvl="6">
      <w:start w:val="1"/>
      <w:numFmt w:val="decimal"/>
      <w:isLgl/>
      <w:lvlText w:val="%1.%2.%3.%4.%5.%6.%7."/>
      <w:lvlJc w:val="left"/>
      <w:pPr>
        <w:ind w:left="2160" w:hanging="1800"/>
      </w:pPr>
      <w:rPr>
        <w:rFonts w:hint="default"/>
        <w:color w:val="4D4D4D"/>
      </w:rPr>
    </w:lvl>
    <w:lvl w:ilvl="7">
      <w:start w:val="1"/>
      <w:numFmt w:val="decimal"/>
      <w:isLgl/>
      <w:lvlText w:val="%1.%2.%3.%4.%5.%6.%7.%8."/>
      <w:lvlJc w:val="left"/>
      <w:pPr>
        <w:ind w:left="2520" w:hanging="2160"/>
      </w:pPr>
      <w:rPr>
        <w:rFonts w:hint="default"/>
        <w:color w:val="4D4D4D"/>
      </w:rPr>
    </w:lvl>
    <w:lvl w:ilvl="8">
      <w:start w:val="1"/>
      <w:numFmt w:val="decimal"/>
      <w:isLgl/>
      <w:lvlText w:val="%1.%2.%3.%4.%5.%6.%7.%8.%9."/>
      <w:lvlJc w:val="left"/>
      <w:pPr>
        <w:ind w:left="2880" w:hanging="2520"/>
      </w:pPr>
      <w:rPr>
        <w:rFonts w:hint="default"/>
        <w:color w:val="4D4D4D"/>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C253A04"/>
    <w:multiLevelType w:val="multilevel"/>
    <w:tmpl w:val="88884682"/>
    <w:lvl w:ilvl="0">
      <w:start w:val="1"/>
      <w:numFmt w:val="decimal"/>
      <w:lvlText w:val="%1."/>
      <w:lvlJc w:val="left"/>
      <w:pPr>
        <w:ind w:left="576" w:hanging="576"/>
      </w:pPr>
      <w:rPr>
        <w:rFonts w:hint="default"/>
      </w:rPr>
    </w:lvl>
    <w:lvl w:ilvl="1">
      <w:start w:val="5"/>
      <w:numFmt w:val="decimal"/>
      <w:lvlText w:val="%1.%2."/>
      <w:lvlJc w:val="left"/>
      <w:pPr>
        <w:ind w:left="996" w:hanging="576"/>
      </w:pPr>
      <w:rPr>
        <w:rFonts w:hint="default"/>
      </w:rPr>
    </w:lvl>
    <w:lvl w:ilvl="2">
      <w:start w:val="3"/>
      <w:numFmt w:val="decimal"/>
      <w:lvlText w:val="%1.%2.%3."/>
      <w:lvlJc w:val="left"/>
      <w:pPr>
        <w:ind w:left="1560" w:hanging="720"/>
      </w:pPr>
      <w:rPr>
        <w:rFonts w:hint="default"/>
      </w:rPr>
    </w:lvl>
    <w:lvl w:ilvl="3">
      <w:start w:val="1"/>
      <w:numFmt w:val="bullet"/>
      <w:lvlText w:val=""/>
      <w:lvlJc w:val="left"/>
      <w:pPr>
        <w:ind w:left="1980" w:hanging="720"/>
      </w:pPr>
      <w:rPr>
        <w:rFonts w:ascii="Wingdings" w:hAnsi="Wingdings" w:hint="default"/>
        <w:color w:val="4D4D4D"/>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24" w15:restartNumberingAfterBreak="0">
    <w:nsid w:val="5C4E5473"/>
    <w:multiLevelType w:val="hybridMultilevel"/>
    <w:tmpl w:val="EE5A8D14"/>
    <w:lvl w:ilvl="0" w:tplc="5306A6BC">
      <w:start w:val="1"/>
      <w:numFmt w:val="decimal"/>
      <w:lvlText w:val="1.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8A2910"/>
    <w:multiLevelType w:val="hybridMultilevel"/>
    <w:tmpl w:val="7520E0D0"/>
    <w:lvl w:ilvl="0" w:tplc="0BDEC084">
      <w:start w:val="1"/>
      <w:numFmt w:val="decimal"/>
      <w:lvlText w:val="1.9․%1."/>
      <w:lvlJc w:val="left"/>
      <w:pPr>
        <w:ind w:left="720" w:hanging="360"/>
      </w:pPr>
      <w:rPr>
        <w:rFonts w:hint="default"/>
        <w:b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B23ED3"/>
    <w:multiLevelType w:val="multilevel"/>
    <w:tmpl w:val="A4DE775C"/>
    <w:lvl w:ilvl="0">
      <w:start w:val="1"/>
      <w:numFmt w:val="decimal"/>
      <w:lvlText w:val="1.%1."/>
      <w:lvlJc w:val="left"/>
      <w:pPr>
        <w:ind w:left="360" w:hanging="360"/>
      </w:pPr>
      <w:rPr>
        <w:rFonts w:hint="default"/>
      </w:rPr>
    </w:lvl>
    <w:lvl w:ilvl="1">
      <w:start w:val="1"/>
      <w:numFmt w:val="decimal"/>
      <w:lvlText w:val="%1.%2."/>
      <w:lvlJc w:val="left"/>
      <w:pPr>
        <w:ind w:left="612" w:hanging="432"/>
      </w:pPr>
      <w:rPr>
        <w:b/>
        <w:i w:val="0"/>
        <w:color w:val="auto"/>
        <w:sz w:val="18"/>
        <w:szCs w:val="18"/>
        <w:lang w:val="en-GB"/>
      </w:rPr>
    </w:lvl>
    <w:lvl w:ilvl="2">
      <w:start w:val="1"/>
      <w:numFmt w:val="decimal"/>
      <w:lvlText w:val="1․10․%3."/>
      <w:lvlJc w:val="left"/>
      <w:pPr>
        <w:ind w:left="504" w:hanging="504"/>
      </w:pPr>
      <w:rPr>
        <w:rFonts w:hint="default"/>
        <w:b w:val="0"/>
        <w:color w:val="auto"/>
        <w:sz w:val="20"/>
        <w:szCs w:val="18"/>
        <w:lang w:val="ru-RU"/>
      </w:rPr>
    </w:lvl>
    <w:lvl w:ilvl="3">
      <w:start w:val="1"/>
      <w:numFmt w:val="decimal"/>
      <w:lvlText w:val="1․10․1․%4."/>
      <w:lvlJc w:val="left"/>
      <w:pPr>
        <w:ind w:left="1728" w:hanging="648"/>
      </w:pPr>
      <w:rPr>
        <w:rFonts w:hint="default"/>
        <w:color w:val="auto"/>
        <w:sz w:val="18"/>
        <w:szCs w:val="18"/>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27A70B0"/>
    <w:multiLevelType w:val="hybridMultilevel"/>
    <w:tmpl w:val="11E4D454"/>
    <w:lvl w:ilvl="0" w:tplc="40EADEC6">
      <w:start w:val="1"/>
      <w:numFmt w:val="decimal"/>
      <w:lvlText w:val="1.9․%1."/>
      <w:lvlJc w:val="left"/>
      <w:pPr>
        <w:ind w:left="720" w:hanging="360"/>
      </w:pPr>
      <w:rPr>
        <w:rFonts w:hint="default"/>
        <w:b w:val="0"/>
        <w:sz w:val="18"/>
        <w:szCs w:val="18"/>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B77E42"/>
    <w:multiLevelType w:val="multilevel"/>
    <w:tmpl w:val="020846CA"/>
    <w:lvl w:ilvl="0">
      <w:start w:val="1"/>
      <w:numFmt w:val="decimal"/>
      <w:lvlText w:val="1.%1."/>
      <w:lvlJc w:val="left"/>
      <w:pPr>
        <w:ind w:left="360" w:hanging="360"/>
      </w:pPr>
      <w:rPr>
        <w:rFonts w:hint="default"/>
      </w:rPr>
    </w:lvl>
    <w:lvl w:ilvl="1">
      <w:start w:val="6"/>
      <w:numFmt w:val="decimal"/>
      <w:lvlText w:val="%1.%2."/>
      <w:lvlJc w:val="left"/>
      <w:pPr>
        <w:ind w:left="702" w:hanging="432"/>
      </w:pPr>
      <w:rPr>
        <w:rFonts w:hint="default"/>
        <w:b/>
        <w:i w:val="0"/>
        <w:color w:val="auto"/>
        <w:sz w:val="18"/>
        <w:szCs w:val="18"/>
      </w:rPr>
    </w:lvl>
    <w:lvl w:ilvl="2">
      <w:start w:val="1"/>
      <w:numFmt w:val="decimal"/>
      <w:lvlText w:val="1.5.%3."/>
      <w:lvlJc w:val="left"/>
      <w:pPr>
        <w:ind w:left="504" w:hanging="504"/>
      </w:pPr>
      <w:rPr>
        <w:rFonts w:hint="default"/>
        <w:b w:val="0"/>
        <w:color w:val="auto"/>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0"/>
  </w:num>
  <w:num w:numId="2">
    <w:abstractNumId w:val="22"/>
    <w:lvlOverride w:ilvl="0">
      <w:startOverride w:val="1"/>
    </w:lvlOverride>
    <w:lvlOverride w:ilvl="1"/>
    <w:lvlOverride w:ilvl="2"/>
    <w:lvlOverride w:ilvl="3"/>
    <w:lvlOverride w:ilvl="4"/>
    <w:lvlOverride w:ilvl="5"/>
    <w:lvlOverride w:ilvl="6"/>
    <w:lvlOverride w:ilvl="7"/>
    <w:lvlOverride w:ilvl="8"/>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num>
  <w:num w:numId="6">
    <w:abstractNumId w:val="13"/>
  </w:num>
  <w:num w:numId="7">
    <w:abstractNumId w:val="17"/>
  </w:num>
  <w:num w:numId="8">
    <w:abstractNumId w:val="8"/>
  </w:num>
  <w:num w:numId="9">
    <w:abstractNumId w:val="12"/>
  </w:num>
  <w:num w:numId="10">
    <w:abstractNumId w:val="21"/>
  </w:num>
  <w:num w:numId="11">
    <w:abstractNumId w:val="26"/>
  </w:num>
  <w:num w:numId="12">
    <w:abstractNumId w:val="3"/>
  </w:num>
  <w:num w:numId="13">
    <w:abstractNumId w:val="19"/>
  </w:num>
  <w:num w:numId="14">
    <w:abstractNumId w:val="14"/>
  </w:num>
  <w:num w:numId="15">
    <w:abstractNumId w:val="5"/>
  </w:num>
  <w:num w:numId="16">
    <w:abstractNumId w:val="16"/>
  </w:num>
  <w:num w:numId="17">
    <w:abstractNumId w:val="10"/>
  </w:num>
  <w:num w:numId="18">
    <w:abstractNumId w:val="11"/>
  </w:num>
  <w:num w:numId="19">
    <w:abstractNumId w:val="6"/>
  </w:num>
  <w:num w:numId="20">
    <w:abstractNumId w:val="28"/>
  </w:num>
  <w:num w:numId="21">
    <w:abstractNumId w:val="0"/>
  </w:num>
  <w:num w:numId="22">
    <w:abstractNumId w:val="23"/>
  </w:num>
  <w:num w:numId="23">
    <w:abstractNumId w:val="1"/>
  </w:num>
  <w:num w:numId="24">
    <w:abstractNumId w:val="18"/>
  </w:num>
  <w:num w:numId="25">
    <w:abstractNumId w:val="24"/>
  </w:num>
  <w:num w:numId="26">
    <w:abstractNumId w:val="25"/>
  </w:num>
  <w:num w:numId="27">
    <w:abstractNumId w:val="27"/>
  </w:num>
  <w:num w:numId="28">
    <w:abstractNumId w:val="7"/>
  </w:num>
  <w:num w:numId="29">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10ABE"/>
    <w:rsid w:val="000112F7"/>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56DC"/>
    <w:rsid w:val="00037DDE"/>
    <w:rsid w:val="000408D8"/>
    <w:rsid w:val="0004387F"/>
    <w:rsid w:val="00046BAC"/>
    <w:rsid w:val="00047327"/>
    <w:rsid w:val="0005035B"/>
    <w:rsid w:val="00050715"/>
    <w:rsid w:val="00051490"/>
    <w:rsid w:val="00051B7F"/>
    <w:rsid w:val="00052AF7"/>
    <w:rsid w:val="00052F61"/>
    <w:rsid w:val="000537FF"/>
    <w:rsid w:val="00053BFB"/>
    <w:rsid w:val="000545B4"/>
    <w:rsid w:val="000550DA"/>
    <w:rsid w:val="00055129"/>
    <w:rsid w:val="00055195"/>
    <w:rsid w:val="00055CC2"/>
    <w:rsid w:val="00056343"/>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3E5"/>
    <w:rsid w:val="00075997"/>
    <w:rsid w:val="00077062"/>
    <w:rsid w:val="00077381"/>
    <w:rsid w:val="00077BB9"/>
    <w:rsid w:val="000802C1"/>
    <w:rsid w:val="00080C4E"/>
    <w:rsid w:val="00080E73"/>
    <w:rsid w:val="000822C1"/>
    <w:rsid w:val="00082ADC"/>
    <w:rsid w:val="00082DE0"/>
    <w:rsid w:val="00082E96"/>
    <w:rsid w:val="000831B3"/>
    <w:rsid w:val="00083558"/>
    <w:rsid w:val="00083B3D"/>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9A"/>
    <w:rsid w:val="000A74F4"/>
    <w:rsid w:val="000A7528"/>
    <w:rsid w:val="000B033F"/>
    <w:rsid w:val="000B1088"/>
    <w:rsid w:val="000B259E"/>
    <w:rsid w:val="000B5AE5"/>
    <w:rsid w:val="000B700B"/>
    <w:rsid w:val="000B7641"/>
    <w:rsid w:val="000B7C5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6C4"/>
    <w:rsid w:val="000D77C1"/>
    <w:rsid w:val="000E047E"/>
    <w:rsid w:val="000E1C31"/>
    <w:rsid w:val="000E21E6"/>
    <w:rsid w:val="000E2416"/>
    <w:rsid w:val="000E2427"/>
    <w:rsid w:val="000E267C"/>
    <w:rsid w:val="000E2CA7"/>
    <w:rsid w:val="000E2D7B"/>
    <w:rsid w:val="000E308B"/>
    <w:rsid w:val="000E31C4"/>
    <w:rsid w:val="000E3D1E"/>
    <w:rsid w:val="000E3D8B"/>
    <w:rsid w:val="000E3F9A"/>
    <w:rsid w:val="000E426E"/>
    <w:rsid w:val="000E4C35"/>
    <w:rsid w:val="000E5257"/>
    <w:rsid w:val="000E52E8"/>
    <w:rsid w:val="000E7612"/>
    <w:rsid w:val="000E79BD"/>
    <w:rsid w:val="000E79CE"/>
    <w:rsid w:val="000F008F"/>
    <w:rsid w:val="000F0CCC"/>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CC9"/>
    <w:rsid w:val="00102DFE"/>
    <w:rsid w:val="0010323D"/>
    <w:rsid w:val="00103DEF"/>
    <w:rsid w:val="00104861"/>
    <w:rsid w:val="00106365"/>
    <w:rsid w:val="00106D44"/>
    <w:rsid w:val="00106DEE"/>
    <w:rsid w:val="00106F3B"/>
    <w:rsid w:val="0011033A"/>
    <w:rsid w:val="00110D13"/>
    <w:rsid w:val="00112F7E"/>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1159"/>
    <w:rsid w:val="00142496"/>
    <w:rsid w:val="00143BD7"/>
    <w:rsid w:val="00143E8C"/>
    <w:rsid w:val="0014472E"/>
    <w:rsid w:val="00144F73"/>
    <w:rsid w:val="001458D6"/>
    <w:rsid w:val="00145CC3"/>
    <w:rsid w:val="00147CD0"/>
    <w:rsid w:val="00147F14"/>
    <w:rsid w:val="001502E3"/>
    <w:rsid w:val="00150CBE"/>
    <w:rsid w:val="001514D1"/>
    <w:rsid w:val="001515DE"/>
    <w:rsid w:val="00151D19"/>
    <w:rsid w:val="001522CE"/>
    <w:rsid w:val="00152564"/>
    <w:rsid w:val="00153A85"/>
    <w:rsid w:val="00153C87"/>
    <w:rsid w:val="00154B39"/>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144"/>
    <w:rsid w:val="001679A6"/>
    <w:rsid w:val="001724D7"/>
    <w:rsid w:val="00172BD7"/>
    <w:rsid w:val="001732FB"/>
    <w:rsid w:val="00174FE1"/>
    <w:rsid w:val="00175F8F"/>
    <w:rsid w:val="00175FDC"/>
    <w:rsid w:val="001763F5"/>
    <w:rsid w:val="00176A38"/>
    <w:rsid w:val="00176A92"/>
    <w:rsid w:val="00177245"/>
    <w:rsid w:val="00177A5C"/>
    <w:rsid w:val="00177D71"/>
    <w:rsid w:val="00177EDD"/>
    <w:rsid w:val="001807FD"/>
    <w:rsid w:val="001808AF"/>
    <w:rsid w:val="00180EB9"/>
    <w:rsid w:val="00180EE9"/>
    <w:rsid w:val="00181C60"/>
    <w:rsid w:val="00181F0F"/>
    <w:rsid w:val="00181F75"/>
    <w:rsid w:val="00183004"/>
    <w:rsid w:val="0018301A"/>
    <w:rsid w:val="001830FF"/>
    <w:rsid w:val="00183ABF"/>
    <w:rsid w:val="00183FEA"/>
    <w:rsid w:val="00184D18"/>
    <w:rsid w:val="00184F17"/>
    <w:rsid w:val="00185684"/>
    <w:rsid w:val="0018591C"/>
    <w:rsid w:val="00185DF9"/>
    <w:rsid w:val="00186D4C"/>
    <w:rsid w:val="00191D5F"/>
    <w:rsid w:val="00192606"/>
    <w:rsid w:val="00192A1F"/>
    <w:rsid w:val="001932A7"/>
    <w:rsid w:val="00193871"/>
    <w:rsid w:val="0019419E"/>
    <w:rsid w:val="00194598"/>
    <w:rsid w:val="00194DBD"/>
    <w:rsid w:val="00195835"/>
    <w:rsid w:val="00195F24"/>
    <w:rsid w:val="00196487"/>
    <w:rsid w:val="001977D8"/>
    <w:rsid w:val="001A0B80"/>
    <w:rsid w:val="001A1A14"/>
    <w:rsid w:val="001A23A6"/>
    <w:rsid w:val="001A2579"/>
    <w:rsid w:val="001A2F72"/>
    <w:rsid w:val="001A3FEC"/>
    <w:rsid w:val="001A43A4"/>
    <w:rsid w:val="001A4EF7"/>
    <w:rsid w:val="001A5BC8"/>
    <w:rsid w:val="001A5C02"/>
    <w:rsid w:val="001A7CD9"/>
    <w:rsid w:val="001B0D9A"/>
    <w:rsid w:val="001B1370"/>
    <w:rsid w:val="001B1FC4"/>
    <w:rsid w:val="001B21A3"/>
    <w:rsid w:val="001B36FA"/>
    <w:rsid w:val="001B37D2"/>
    <w:rsid w:val="001B45A9"/>
    <w:rsid w:val="001B478E"/>
    <w:rsid w:val="001B4F5A"/>
    <w:rsid w:val="001B52CC"/>
    <w:rsid w:val="001B56C5"/>
    <w:rsid w:val="001B608F"/>
    <w:rsid w:val="001B6FCF"/>
    <w:rsid w:val="001B7698"/>
    <w:rsid w:val="001C07C6"/>
    <w:rsid w:val="001C0849"/>
    <w:rsid w:val="001C0B2D"/>
    <w:rsid w:val="001C31D8"/>
    <w:rsid w:val="001C3D83"/>
    <w:rsid w:val="001C3F6C"/>
    <w:rsid w:val="001C74E4"/>
    <w:rsid w:val="001C76F7"/>
    <w:rsid w:val="001C7C1A"/>
    <w:rsid w:val="001D1139"/>
    <w:rsid w:val="001D1D00"/>
    <w:rsid w:val="001D2D62"/>
    <w:rsid w:val="001D5FF7"/>
    <w:rsid w:val="001D6531"/>
    <w:rsid w:val="001D7228"/>
    <w:rsid w:val="001D74FA"/>
    <w:rsid w:val="001D78C5"/>
    <w:rsid w:val="001E0216"/>
    <w:rsid w:val="001E0676"/>
    <w:rsid w:val="001E17BA"/>
    <w:rsid w:val="001E2794"/>
    <w:rsid w:val="001E2814"/>
    <w:rsid w:val="001E4525"/>
    <w:rsid w:val="001E55B2"/>
    <w:rsid w:val="001E5866"/>
    <w:rsid w:val="001E7733"/>
    <w:rsid w:val="001E7EF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420"/>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73AD"/>
    <w:rsid w:val="0022770A"/>
    <w:rsid w:val="00227C9F"/>
    <w:rsid w:val="0023029D"/>
    <w:rsid w:val="00230B12"/>
    <w:rsid w:val="00230C8F"/>
    <w:rsid w:val="00231FE3"/>
    <w:rsid w:val="0023354E"/>
    <w:rsid w:val="0023571C"/>
    <w:rsid w:val="00236B75"/>
    <w:rsid w:val="00237041"/>
    <w:rsid w:val="00240168"/>
    <w:rsid w:val="0024027D"/>
    <w:rsid w:val="00240289"/>
    <w:rsid w:val="0024041A"/>
    <w:rsid w:val="002413DC"/>
    <w:rsid w:val="0024186B"/>
    <w:rsid w:val="0024205E"/>
    <w:rsid w:val="00244642"/>
    <w:rsid w:val="00244B38"/>
    <w:rsid w:val="00246F46"/>
    <w:rsid w:val="0025145E"/>
    <w:rsid w:val="00251E84"/>
    <w:rsid w:val="00252C9C"/>
    <w:rsid w:val="00252D62"/>
    <w:rsid w:val="002542AE"/>
    <w:rsid w:val="0025450F"/>
    <w:rsid w:val="00254A36"/>
    <w:rsid w:val="00254D0C"/>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1A2"/>
    <w:rsid w:val="002A4619"/>
    <w:rsid w:val="002A464D"/>
    <w:rsid w:val="002A6D1E"/>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1969"/>
    <w:rsid w:val="002E2E3B"/>
    <w:rsid w:val="002E3165"/>
    <w:rsid w:val="002E4305"/>
    <w:rsid w:val="002E4F32"/>
    <w:rsid w:val="002E530A"/>
    <w:rsid w:val="002E531D"/>
    <w:rsid w:val="002E67D3"/>
    <w:rsid w:val="002E73EF"/>
    <w:rsid w:val="002E7EE1"/>
    <w:rsid w:val="002F1AB3"/>
    <w:rsid w:val="002F2657"/>
    <w:rsid w:val="002F2B23"/>
    <w:rsid w:val="002F2C5F"/>
    <w:rsid w:val="002F2CE0"/>
    <w:rsid w:val="002F35FE"/>
    <w:rsid w:val="002F6164"/>
    <w:rsid w:val="002F6FA0"/>
    <w:rsid w:val="002F7A7E"/>
    <w:rsid w:val="00301193"/>
    <w:rsid w:val="0030129D"/>
    <w:rsid w:val="0030235C"/>
    <w:rsid w:val="00303732"/>
    <w:rsid w:val="003041A8"/>
    <w:rsid w:val="00304436"/>
    <w:rsid w:val="00304D64"/>
    <w:rsid w:val="003053EF"/>
    <w:rsid w:val="00305E59"/>
    <w:rsid w:val="00305F6D"/>
    <w:rsid w:val="003064D4"/>
    <w:rsid w:val="003078E1"/>
    <w:rsid w:val="00307F3C"/>
    <w:rsid w:val="003101E4"/>
    <w:rsid w:val="00310A82"/>
    <w:rsid w:val="00310B6E"/>
    <w:rsid w:val="00310ED2"/>
    <w:rsid w:val="00311076"/>
    <w:rsid w:val="0031212B"/>
    <w:rsid w:val="003141B6"/>
    <w:rsid w:val="00316381"/>
    <w:rsid w:val="003169A4"/>
    <w:rsid w:val="0032071C"/>
    <w:rsid w:val="003207B5"/>
    <w:rsid w:val="00321A56"/>
    <w:rsid w:val="00321B20"/>
    <w:rsid w:val="00321D3E"/>
    <w:rsid w:val="00323A43"/>
    <w:rsid w:val="00323B33"/>
    <w:rsid w:val="00324445"/>
    <w:rsid w:val="00325546"/>
    <w:rsid w:val="003257F0"/>
    <w:rsid w:val="003259C5"/>
    <w:rsid w:val="00325CC0"/>
    <w:rsid w:val="00326507"/>
    <w:rsid w:val="00327436"/>
    <w:rsid w:val="003275D4"/>
    <w:rsid w:val="00332253"/>
    <w:rsid w:val="003331DA"/>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C85"/>
    <w:rsid w:val="003517F2"/>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B83"/>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2DB2"/>
    <w:rsid w:val="0039302D"/>
    <w:rsid w:val="0039338D"/>
    <w:rsid w:val="003946B4"/>
    <w:rsid w:val="003949A5"/>
    <w:rsid w:val="003959CB"/>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949"/>
    <w:rsid w:val="003B3A13"/>
    <w:rsid w:val="003B4A74"/>
    <w:rsid w:val="003B585C"/>
    <w:rsid w:val="003B5AE9"/>
    <w:rsid w:val="003B60D5"/>
    <w:rsid w:val="003B6551"/>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2D6"/>
    <w:rsid w:val="003E1421"/>
    <w:rsid w:val="003E1BE2"/>
    <w:rsid w:val="003E246C"/>
    <w:rsid w:val="003E2931"/>
    <w:rsid w:val="003E2F4F"/>
    <w:rsid w:val="003E316E"/>
    <w:rsid w:val="003E3996"/>
    <w:rsid w:val="003E3B26"/>
    <w:rsid w:val="003E3FD0"/>
    <w:rsid w:val="003E4184"/>
    <w:rsid w:val="003E664D"/>
    <w:rsid w:val="003E6971"/>
    <w:rsid w:val="003E7559"/>
    <w:rsid w:val="003E77D0"/>
    <w:rsid w:val="003E7802"/>
    <w:rsid w:val="003E7941"/>
    <w:rsid w:val="003F1EEA"/>
    <w:rsid w:val="003F208A"/>
    <w:rsid w:val="003F264A"/>
    <w:rsid w:val="003F288F"/>
    <w:rsid w:val="003F300B"/>
    <w:rsid w:val="003F3613"/>
    <w:rsid w:val="003F3AE8"/>
    <w:rsid w:val="003F4AFE"/>
    <w:rsid w:val="003F4C5E"/>
    <w:rsid w:val="003F5495"/>
    <w:rsid w:val="003F5C38"/>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34BB"/>
    <w:rsid w:val="00413A8A"/>
    <w:rsid w:val="00416A81"/>
    <w:rsid w:val="00416F1E"/>
    <w:rsid w:val="00417553"/>
    <w:rsid w:val="004175B6"/>
    <w:rsid w:val="0042084B"/>
    <w:rsid w:val="00426D8C"/>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B01"/>
    <w:rsid w:val="00447FFD"/>
    <w:rsid w:val="004504F0"/>
    <w:rsid w:val="00451DB7"/>
    <w:rsid w:val="00452896"/>
    <w:rsid w:val="00454190"/>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806"/>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3ED"/>
    <w:rsid w:val="004874EC"/>
    <w:rsid w:val="00490773"/>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A79FE"/>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150"/>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E798C"/>
    <w:rsid w:val="004F1B18"/>
    <w:rsid w:val="004F1DB0"/>
    <w:rsid w:val="004F2130"/>
    <w:rsid w:val="004F2639"/>
    <w:rsid w:val="004F2E2A"/>
    <w:rsid w:val="004F30DA"/>
    <w:rsid w:val="004F3455"/>
    <w:rsid w:val="004F3B83"/>
    <w:rsid w:val="004F4D14"/>
    <w:rsid w:val="004F5190"/>
    <w:rsid w:val="004F5518"/>
    <w:rsid w:val="004F5616"/>
    <w:rsid w:val="004F78EF"/>
    <w:rsid w:val="00500334"/>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C44"/>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DA8"/>
    <w:rsid w:val="00545F4E"/>
    <w:rsid w:val="0054752B"/>
    <w:rsid w:val="005503F5"/>
    <w:rsid w:val="00551E52"/>
    <w:rsid w:val="005525A4"/>
    <w:rsid w:val="00552D6E"/>
    <w:rsid w:val="00553DFD"/>
    <w:rsid w:val="00556113"/>
    <w:rsid w:val="0055623A"/>
    <w:rsid w:val="005563D9"/>
    <w:rsid w:val="00557372"/>
    <w:rsid w:val="00557E3D"/>
    <w:rsid w:val="00560961"/>
    <w:rsid w:val="00560A40"/>
    <w:rsid w:val="00560DD4"/>
    <w:rsid w:val="00562EB1"/>
    <w:rsid w:val="00563192"/>
    <w:rsid w:val="0056331A"/>
    <w:rsid w:val="005639B0"/>
    <w:rsid w:val="00564FB7"/>
    <w:rsid w:val="00565307"/>
    <w:rsid w:val="00565FF7"/>
    <w:rsid w:val="0056625A"/>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44C0"/>
    <w:rsid w:val="00584A70"/>
    <w:rsid w:val="005856C5"/>
    <w:rsid w:val="00585DD4"/>
    <w:rsid w:val="00585E16"/>
    <w:rsid w:val="0058649C"/>
    <w:rsid w:val="00586CD2"/>
    <w:rsid w:val="00587072"/>
    <w:rsid w:val="005900F2"/>
    <w:rsid w:val="005918A4"/>
    <w:rsid w:val="00592A50"/>
    <w:rsid w:val="005939DE"/>
    <w:rsid w:val="00593E20"/>
    <w:rsid w:val="0059404D"/>
    <w:rsid w:val="00594FEE"/>
    <w:rsid w:val="00595213"/>
    <w:rsid w:val="005953F4"/>
    <w:rsid w:val="005960B4"/>
    <w:rsid w:val="0059636E"/>
    <w:rsid w:val="00597FCB"/>
    <w:rsid w:val="005A1236"/>
    <w:rsid w:val="005A16C6"/>
    <w:rsid w:val="005A1D54"/>
    <w:rsid w:val="005A3A35"/>
    <w:rsid w:val="005A3DC6"/>
    <w:rsid w:val="005A3EB8"/>
    <w:rsid w:val="005A3EDC"/>
    <w:rsid w:val="005A51C8"/>
    <w:rsid w:val="005A56FF"/>
    <w:rsid w:val="005A5B64"/>
    <w:rsid w:val="005A64FF"/>
    <w:rsid w:val="005A72A2"/>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C7FA5"/>
    <w:rsid w:val="005D00A5"/>
    <w:rsid w:val="005D00D6"/>
    <w:rsid w:val="005D07B2"/>
    <w:rsid w:val="005D0D93"/>
    <w:rsid w:val="005D1A14"/>
    <w:rsid w:val="005D1F5B"/>
    <w:rsid w:val="005D26B6"/>
    <w:rsid w:val="005D26DF"/>
    <w:rsid w:val="005D2EDB"/>
    <w:rsid w:val="005D3374"/>
    <w:rsid w:val="005D337B"/>
    <w:rsid w:val="005D3674"/>
    <w:rsid w:val="005D4D30"/>
    <w:rsid w:val="005D4D37"/>
    <w:rsid w:val="005D5D7D"/>
    <w:rsid w:val="005D6138"/>
    <w:rsid w:val="005D71EF"/>
    <w:rsid w:val="005D7469"/>
    <w:rsid w:val="005E0E50"/>
    <w:rsid w:val="005E1F72"/>
    <w:rsid w:val="005E24FD"/>
    <w:rsid w:val="005E2581"/>
    <w:rsid w:val="005E2A5D"/>
    <w:rsid w:val="005E2F4D"/>
    <w:rsid w:val="005E2FA5"/>
    <w:rsid w:val="005E3097"/>
    <w:rsid w:val="005E3501"/>
    <w:rsid w:val="005E3FC4"/>
    <w:rsid w:val="005E4C8D"/>
    <w:rsid w:val="005E573E"/>
    <w:rsid w:val="005E6606"/>
    <w:rsid w:val="005E6D42"/>
    <w:rsid w:val="005E79C4"/>
    <w:rsid w:val="005F0802"/>
    <w:rsid w:val="005F0D7B"/>
    <w:rsid w:val="005F1793"/>
    <w:rsid w:val="005F1B96"/>
    <w:rsid w:val="005F1DBB"/>
    <w:rsid w:val="005F1F95"/>
    <w:rsid w:val="005F35FC"/>
    <w:rsid w:val="005F425D"/>
    <w:rsid w:val="005F45ED"/>
    <w:rsid w:val="005F53F2"/>
    <w:rsid w:val="005F7C1D"/>
    <w:rsid w:val="00600DD3"/>
    <w:rsid w:val="006040C2"/>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658"/>
    <w:rsid w:val="00631744"/>
    <w:rsid w:val="00633389"/>
    <w:rsid w:val="00633E1E"/>
    <w:rsid w:val="00634DC9"/>
    <w:rsid w:val="00635D52"/>
    <w:rsid w:val="00637949"/>
    <w:rsid w:val="00637DAB"/>
    <w:rsid w:val="00641AD5"/>
    <w:rsid w:val="00642EFE"/>
    <w:rsid w:val="00644CE2"/>
    <w:rsid w:val="006460DF"/>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91009"/>
    <w:rsid w:val="006912BB"/>
    <w:rsid w:val="0069154E"/>
    <w:rsid w:val="00691FE6"/>
    <w:rsid w:val="00692C09"/>
    <w:rsid w:val="00692FA3"/>
    <w:rsid w:val="00693B01"/>
    <w:rsid w:val="00693C4E"/>
    <w:rsid w:val="006953B6"/>
    <w:rsid w:val="00695522"/>
    <w:rsid w:val="0069568D"/>
    <w:rsid w:val="006968E8"/>
    <w:rsid w:val="00696A2F"/>
    <w:rsid w:val="00697C38"/>
    <w:rsid w:val="006A0D8B"/>
    <w:rsid w:val="006A0F27"/>
    <w:rsid w:val="006A134C"/>
    <w:rsid w:val="006A14B3"/>
    <w:rsid w:val="006A1922"/>
    <w:rsid w:val="006A1F61"/>
    <w:rsid w:val="006A26BE"/>
    <w:rsid w:val="006A2D46"/>
    <w:rsid w:val="006A4495"/>
    <w:rsid w:val="006A475C"/>
    <w:rsid w:val="006A6D19"/>
    <w:rsid w:val="006B0116"/>
    <w:rsid w:val="006B0566"/>
    <w:rsid w:val="006B1A19"/>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214"/>
    <w:rsid w:val="006C778B"/>
    <w:rsid w:val="006C7B6E"/>
    <w:rsid w:val="006C7FE2"/>
    <w:rsid w:val="006D0B02"/>
    <w:rsid w:val="006D0D6F"/>
    <w:rsid w:val="006D0D73"/>
    <w:rsid w:val="006D1826"/>
    <w:rsid w:val="006D1BA0"/>
    <w:rsid w:val="006D2DF4"/>
    <w:rsid w:val="006D3D3F"/>
    <w:rsid w:val="006D4448"/>
    <w:rsid w:val="006D4E1D"/>
    <w:rsid w:val="006D5516"/>
    <w:rsid w:val="006D5E0B"/>
    <w:rsid w:val="006D6150"/>
    <w:rsid w:val="006E0F22"/>
    <w:rsid w:val="006E2003"/>
    <w:rsid w:val="006E2DFE"/>
    <w:rsid w:val="006E2E11"/>
    <w:rsid w:val="006E35A0"/>
    <w:rsid w:val="006E35C3"/>
    <w:rsid w:val="006E3DD7"/>
    <w:rsid w:val="006E4901"/>
    <w:rsid w:val="006E49D7"/>
    <w:rsid w:val="006E6B29"/>
    <w:rsid w:val="006E732A"/>
    <w:rsid w:val="006E73AC"/>
    <w:rsid w:val="006E7809"/>
    <w:rsid w:val="006E7900"/>
    <w:rsid w:val="006E7947"/>
    <w:rsid w:val="006E7F44"/>
    <w:rsid w:val="006F012B"/>
    <w:rsid w:val="006F0D3F"/>
    <w:rsid w:val="006F1542"/>
    <w:rsid w:val="006F1805"/>
    <w:rsid w:val="006F18A6"/>
    <w:rsid w:val="006F1A8E"/>
    <w:rsid w:val="006F23D5"/>
    <w:rsid w:val="006F246F"/>
    <w:rsid w:val="006F2817"/>
    <w:rsid w:val="006F29E8"/>
    <w:rsid w:val="006F3372"/>
    <w:rsid w:val="006F3B78"/>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614"/>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3A58"/>
    <w:rsid w:val="007348F9"/>
    <w:rsid w:val="00735365"/>
    <w:rsid w:val="00736A43"/>
    <w:rsid w:val="00737986"/>
    <w:rsid w:val="00737B2F"/>
    <w:rsid w:val="00737D93"/>
    <w:rsid w:val="00740919"/>
    <w:rsid w:val="0074145B"/>
    <w:rsid w:val="007419DD"/>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022B"/>
    <w:rsid w:val="007811AE"/>
    <w:rsid w:val="00781235"/>
    <w:rsid w:val="007813EB"/>
    <w:rsid w:val="00781688"/>
    <w:rsid w:val="00782D3C"/>
    <w:rsid w:val="0078387F"/>
    <w:rsid w:val="007839E7"/>
    <w:rsid w:val="00784B86"/>
    <w:rsid w:val="00784CB7"/>
    <w:rsid w:val="007862B1"/>
    <w:rsid w:val="00786480"/>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C45"/>
    <w:rsid w:val="007B3D9D"/>
    <w:rsid w:val="007B6811"/>
    <w:rsid w:val="007C009B"/>
    <w:rsid w:val="007C081F"/>
    <w:rsid w:val="007C0837"/>
    <w:rsid w:val="007C13B3"/>
    <w:rsid w:val="007C15C5"/>
    <w:rsid w:val="007C1825"/>
    <w:rsid w:val="007C1D08"/>
    <w:rsid w:val="007C1D90"/>
    <w:rsid w:val="007C2603"/>
    <w:rsid w:val="007C3D16"/>
    <w:rsid w:val="007C3FF3"/>
    <w:rsid w:val="007C43EA"/>
    <w:rsid w:val="007C4876"/>
    <w:rsid w:val="007C49D4"/>
    <w:rsid w:val="007C55BD"/>
    <w:rsid w:val="007C5F44"/>
    <w:rsid w:val="007C677D"/>
    <w:rsid w:val="007C6F4D"/>
    <w:rsid w:val="007D018A"/>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423"/>
    <w:rsid w:val="007E5A26"/>
    <w:rsid w:val="007E6804"/>
    <w:rsid w:val="007E6E01"/>
    <w:rsid w:val="007F0755"/>
    <w:rsid w:val="007F12DE"/>
    <w:rsid w:val="007F1314"/>
    <w:rsid w:val="007F1F51"/>
    <w:rsid w:val="007F281F"/>
    <w:rsid w:val="007F3495"/>
    <w:rsid w:val="007F503F"/>
    <w:rsid w:val="007F5A5F"/>
    <w:rsid w:val="007F6722"/>
    <w:rsid w:val="00800AC9"/>
    <w:rsid w:val="008013DA"/>
    <w:rsid w:val="0080437A"/>
    <w:rsid w:val="008061D6"/>
    <w:rsid w:val="008069F0"/>
    <w:rsid w:val="00807178"/>
    <w:rsid w:val="0080763E"/>
    <w:rsid w:val="00807F1E"/>
    <w:rsid w:val="00807F3B"/>
    <w:rsid w:val="008105B4"/>
    <w:rsid w:val="00811D16"/>
    <w:rsid w:val="008128C9"/>
    <w:rsid w:val="00812D6D"/>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6BA3"/>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34"/>
    <w:rsid w:val="00845AA5"/>
    <w:rsid w:val="00846017"/>
    <w:rsid w:val="00847818"/>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26A"/>
    <w:rsid w:val="00861BEB"/>
    <w:rsid w:val="00862230"/>
    <w:rsid w:val="008626E5"/>
    <w:rsid w:val="008628CD"/>
    <w:rsid w:val="008628EC"/>
    <w:rsid w:val="00862B55"/>
    <w:rsid w:val="00862D7B"/>
    <w:rsid w:val="008631A3"/>
    <w:rsid w:val="00863E4F"/>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A0B"/>
    <w:rsid w:val="00881C05"/>
    <w:rsid w:val="00881C22"/>
    <w:rsid w:val="0088277F"/>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460"/>
    <w:rsid w:val="00896A13"/>
    <w:rsid w:val="008A0AF2"/>
    <w:rsid w:val="008A120F"/>
    <w:rsid w:val="008A18D9"/>
    <w:rsid w:val="008A1A08"/>
    <w:rsid w:val="008A1E8D"/>
    <w:rsid w:val="008A1EE5"/>
    <w:rsid w:val="008A24FA"/>
    <w:rsid w:val="008A2FF1"/>
    <w:rsid w:val="008A345D"/>
    <w:rsid w:val="008A352A"/>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C7D14"/>
    <w:rsid w:val="008D0121"/>
    <w:rsid w:val="008D0F13"/>
    <w:rsid w:val="008D0FB6"/>
    <w:rsid w:val="008D11AA"/>
    <w:rsid w:val="008D294A"/>
    <w:rsid w:val="008D2B99"/>
    <w:rsid w:val="008D2BF3"/>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0E45"/>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CA8"/>
    <w:rsid w:val="00917FAA"/>
    <w:rsid w:val="00920009"/>
    <w:rsid w:val="00922306"/>
    <w:rsid w:val="009229DF"/>
    <w:rsid w:val="00926875"/>
    <w:rsid w:val="00931A1F"/>
    <w:rsid w:val="009334DB"/>
    <w:rsid w:val="009335A0"/>
    <w:rsid w:val="009343AA"/>
    <w:rsid w:val="0093460D"/>
    <w:rsid w:val="00934B33"/>
    <w:rsid w:val="00935003"/>
    <w:rsid w:val="009350DE"/>
    <w:rsid w:val="009354D8"/>
    <w:rsid w:val="00935955"/>
    <w:rsid w:val="00936000"/>
    <w:rsid w:val="009365B5"/>
    <w:rsid w:val="0093713C"/>
    <w:rsid w:val="009374A0"/>
    <w:rsid w:val="00937B6A"/>
    <w:rsid w:val="00937DC0"/>
    <w:rsid w:val="00940C2A"/>
    <w:rsid w:val="00941136"/>
    <w:rsid w:val="009414B2"/>
    <w:rsid w:val="00941728"/>
    <w:rsid w:val="00941924"/>
    <w:rsid w:val="00944E5B"/>
    <w:rsid w:val="0094544B"/>
    <w:rsid w:val="0094684E"/>
    <w:rsid w:val="009471C4"/>
    <w:rsid w:val="00947D03"/>
    <w:rsid w:val="00950B4A"/>
    <w:rsid w:val="00951196"/>
    <w:rsid w:val="0095176C"/>
    <w:rsid w:val="0095199F"/>
    <w:rsid w:val="0095242A"/>
    <w:rsid w:val="009527FF"/>
    <w:rsid w:val="00953F12"/>
    <w:rsid w:val="00954F59"/>
    <w:rsid w:val="00955A1E"/>
    <w:rsid w:val="00955CC1"/>
    <w:rsid w:val="00955E87"/>
    <w:rsid w:val="00956D11"/>
    <w:rsid w:val="00957910"/>
    <w:rsid w:val="00960802"/>
    <w:rsid w:val="00960A94"/>
    <w:rsid w:val="00960BE9"/>
    <w:rsid w:val="00961895"/>
    <w:rsid w:val="00962585"/>
    <w:rsid w:val="00962791"/>
    <w:rsid w:val="00963E00"/>
    <w:rsid w:val="009647B3"/>
    <w:rsid w:val="009648D5"/>
    <w:rsid w:val="00965350"/>
    <w:rsid w:val="00965B76"/>
    <w:rsid w:val="00965B9B"/>
    <w:rsid w:val="00965E05"/>
    <w:rsid w:val="00965FCF"/>
    <w:rsid w:val="009666E0"/>
    <w:rsid w:val="00970C45"/>
    <w:rsid w:val="00971CAE"/>
    <w:rsid w:val="009724A5"/>
    <w:rsid w:val="00972668"/>
    <w:rsid w:val="009732B6"/>
    <w:rsid w:val="00973601"/>
    <w:rsid w:val="0097362A"/>
    <w:rsid w:val="00973BAB"/>
    <w:rsid w:val="00973FB1"/>
    <w:rsid w:val="00974995"/>
    <w:rsid w:val="009750D7"/>
    <w:rsid w:val="00975F7E"/>
    <w:rsid w:val="009771B9"/>
    <w:rsid w:val="009775DB"/>
    <w:rsid w:val="009813C4"/>
    <w:rsid w:val="00981540"/>
    <w:rsid w:val="0098244A"/>
    <w:rsid w:val="00983AF5"/>
    <w:rsid w:val="00984456"/>
    <w:rsid w:val="00984BDB"/>
    <w:rsid w:val="00984F53"/>
    <w:rsid w:val="00985291"/>
    <w:rsid w:val="00987E76"/>
    <w:rsid w:val="00990375"/>
    <w:rsid w:val="00990561"/>
    <w:rsid w:val="00990C42"/>
    <w:rsid w:val="009911F4"/>
    <w:rsid w:val="00993191"/>
    <w:rsid w:val="00993392"/>
    <w:rsid w:val="00993B84"/>
    <w:rsid w:val="0099403F"/>
    <w:rsid w:val="00994A77"/>
    <w:rsid w:val="00995045"/>
    <w:rsid w:val="00995898"/>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1723"/>
    <w:rsid w:val="009B19FD"/>
    <w:rsid w:val="009B22F2"/>
    <w:rsid w:val="009B3CA3"/>
    <w:rsid w:val="009B5889"/>
    <w:rsid w:val="009B58F7"/>
    <w:rsid w:val="009B5ED1"/>
    <w:rsid w:val="009B6D58"/>
    <w:rsid w:val="009B745F"/>
    <w:rsid w:val="009C1A9B"/>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3C35"/>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E35"/>
    <w:rsid w:val="009F1FF7"/>
    <w:rsid w:val="009F337A"/>
    <w:rsid w:val="009F4638"/>
    <w:rsid w:val="009F5D9B"/>
    <w:rsid w:val="009F64A7"/>
    <w:rsid w:val="009F7683"/>
    <w:rsid w:val="009F7C54"/>
    <w:rsid w:val="009F7D78"/>
    <w:rsid w:val="00A00BCA"/>
    <w:rsid w:val="00A00E74"/>
    <w:rsid w:val="00A02257"/>
    <w:rsid w:val="00A0285A"/>
    <w:rsid w:val="00A02D77"/>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CB8"/>
    <w:rsid w:val="00A22EB5"/>
    <w:rsid w:val="00A24827"/>
    <w:rsid w:val="00A249DB"/>
    <w:rsid w:val="00A24F80"/>
    <w:rsid w:val="00A26382"/>
    <w:rsid w:val="00A26D8F"/>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3F74"/>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37E"/>
    <w:rsid w:val="00AB64C0"/>
    <w:rsid w:val="00AB6596"/>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912"/>
    <w:rsid w:val="00AF4C36"/>
    <w:rsid w:val="00AF4E1A"/>
    <w:rsid w:val="00AF564E"/>
    <w:rsid w:val="00AF582B"/>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3A52"/>
    <w:rsid w:val="00B25447"/>
    <w:rsid w:val="00B2561E"/>
    <w:rsid w:val="00B2572B"/>
    <w:rsid w:val="00B25FC4"/>
    <w:rsid w:val="00B26428"/>
    <w:rsid w:val="00B2681D"/>
    <w:rsid w:val="00B2752E"/>
    <w:rsid w:val="00B300FA"/>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235"/>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4DD0"/>
    <w:rsid w:val="00B66C0B"/>
    <w:rsid w:val="00B67CCD"/>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BCB"/>
    <w:rsid w:val="00B872AD"/>
    <w:rsid w:val="00B9100A"/>
    <w:rsid w:val="00B925B0"/>
    <w:rsid w:val="00B941D0"/>
    <w:rsid w:val="00B9464D"/>
    <w:rsid w:val="00B95FE0"/>
    <w:rsid w:val="00B96B73"/>
    <w:rsid w:val="00B97237"/>
    <w:rsid w:val="00B975FA"/>
    <w:rsid w:val="00B9796D"/>
    <w:rsid w:val="00B97D91"/>
    <w:rsid w:val="00BA020D"/>
    <w:rsid w:val="00BA0C67"/>
    <w:rsid w:val="00BA2559"/>
    <w:rsid w:val="00BA3554"/>
    <w:rsid w:val="00BA5D3A"/>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633"/>
    <w:rsid w:val="00BD572E"/>
    <w:rsid w:val="00BD5F94"/>
    <w:rsid w:val="00BD6BF7"/>
    <w:rsid w:val="00BD72E6"/>
    <w:rsid w:val="00BE01AE"/>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105F6"/>
    <w:rsid w:val="00C11929"/>
    <w:rsid w:val="00C11AB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1D78"/>
    <w:rsid w:val="00C324F0"/>
    <w:rsid w:val="00C3362F"/>
    <w:rsid w:val="00C34414"/>
    <w:rsid w:val="00C3484C"/>
    <w:rsid w:val="00C35169"/>
    <w:rsid w:val="00C358EA"/>
    <w:rsid w:val="00C364E8"/>
    <w:rsid w:val="00C369E1"/>
    <w:rsid w:val="00C3797F"/>
    <w:rsid w:val="00C4095B"/>
    <w:rsid w:val="00C40D64"/>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5EC8"/>
    <w:rsid w:val="00C66474"/>
    <w:rsid w:val="00C66A65"/>
    <w:rsid w:val="00C67E80"/>
    <w:rsid w:val="00C67FDA"/>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BF7"/>
    <w:rsid w:val="00C84D2D"/>
    <w:rsid w:val="00C85FFA"/>
    <w:rsid w:val="00C864DC"/>
    <w:rsid w:val="00C91F69"/>
    <w:rsid w:val="00C92051"/>
    <w:rsid w:val="00C93207"/>
    <w:rsid w:val="00C93A6F"/>
    <w:rsid w:val="00C95B0F"/>
    <w:rsid w:val="00C96127"/>
    <w:rsid w:val="00C96344"/>
    <w:rsid w:val="00C978AF"/>
    <w:rsid w:val="00CA0015"/>
    <w:rsid w:val="00CA15D1"/>
    <w:rsid w:val="00CA169D"/>
    <w:rsid w:val="00CA1747"/>
    <w:rsid w:val="00CA1C11"/>
    <w:rsid w:val="00CA2191"/>
    <w:rsid w:val="00CA2207"/>
    <w:rsid w:val="00CA30F7"/>
    <w:rsid w:val="00CA38E2"/>
    <w:rsid w:val="00CA4510"/>
    <w:rsid w:val="00CA4AB2"/>
    <w:rsid w:val="00CA4E80"/>
    <w:rsid w:val="00CA5671"/>
    <w:rsid w:val="00CA5B8D"/>
    <w:rsid w:val="00CA5DD1"/>
    <w:rsid w:val="00CA770E"/>
    <w:rsid w:val="00CA7F13"/>
    <w:rsid w:val="00CB0129"/>
    <w:rsid w:val="00CB022C"/>
    <w:rsid w:val="00CB0901"/>
    <w:rsid w:val="00CB0ADE"/>
    <w:rsid w:val="00CB2A42"/>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7828"/>
    <w:rsid w:val="00CE0D95"/>
    <w:rsid w:val="00CE2264"/>
    <w:rsid w:val="00CE2D98"/>
    <w:rsid w:val="00CE2E8A"/>
    <w:rsid w:val="00CE3A99"/>
    <w:rsid w:val="00CE4D1D"/>
    <w:rsid w:val="00CE67EF"/>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0BBE"/>
    <w:rsid w:val="00D50CDC"/>
    <w:rsid w:val="00D516BE"/>
    <w:rsid w:val="00D52CC7"/>
    <w:rsid w:val="00D52D0B"/>
    <w:rsid w:val="00D5440E"/>
    <w:rsid w:val="00D54E6F"/>
    <w:rsid w:val="00D5541F"/>
    <w:rsid w:val="00D55654"/>
    <w:rsid w:val="00D55F0D"/>
    <w:rsid w:val="00D55F48"/>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1259"/>
    <w:rsid w:val="00D725D1"/>
    <w:rsid w:val="00D72E7D"/>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1EDF"/>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C5D"/>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4EA8"/>
    <w:rsid w:val="00DB5FC3"/>
    <w:rsid w:val="00DB64C8"/>
    <w:rsid w:val="00DB6D02"/>
    <w:rsid w:val="00DC1B3F"/>
    <w:rsid w:val="00DC3470"/>
    <w:rsid w:val="00DC39B5"/>
    <w:rsid w:val="00DC5332"/>
    <w:rsid w:val="00DC567F"/>
    <w:rsid w:val="00DC59F5"/>
    <w:rsid w:val="00DC661D"/>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4BFC"/>
    <w:rsid w:val="00DF5182"/>
    <w:rsid w:val="00DF68A6"/>
    <w:rsid w:val="00E003B0"/>
    <w:rsid w:val="00E01503"/>
    <w:rsid w:val="00E018C0"/>
    <w:rsid w:val="00E01D4C"/>
    <w:rsid w:val="00E020C1"/>
    <w:rsid w:val="00E02338"/>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5F1"/>
    <w:rsid w:val="00E25D59"/>
    <w:rsid w:val="00E2620A"/>
    <w:rsid w:val="00E26A48"/>
    <w:rsid w:val="00E26DCE"/>
    <w:rsid w:val="00E30D12"/>
    <w:rsid w:val="00E31A0F"/>
    <w:rsid w:val="00E31DD7"/>
    <w:rsid w:val="00E31FFA"/>
    <w:rsid w:val="00E326DD"/>
    <w:rsid w:val="00E327B8"/>
    <w:rsid w:val="00E34189"/>
    <w:rsid w:val="00E36717"/>
    <w:rsid w:val="00E36A86"/>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F37"/>
    <w:rsid w:val="00E66866"/>
    <w:rsid w:val="00E674AE"/>
    <w:rsid w:val="00E67941"/>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3D4F"/>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63EA"/>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D7D09"/>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784"/>
    <w:rsid w:val="00EF2954"/>
    <w:rsid w:val="00EF2B43"/>
    <w:rsid w:val="00EF352E"/>
    <w:rsid w:val="00EF3662"/>
    <w:rsid w:val="00EF4630"/>
    <w:rsid w:val="00EF4BBA"/>
    <w:rsid w:val="00EF6526"/>
    <w:rsid w:val="00EF6DF2"/>
    <w:rsid w:val="00EF7868"/>
    <w:rsid w:val="00F00C96"/>
    <w:rsid w:val="00F01D1E"/>
    <w:rsid w:val="00F01DA7"/>
    <w:rsid w:val="00F02279"/>
    <w:rsid w:val="00F02518"/>
    <w:rsid w:val="00F025FC"/>
    <w:rsid w:val="00F02DBC"/>
    <w:rsid w:val="00F03B10"/>
    <w:rsid w:val="00F04FC3"/>
    <w:rsid w:val="00F05954"/>
    <w:rsid w:val="00F05B38"/>
    <w:rsid w:val="00F064A7"/>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8F"/>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8F"/>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3DB4"/>
    <w:rsid w:val="00F546F2"/>
    <w:rsid w:val="00F5526F"/>
    <w:rsid w:val="00F55654"/>
    <w:rsid w:val="00F556B0"/>
    <w:rsid w:val="00F562EA"/>
    <w:rsid w:val="00F5653D"/>
    <w:rsid w:val="00F60037"/>
    <w:rsid w:val="00F60675"/>
    <w:rsid w:val="00F607C7"/>
    <w:rsid w:val="00F6088E"/>
    <w:rsid w:val="00F60A05"/>
    <w:rsid w:val="00F60C5F"/>
    <w:rsid w:val="00F61898"/>
    <w:rsid w:val="00F61A9D"/>
    <w:rsid w:val="00F61D7A"/>
    <w:rsid w:val="00F63223"/>
    <w:rsid w:val="00F6492E"/>
    <w:rsid w:val="00F64BF8"/>
    <w:rsid w:val="00F64DF9"/>
    <w:rsid w:val="00F658E7"/>
    <w:rsid w:val="00F66DC2"/>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76A1E"/>
    <w:rsid w:val="00F8049A"/>
    <w:rsid w:val="00F825AC"/>
    <w:rsid w:val="00F82623"/>
    <w:rsid w:val="00F83315"/>
    <w:rsid w:val="00F839B3"/>
    <w:rsid w:val="00F83B76"/>
    <w:rsid w:val="00F844F5"/>
    <w:rsid w:val="00F8462A"/>
    <w:rsid w:val="00F846BD"/>
    <w:rsid w:val="00F85DFC"/>
    <w:rsid w:val="00F85F62"/>
    <w:rsid w:val="00F86162"/>
    <w:rsid w:val="00F86ED5"/>
    <w:rsid w:val="00F871C2"/>
    <w:rsid w:val="00F87473"/>
    <w:rsid w:val="00F914CF"/>
    <w:rsid w:val="00F930CD"/>
    <w:rsid w:val="00F932ED"/>
    <w:rsid w:val="00F934D2"/>
    <w:rsid w:val="00F9448B"/>
    <w:rsid w:val="00F94774"/>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72F4"/>
    <w:rsid w:val="00FB78E7"/>
    <w:rsid w:val="00FB796B"/>
    <w:rsid w:val="00FC096C"/>
    <w:rsid w:val="00FC09E7"/>
    <w:rsid w:val="00FC0F74"/>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C7AA3"/>
    <w:rsid w:val="00FD06E3"/>
    <w:rsid w:val="00FD0747"/>
    <w:rsid w:val="00FD1148"/>
    <w:rsid w:val="00FD1AD1"/>
    <w:rsid w:val="00FD26FA"/>
    <w:rsid w:val="00FD2748"/>
    <w:rsid w:val="00FD2843"/>
    <w:rsid w:val="00FD2B51"/>
    <w:rsid w:val="00FD4DA5"/>
    <w:rsid w:val="00FD4DBF"/>
    <w:rsid w:val="00FD57B8"/>
    <w:rsid w:val="00FD7291"/>
    <w:rsid w:val="00FD7772"/>
    <w:rsid w:val="00FE1316"/>
    <w:rsid w:val="00FE20B2"/>
    <w:rsid w:val="00FE4310"/>
    <w:rsid w:val="00FE4C82"/>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uiPriority w:val="99"/>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uiPriority w:val="99"/>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Elenco Normale"/>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uiPriority w:val="99"/>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Elenco Normale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CM3">
    <w:name w:val="CM3"/>
    <w:basedOn w:val="Default"/>
    <w:next w:val="Default"/>
    <w:uiPriority w:val="99"/>
    <w:rsid w:val="00CA38E2"/>
    <w:pPr>
      <w:widowControl w:val="0"/>
      <w:spacing w:line="276" w:lineRule="atLeast"/>
    </w:pPr>
    <w:rPr>
      <w:rFonts w:ascii="Times Armenian" w:hAnsi="Times Armenian" w:cs="Times Armenian"/>
      <w:color w:val="auto"/>
    </w:rPr>
  </w:style>
  <w:style w:type="paragraph" w:styleId="NoSpacing">
    <w:name w:val="No Spacing"/>
    <w:qFormat/>
    <w:rsid w:val="00141159"/>
    <w:rPr>
      <w:rFonts w:ascii="Calibri" w:hAnsi="Calibri"/>
      <w:sz w:val="22"/>
      <w:szCs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i_cherkezyan@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ani_cherkezyan@mai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EB466-7548-4AAA-A7EB-B57861D68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67</Pages>
  <Words>18529</Words>
  <Characters>105619</Characters>
  <Application>Microsoft Office Word</Application>
  <DocSecurity>0</DocSecurity>
  <Lines>880</Lines>
  <Paragraphs>247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123901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https:/mul2-minfin.gov.am/tasks/478235/oneclick/Carayutyun_txtayin (2).docx?token=59d5c437d514e53bc9cba29422ea3725</cp:keywords>
  <cp:lastModifiedBy>TENDER</cp:lastModifiedBy>
  <cp:revision>220</cp:revision>
  <cp:lastPrinted>2018-02-16T07:12:00Z</cp:lastPrinted>
  <dcterms:created xsi:type="dcterms:W3CDTF">2022-05-30T17:03:00Z</dcterms:created>
  <dcterms:modified xsi:type="dcterms:W3CDTF">2022-09-12T06:52:00Z</dcterms:modified>
</cp:coreProperties>
</file>